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1035" w:rsidRDefault="00C51035" w:rsidP="00C51035">
      <w:pPr>
        <w:rPr>
          <w:b/>
          <w:bCs/>
        </w:rPr>
      </w:pPr>
    </w:p>
    <w:p w:rsidR="00410ABA" w:rsidRDefault="00341A9D" w:rsidP="00FE1C57">
      <w:pPr>
        <w:rPr>
          <w:b/>
          <w:bCs/>
        </w:rPr>
      </w:pPr>
      <w:r>
        <w:rPr>
          <w:noProof/>
        </w:rPr>
        <w:drawing>
          <wp:inline distT="0" distB="0" distL="0" distR="0" wp14:anchorId="5672A918" wp14:editId="07CDDFE1">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51035" w:rsidRPr="00C51035">
        <w:rPr>
          <w:b/>
          <w:bCs/>
        </w:rPr>
        <w:t xml:space="preserve">                                                                       </w:t>
      </w:r>
      <w:r w:rsidR="00C51035" w:rsidRPr="00FF1A55">
        <w:rPr>
          <w:b/>
          <w:bCs/>
        </w:rPr>
        <w:t xml:space="preserve">    </w:t>
      </w:r>
    </w:p>
    <w:p w:rsidR="00FE1C57" w:rsidRDefault="00FE1C57" w:rsidP="00FE1C57">
      <w:pPr>
        <w:rPr>
          <w:b/>
          <w:bCs/>
        </w:rPr>
      </w:pPr>
    </w:p>
    <w:p w:rsidR="00FE1C57" w:rsidRDefault="00FE1C57" w:rsidP="00FE1C57">
      <w:pPr>
        <w:rPr>
          <w:b/>
          <w:bCs/>
        </w:rPr>
      </w:pPr>
    </w:p>
    <w:p w:rsidR="00FE1C57" w:rsidRDefault="00FE1C57" w:rsidP="00FE1C57">
      <w:pPr>
        <w:rPr>
          <w:b/>
          <w:bCs/>
        </w:rPr>
      </w:pPr>
    </w:p>
    <w:p w:rsidR="00FE1C57" w:rsidRDefault="00FE1C57" w:rsidP="00FE1C57">
      <w:pPr>
        <w:rPr>
          <w:b/>
          <w:bCs/>
        </w:rPr>
      </w:pPr>
    </w:p>
    <w:p w:rsidR="00FE1C57" w:rsidRDefault="00FE1C57" w:rsidP="00FE1C57">
      <w:pPr>
        <w:rPr>
          <w:b/>
          <w:bCs/>
        </w:rPr>
      </w:pPr>
    </w:p>
    <w:p w:rsidR="00FE1C57" w:rsidRDefault="00FE1C57" w:rsidP="00FE1C57">
      <w:pPr>
        <w:rPr>
          <w:b/>
          <w:bCs/>
        </w:rPr>
      </w:pPr>
    </w:p>
    <w:p w:rsidR="00FE1C57" w:rsidRDefault="00FE1C57" w:rsidP="00FE1C57">
      <w:pPr>
        <w:rPr>
          <w:b/>
          <w:bCs/>
        </w:rPr>
      </w:pPr>
    </w:p>
    <w:p w:rsidR="00FE1C57" w:rsidRDefault="00FE1C57" w:rsidP="00FE1C57">
      <w:pPr>
        <w:rPr>
          <w:b/>
          <w:bCs/>
        </w:rPr>
      </w:pPr>
    </w:p>
    <w:p w:rsidR="00FE1C57" w:rsidRDefault="00FE1C57" w:rsidP="00FE1C57">
      <w:pPr>
        <w:rPr>
          <w:b/>
          <w:bCs/>
        </w:rPr>
      </w:pPr>
    </w:p>
    <w:p w:rsidR="00FE1C57" w:rsidRPr="00FF1A55" w:rsidRDefault="00FE1C57" w:rsidP="00FE1C57">
      <w:pPr>
        <w:rPr>
          <w:b/>
          <w:bCs/>
        </w:rPr>
      </w:pPr>
    </w:p>
    <w:p w:rsidR="00EB1D64" w:rsidRDefault="00C51035" w:rsidP="00F81C0F">
      <w:pPr>
        <w:jc w:val="right"/>
        <w:rPr>
          <w:b/>
          <w:bCs/>
        </w:rPr>
      </w:pPr>
      <w:r w:rsidRPr="00FF1A55">
        <w:rPr>
          <w:b/>
          <w:bCs/>
        </w:rPr>
        <w:t xml:space="preserve">  </w:t>
      </w:r>
      <w:r w:rsidR="001607AC" w:rsidRPr="00065B67">
        <w:rPr>
          <w:b/>
          <w:bCs/>
        </w:rPr>
        <w:t xml:space="preserve">              </w:t>
      </w:r>
    </w:p>
    <w:p w:rsidR="00F81C0F" w:rsidRDefault="00F81C0F" w:rsidP="00F81C0F">
      <w:pPr>
        <w:jc w:val="right"/>
        <w:rPr>
          <w:b/>
          <w:bCs/>
        </w:rPr>
      </w:pPr>
    </w:p>
    <w:p w:rsidR="00F81C0F" w:rsidRDefault="00F81C0F" w:rsidP="00F81C0F">
      <w:pPr>
        <w:jc w:val="right"/>
        <w:rPr>
          <w:b/>
          <w:bCs/>
        </w:rPr>
      </w:pPr>
    </w:p>
    <w:p w:rsidR="00F81C0F" w:rsidRDefault="00F81C0F" w:rsidP="00F81C0F">
      <w:pPr>
        <w:jc w:val="right"/>
        <w:rPr>
          <w:b/>
          <w:bCs/>
        </w:rPr>
      </w:pPr>
    </w:p>
    <w:p w:rsidR="00F81C0F" w:rsidRDefault="00F81C0F" w:rsidP="00F81C0F">
      <w:pPr>
        <w:jc w:val="right"/>
        <w:rPr>
          <w:b/>
          <w:bCs/>
        </w:rPr>
      </w:pPr>
    </w:p>
    <w:p w:rsidR="00F81C0F" w:rsidRDefault="00F81C0F" w:rsidP="00F81C0F">
      <w:pPr>
        <w:jc w:val="right"/>
        <w:rPr>
          <w:b/>
          <w:bCs/>
        </w:rPr>
      </w:pPr>
    </w:p>
    <w:p w:rsidR="009103F0" w:rsidRPr="00B25FAC" w:rsidRDefault="009103F0" w:rsidP="009103F0">
      <w:pPr>
        <w:rPr>
          <w:b/>
          <w:bCs/>
        </w:rPr>
      </w:pPr>
    </w:p>
    <w:p w:rsidR="00F3663A" w:rsidRDefault="00F3663A" w:rsidP="00B25FAC">
      <w:pPr>
        <w:jc w:val="right"/>
        <w:rPr>
          <w:b/>
          <w:bCs/>
        </w:rPr>
      </w:pPr>
    </w:p>
    <w:p w:rsidR="00341A9D" w:rsidRDefault="00341A9D" w:rsidP="00341A9D">
      <w:pPr>
        <w:jc w:val="center"/>
        <w:rPr>
          <w:b/>
          <w:bCs/>
        </w:rPr>
      </w:pPr>
      <w:r>
        <w:rPr>
          <w:b/>
          <w:bCs/>
        </w:rPr>
        <w:t>ИЗВЕЩЕНИЕ И ДОКУМЕНТАЦ</w:t>
      </w:r>
      <w:r w:rsidRPr="005A22C3">
        <w:rPr>
          <w:b/>
          <w:bCs/>
        </w:rPr>
        <w:t xml:space="preserve">ИЯ </w:t>
      </w:r>
      <w:r w:rsidRPr="00F8597C">
        <w:rPr>
          <w:b/>
          <w:bCs/>
        </w:rPr>
        <w:t>ПО ПРОВЕДЕНИЮ</w:t>
      </w:r>
    </w:p>
    <w:p w:rsidR="00341A9D" w:rsidRPr="006F48E7" w:rsidRDefault="00341A9D" w:rsidP="00341A9D">
      <w:pPr>
        <w:jc w:val="center"/>
        <w:rPr>
          <w:b/>
          <w:bCs/>
        </w:rPr>
      </w:pPr>
      <w:r>
        <w:rPr>
          <w:b/>
          <w:bCs/>
        </w:rPr>
        <w:t xml:space="preserve">ОТКРЫТОГО ЗАПРОСА </w:t>
      </w:r>
      <w:r w:rsidR="009831A8">
        <w:rPr>
          <w:b/>
          <w:bCs/>
        </w:rPr>
        <w:t>КОТИРОВОК</w:t>
      </w:r>
    </w:p>
    <w:p w:rsidR="00341A9D" w:rsidRPr="005A22C3" w:rsidRDefault="00341A9D" w:rsidP="00341A9D">
      <w:pPr>
        <w:pStyle w:val="rvps1"/>
        <w:spacing w:line="360" w:lineRule="auto"/>
        <w:rPr>
          <w:b/>
          <w:bCs/>
        </w:rPr>
      </w:pPr>
      <w:r>
        <w:rPr>
          <w:b/>
          <w:bCs/>
        </w:rPr>
        <w:t>в электронной форме</w:t>
      </w:r>
      <w:r w:rsidRPr="005A22C3">
        <w:rPr>
          <w:b/>
        </w:rPr>
        <w:t xml:space="preserve"> на </w:t>
      </w:r>
      <w:r w:rsidRPr="005A22C3">
        <w:rPr>
          <w:b/>
          <w:bCs/>
        </w:rPr>
        <w:t xml:space="preserve">право заключения </w:t>
      </w:r>
      <w:r>
        <w:rPr>
          <w:b/>
          <w:bCs/>
        </w:rPr>
        <w:t>д</w:t>
      </w:r>
      <w:r w:rsidRPr="005A22C3">
        <w:rPr>
          <w:b/>
          <w:bCs/>
        </w:rPr>
        <w:t>оговора</w:t>
      </w:r>
      <w:r>
        <w:rPr>
          <w:b/>
          <w:bCs/>
        </w:rPr>
        <w:t xml:space="preserve"> </w:t>
      </w:r>
    </w:p>
    <w:p w:rsidR="00341A9D" w:rsidRDefault="0008455C" w:rsidP="00EB1D64">
      <w:pPr>
        <w:tabs>
          <w:tab w:val="center" w:pos="0"/>
        </w:tabs>
        <w:jc w:val="center"/>
        <w:rPr>
          <w:rFonts w:eastAsiaTheme="minorHAnsi"/>
          <w:sz w:val="26"/>
          <w:szCs w:val="26"/>
          <w:lang w:eastAsia="en-US"/>
        </w:rPr>
      </w:pPr>
      <w:r>
        <w:rPr>
          <w:sz w:val="26"/>
          <w:szCs w:val="26"/>
        </w:rPr>
        <w:t xml:space="preserve">на </w:t>
      </w:r>
      <w:r w:rsidR="005E7227" w:rsidRPr="005E7227">
        <w:rPr>
          <w:sz w:val="26"/>
          <w:szCs w:val="26"/>
        </w:rPr>
        <w:t>поставк</w:t>
      </w:r>
      <w:r w:rsidR="005E7227">
        <w:rPr>
          <w:sz w:val="26"/>
          <w:szCs w:val="26"/>
        </w:rPr>
        <w:t>у</w:t>
      </w:r>
      <w:r w:rsidR="005E7227" w:rsidRPr="005E7227">
        <w:rPr>
          <w:sz w:val="26"/>
          <w:szCs w:val="26"/>
        </w:rPr>
        <w:t xml:space="preserve"> горюче-смазочных материалов через автозаправочные станции по топливным картам для средств транспорта и механизации ПАО «Башинформсвязь»</w:t>
      </w:r>
    </w:p>
    <w:p w:rsidR="00EB1D64" w:rsidRDefault="00EB1D64" w:rsidP="00EB1D64">
      <w:pPr>
        <w:tabs>
          <w:tab w:val="center" w:pos="0"/>
        </w:tabs>
        <w:jc w:val="center"/>
        <w:rPr>
          <w:i/>
          <w:sz w:val="26"/>
          <w:szCs w:val="26"/>
        </w:rPr>
      </w:pPr>
    </w:p>
    <w:p w:rsidR="00341A9D" w:rsidRDefault="00341A9D" w:rsidP="00341A9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p>
    <w:p w:rsidR="00341A9D" w:rsidRPr="00F84878" w:rsidRDefault="00341A9D" w:rsidP="00341A9D">
      <w:pPr>
        <w:pStyle w:val="Default"/>
        <w:ind w:left="3686"/>
        <w:rPr>
          <w:bCs/>
          <w:iCs/>
        </w:rPr>
      </w:pPr>
      <w:r w:rsidRPr="00F84878">
        <w:rPr>
          <w:iCs/>
        </w:rPr>
        <w:t>«</w:t>
      </w:r>
      <w:r w:rsidR="000E398F">
        <w:rPr>
          <w:iCs/>
        </w:rPr>
        <w:t>04</w:t>
      </w:r>
      <w:r w:rsidR="000E1E9D">
        <w:rPr>
          <w:iCs/>
        </w:rPr>
        <w:t xml:space="preserve">» </w:t>
      </w:r>
      <w:r w:rsidR="000E398F">
        <w:rPr>
          <w:iCs/>
        </w:rPr>
        <w:t>декабр</w:t>
      </w:r>
      <w:r w:rsidR="000E1E9D">
        <w:rPr>
          <w:iCs/>
        </w:rPr>
        <w:t>я 2</w:t>
      </w:r>
      <w:r w:rsidRPr="00F84878">
        <w:rPr>
          <w:iCs/>
        </w:rPr>
        <w:t>01</w:t>
      </w:r>
      <w:r w:rsidR="00DC3A94">
        <w:rPr>
          <w:iCs/>
        </w:rPr>
        <w:t>7</w:t>
      </w:r>
      <w:r w:rsidRPr="00F84878">
        <w:rPr>
          <w:iCs/>
        </w:rPr>
        <w:t xml:space="preserve"> года</w:t>
      </w:r>
    </w:p>
    <w:p w:rsidR="00341A9D" w:rsidRDefault="00341A9D" w:rsidP="00341A9D">
      <w:pPr>
        <w:pStyle w:val="Default"/>
        <w:ind w:left="3686"/>
        <w:rPr>
          <w:iCs/>
        </w:rPr>
      </w:pPr>
    </w:p>
    <w:p w:rsidR="00341A9D" w:rsidRDefault="00341A9D" w:rsidP="00341A9D">
      <w:pPr>
        <w:pStyle w:val="Default"/>
        <w:ind w:left="3686"/>
        <w:jc w:val="both"/>
        <w:rPr>
          <w:iCs/>
          <w:color w:val="FF0000"/>
        </w:rPr>
      </w:pPr>
      <w:r w:rsidRPr="00F84878">
        <w:rPr>
          <w:iCs/>
        </w:rPr>
        <w:t xml:space="preserve">Сайт </w:t>
      </w:r>
      <w:r>
        <w:rPr>
          <w:iCs/>
        </w:rPr>
        <w:t>Э</w:t>
      </w:r>
      <w:r w:rsidRPr="00F84878">
        <w:rPr>
          <w:iCs/>
        </w:rPr>
        <w:t xml:space="preserve">лектронной </w:t>
      </w:r>
      <w:r>
        <w:rPr>
          <w:iCs/>
        </w:rPr>
        <w:t xml:space="preserve">торговой </w:t>
      </w:r>
      <w:r w:rsidRPr="00F84878">
        <w:rPr>
          <w:iCs/>
        </w:rPr>
        <w:t>площадки</w:t>
      </w:r>
      <w:r>
        <w:rPr>
          <w:iCs/>
        </w:rPr>
        <w:t>:</w:t>
      </w:r>
      <w:r w:rsidRPr="00F84878">
        <w:rPr>
          <w:iCs/>
        </w:rPr>
        <w:t xml:space="preserve"> </w:t>
      </w:r>
      <w:hyperlink r:id="rId11" w:history="1">
        <w:r w:rsidRPr="00922226">
          <w:rPr>
            <w:rFonts w:eastAsia="Times New Roman"/>
            <w:color w:val="0000FF"/>
            <w:u w:val="single"/>
            <w:lang w:val="en-US" w:eastAsia="ru-RU"/>
          </w:rPr>
          <w:t>http</w:t>
        </w:r>
        <w:r w:rsidR="001861B9">
          <w:rPr>
            <w:rFonts w:eastAsia="Times New Roman"/>
            <w:color w:val="0000FF"/>
            <w:u w:val="single"/>
            <w:lang w:val="en-US" w:eastAsia="ru-RU"/>
          </w:rPr>
          <w:t>s</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proofErr w:type="spellStart"/>
        <w:r w:rsidRPr="00922226">
          <w:rPr>
            <w:rFonts w:eastAsia="Times New Roman"/>
            <w:color w:val="0000FF"/>
            <w:u w:val="single"/>
            <w:lang w:val="en-US" w:eastAsia="ru-RU"/>
          </w:rPr>
          <w:t>setonline</w:t>
        </w:r>
        <w:proofErr w:type="spellEnd"/>
        <w:r w:rsidRPr="00922226">
          <w:rPr>
            <w:rFonts w:eastAsia="Times New Roman"/>
            <w:color w:val="0000FF"/>
            <w:u w:val="single"/>
            <w:lang w:eastAsia="ru-RU"/>
          </w:rPr>
          <w:t>.</w:t>
        </w:r>
        <w:proofErr w:type="spellStart"/>
        <w:r w:rsidRPr="00922226">
          <w:rPr>
            <w:rFonts w:eastAsia="Times New Roman"/>
            <w:color w:val="0000FF"/>
            <w:u w:val="single"/>
            <w:lang w:val="en-US" w:eastAsia="ru-RU"/>
          </w:rPr>
          <w:t>ru</w:t>
        </w:r>
        <w:proofErr w:type="spellEnd"/>
      </w:hyperlink>
    </w:p>
    <w:p w:rsidR="00341A9D" w:rsidRPr="00F84878" w:rsidRDefault="00341A9D" w:rsidP="00341A9D">
      <w:pPr>
        <w:pStyle w:val="Default"/>
        <w:ind w:left="3686"/>
        <w:rPr>
          <w:iCs/>
        </w:rPr>
      </w:pPr>
    </w:p>
    <w:p w:rsidR="00341A9D" w:rsidRDefault="00341A9D" w:rsidP="00341A9D">
      <w:pPr>
        <w:pStyle w:val="Default"/>
        <w:ind w:left="3686"/>
        <w:rPr>
          <w:iCs/>
        </w:rPr>
      </w:pPr>
      <w:r w:rsidRPr="00D87F80">
        <w:rPr>
          <w:iCs/>
        </w:rPr>
        <w:t xml:space="preserve">Единая информационная система: </w:t>
      </w:r>
      <w:hyperlink r:id="rId12" w:history="1">
        <w:r w:rsidRPr="00D87F80">
          <w:rPr>
            <w:rStyle w:val="a6"/>
          </w:rPr>
          <w:t>www.zakupki.gov.ru</w:t>
        </w:r>
      </w:hyperlink>
    </w:p>
    <w:p w:rsidR="00341A9D" w:rsidRPr="00F84878" w:rsidRDefault="00341A9D" w:rsidP="00341A9D">
      <w:pPr>
        <w:pStyle w:val="Default"/>
        <w:ind w:left="3686"/>
        <w:rPr>
          <w:iCs/>
        </w:rPr>
      </w:pPr>
    </w:p>
    <w:p w:rsidR="00341A9D" w:rsidRPr="00C51035" w:rsidRDefault="00341A9D" w:rsidP="00C51035">
      <w:pPr>
        <w:pStyle w:val="Default"/>
        <w:ind w:left="3686"/>
        <w:rPr>
          <w:iCs/>
        </w:rPr>
      </w:pPr>
      <w:r>
        <w:rPr>
          <w:iCs/>
        </w:rPr>
        <w:t xml:space="preserve">Официальный сайт ПАО «Башинформсвязь»: </w:t>
      </w:r>
      <w:hyperlink r:id="rId13" w:history="1">
        <w:r w:rsidRPr="00EB676A">
          <w:rPr>
            <w:rStyle w:val="a6"/>
            <w:bCs/>
            <w:iCs/>
          </w:rPr>
          <w:t>www.</w:t>
        </w:r>
        <w:r w:rsidRPr="00EB676A">
          <w:rPr>
            <w:rStyle w:val="a6"/>
            <w:bCs/>
            <w:iCs/>
            <w:lang w:val="en-US"/>
          </w:rPr>
          <w:t>bashtel</w:t>
        </w:r>
        <w:r w:rsidRPr="00EB676A">
          <w:rPr>
            <w:rStyle w:val="a6"/>
            <w:bCs/>
            <w:iCs/>
          </w:rPr>
          <w:t>.</w:t>
        </w:r>
        <w:proofErr w:type="spellStart"/>
        <w:r w:rsidRPr="00EB676A">
          <w:rPr>
            <w:rStyle w:val="a6"/>
            <w:bCs/>
            <w:iCs/>
          </w:rPr>
          <w:t>ru</w:t>
        </w:r>
        <w:proofErr w:type="spellEnd"/>
      </w:hyperlink>
    </w:p>
    <w:p w:rsidR="00341A9D" w:rsidRDefault="00341A9D"/>
    <w:p w:rsidR="00341A9D" w:rsidRDefault="00341A9D"/>
    <w:p w:rsidR="00341A9D" w:rsidRDefault="00341A9D"/>
    <w:p w:rsidR="00341A9D" w:rsidRDefault="00341A9D"/>
    <w:p w:rsidR="00341A9D" w:rsidRDefault="00341A9D"/>
    <w:p w:rsidR="00F62DAF" w:rsidRDefault="00F62DAF" w:rsidP="00341A9D">
      <w:pPr>
        <w:jc w:val="center"/>
        <w:rPr>
          <w:b/>
        </w:rPr>
      </w:pPr>
    </w:p>
    <w:p w:rsidR="00410ABA" w:rsidRDefault="00410ABA" w:rsidP="00341A9D">
      <w:pPr>
        <w:jc w:val="center"/>
        <w:rPr>
          <w:b/>
        </w:rPr>
      </w:pPr>
    </w:p>
    <w:p w:rsidR="00410ABA" w:rsidRDefault="00410ABA" w:rsidP="00341A9D">
      <w:pPr>
        <w:jc w:val="center"/>
        <w:rPr>
          <w:b/>
        </w:rPr>
      </w:pPr>
    </w:p>
    <w:p w:rsidR="00891065" w:rsidRDefault="00891065" w:rsidP="00341A9D">
      <w:pPr>
        <w:jc w:val="center"/>
        <w:rPr>
          <w:b/>
        </w:rPr>
      </w:pPr>
    </w:p>
    <w:p w:rsidR="004101CC" w:rsidRDefault="004101CC" w:rsidP="00341A9D">
      <w:pPr>
        <w:jc w:val="center"/>
        <w:rPr>
          <w:b/>
        </w:rPr>
      </w:pPr>
    </w:p>
    <w:p w:rsidR="00891065" w:rsidRDefault="00891065" w:rsidP="00341A9D">
      <w:pPr>
        <w:jc w:val="center"/>
        <w:rPr>
          <w:b/>
        </w:rPr>
      </w:pPr>
    </w:p>
    <w:p w:rsidR="000654DC" w:rsidRDefault="000654DC" w:rsidP="00341A9D">
      <w:pPr>
        <w:jc w:val="center"/>
        <w:rPr>
          <w:b/>
        </w:rPr>
      </w:pPr>
    </w:p>
    <w:p w:rsidR="00F62DAF" w:rsidRDefault="00F62DAF" w:rsidP="00341A9D">
      <w:pPr>
        <w:jc w:val="center"/>
        <w:rPr>
          <w:b/>
        </w:rPr>
      </w:pPr>
    </w:p>
    <w:p w:rsidR="00F41B8C" w:rsidRDefault="00F41B8C" w:rsidP="00341A9D">
      <w:pPr>
        <w:jc w:val="center"/>
        <w:rPr>
          <w:b/>
        </w:rPr>
      </w:pPr>
    </w:p>
    <w:p w:rsidR="00341A9D" w:rsidRDefault="00DC3A94" w:rsidP="00341A9D">
      <w:pPr>
        <w:jc w:val="center"/>
        <w:rPr>
          <w:b/>
        </w:rPr>
      </w:pPr>
      <w:r>
        <w:rPr>
          <w:b/>
        </w:rPr>
        <w:t>2017</w:t>
      </w:r>
    </w:p>
    <w:p w:rsidR="003E56E5" w:rsidRDefault="003E56E5" w:rsidP="00341A9D">
      <w:pPr>
        <w:jc w:val="center"/>
        <w:rPr>
          <w:b/>
        </w:rPr>
      </w:pPr>
    </w:p>
    <w:p w:rsidR="003E56E5" w:rsidRDefault="003E56E5" w:rsidP="00341A9D">
      <w:pPr>
        <w:jc w:val="center"/>
        <w:rPr>
          <w:b/>
        </w:rPr>
      </w:pPr>
    </w:p>
    <w:p w:rsidR="00F012E7" w:rsidRPr="00341A9D" w:rsidRDefault="00F012E7" w:rsidP="00341A9D">
      <w:pPr>
        <w:jc w:val="center"/>
        <w:rPr>
          <w:b/>
        </w:rPr>
      </w:pPr>
    </w:p>
    <w:p w:rsidR="00341A9D" w:rsidRDefault="00341A9D"/>
    <w:p w:rsidR="00341A9D" w:rsidRDefault="00341A9D" w:rsidP="00341A9D">
      <w:pPr>
        <w:pStyle w:val="12"/>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0" w:name="_Toc438136409"/>
      <w:r w:rsidRPr="00E82F20">
        <w:rPr>
          <w:rFonts w:ascii="Times New Roman" w:eastAsia="MS Mincho" w:hAnsi="Times New Roman"/>
          <w:color w:val="17365D"/>
          <w:kern w:val="32"/>
          <w:szCs w:val="24"/>
          <w:lang w:val="x-none" w:eastAsia="x-none"/>
        </w:rPr>
        <w:t>ИЗВЕЩЕНИЕ О ЗАКУПКЕ</w:t>
      </w:r>
      <w:bookmarkEnd w:id="0"/>
    </w:p>
    <w:p w:rsidR="00341A9D" w:rsidRPr="003654D6" w:rsidRDefault="00341A9D" w:rsidP="00341A9D">
      <w:pPr>
        <w:rPr>
          <w:rFonts w:eastAsia="MS Mincho"/>
          <w:sz w:val="10"/>
          <w:szCs w:val="10"/>
          <w:lang w:eastAsia="x-none"/>
        </w:rPr>
      </w:pPr>
    </w:p>
    <w:p w:rsidR="00341A9D" w:rsidRPr="00F84878" w:rsidRDefault="00341A9D" w:rsidP="00341A9D">
      <w:pPr>
        <w:ind w:firstLine="567"/>
        <w:jc w:val="both"/>
      </w:pPr>
      <w:r>
        <w:rPr>
          <w:bCs/>
        </w:rPr>
        <w:t>Публичное</w:t>
      </w:r>
      <w:r w:rsidRPr="00C942AD">
        <w:rPr>
          <w:bCs/>
        </w:rPr>
        <w:t xml:space="preserve"> акционерное общество «</w:t>
      </w:r>
      <w:r>
        <w:rPr>
          <w:bCs/>
        </w:rPr>
        <w:t>Башинформсвязь</w:t>
      </w:r>
      <w:r w:rsidRPr="00C942AD">
        <w:rPr>
          <w:bCs/>
        </w:rPr>
        <w:t>» (</w:t>
      </w:r>
      <w:r>
        <w:rPr>
          <w:bCs/>
        </w:rPr>
        <w:t>далее - П</w:t>
      </w:r>
      <w:r w:rsidRPr="00C942AD">
        <w:rPr>
          <w:bCs/>
        </w:rPr>
        <w:t>АО «</w:t>
      </w:r>
      <w:r>
        <w:rPr>
          <w:bCs/>
        </w:rPr>
        <w:t>Башинформсвязь</w:t>
      </w:r>
      <w:r w:rsidRPr="00C942AD">
        <w:rPr>
          <w:bCs/>
        </w:rPr>
        <w:t>»</w:t>
      </w:r>
      <w:r>
        <w:t>,</w:t>
      </w:r>
      <w:r w:rsidRPr="00F84878">
        <w:t xml:space="preserve"> Заказчик) объявляет о проведении </w:t>
      </w:r>
      <w:r w:rsidRPr="001D2447">
        <w:t xml:space="preserve">закупки способом - </w:t>
      </w:r>
      <w:r w:rsidRPr="002D20EC">
        <w:t>Открытый запрос котировок в электронной форме на право заключения договора на</w:t>
      </w:r>
      <w:r w:rsidR="0009104E" w:rsidRPr="002D20EC">
        <w:t xml:space="preserve"> </w:t>
      </w:r>
      <w:r w:rsidR="00113043" w:rsidRPr="002D20EC">
        <w:t xml:space="preserve">поставку </w:t>
      </w:r>
      <w:r w:rsidR="005E7227" w:rsidRPr="005E7227">
        <w:rPr>
          <w:rFonts w:eastAsiaTheme="minorHAnsi"/>
          <w:szCs w:val="26"/>
          <w:lang w:eastAsia="en-US"/>
        </w:rPr>
        <w:t>горюче-смазочных материалов через автозаправочные станции по топливным картам для средств транспорта и механизации ПАО «Башинформсвязь»</w:t>
      </w:r>
      <w:r w:rsidR="005E7227">
        <w:rPr>
          <w:rFonts w:eastAsiaTheme="minorHAnsi"/>
          <w:szCs w:val="26"/>
          <w:lang w:eastAsia="en-US"/>
        </w:rPr>
        <w:t xml:space="preserve"> </w:t>
      </w:r>
      <w:r w:rsidR="005E7227" w:rsidRPr="00EB1D64">
        <w:rPr>
          <w:rFonts w:eastAsiaTheme="minorHAnsi"/>
          <w:szCs w:val="26"/>
          <w:lang w:eastAsia="en-US"/>
        </w:rPr>
        <w:t>(</w:t>
      </w:r>
      <w:r w:rsidRPr="002D20EC">
        <w:t>далее</w:t>
      </w:r>
      <w:r w:rsidRPr="001D2447">
        <w:t xml:space="preserve"> по</w:t>
      </w:r>
      <w:r w:rsidRPr="00C64372">
        <w:t xml:space="preserve"> тексту</w:t>
      </w:r>
      <w:r w:rsidRPr="00FF1A55">
        <w:t xml:space="preserve"> – Открытый запрос котировок</w:t>
      </w:r>
      <w:r>
        <w:t>, закупка</w:t>
      </w:r>
      <w:r w:rsidRPr="00F84878">
        <w:t>)</w:t>
      </w:r>
      <w:r>
        <w:t>:</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341A9D" w:rsidRPr="00EB1D64" w:rsidTr="00E455A3">
        <w:trPr>
          <w:trHeight w:val="897"/>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(филиала Заказчика)</w:t>
            </w:r>
          </w:p>
        </w:tc>
        <w:tc>
          <w:tcPr>
            <w:tcW w:w="8080" w:type="dxa"/>
            <w:tcBorders>
              <w:bottom w:val="single" w:sz="4" w:space="0" w:color="auto"/>
            </w:tcBorders>
            <w:shd w:val="clear" w:color="auto" w:fill="auto"/>
            <w:vAlign w:val="center"/>
          </w:tcPr>
          <w:p w:rsidR="00341A9D" w:rsidRPr="004453E3" w:rsidRDefault="00341A9D" w:rsidP="00341A9D">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341A9D" w:rsidRPr="00F84878" w:rsidRDefault="00341A9D" w:rsidP="00341A9D">
            <w:pPr>
              <w:pStyle w:val="Default"/>
              <w:jc w:val="both"/>
              <w:rPr>
                <w:bCs/>
              </w:rPr>
            </w:pPr>
            <w:r w:rsidRPr="00F84878">
              <w:rPr>
                <w:bCs/>
              </w:rPr>
              <w:t xml:space="preserve">Место нахождения: </w:t>
            </w:r>
            <w:r>
              <w:rPr>
                <w:bCs/>
              </w:rPr>
              <w:t>4500</w:t>
            </w:r>
            <w:r w:rsidR="007D36D7">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7D36D7">
              <w:rPr>
                <w:bCs/>
              </w:rPr>
              <w:t>30</w:t>
            </w:r>
          </w:p>
          <w:p w:rsidR="00341A9D" w:rsidRDefault="00341A9D" w:rsidP="00341A9D">
            <w:pPr>
              <w:pStyle w:val="Default"/>
              <w:jc w:val="both"/>
              <w:rPr>
                <w:bCs/>
              </w:rPr>
            </w:pPr>
            <w:r w:rsidRPr="00F84878">
              <w:rPr>
                <w:bCs/>
              </w:rPr>
              <w:t xml:space="preserve">Почтовый адрес: </w:t>
            </w:r>
            <w:r>
              <w:rPr>
                <w:bCs/>
              </w:rPr>
              <w:t>4500</w:t>
            </w:r>
            <w:r w:rsidR="007D36D7">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7D36D7">
              <w:rPr>
                <w:bCs/>
              </w:rPr>
              <w:t>30</w:t>
            </w:r>
          </w:p>
          <w:p w:rsidR="007D36D7" w:rsidRPr="00F84878" w:rsidRDefault="007D36D7" w:rsidP="00341A9D">
            <w:pPr>
              <w:pStyle w:val="Default"/>
              <w:jc w:val="both"/>
              <w:rPr>
                <w:bCs/>
              </w:rPr>
            </w:pPr>
          </w:p>
          <w:p w:rsidR="00341A9D" w:rsidRPr="003654D6" w:rsidRDefault="00341A9D" w:rsidP="00341A9D">
            <w:pPr>
              <w:pStyle w:val="Default"/>
              <w:jc w:val="both"/>
              <w:rPr>
                <w:bCs/>
                <w:sz w:val="8"/>
                <w:szCs w:val="8"/>
              </w:rPr>
            </w:pPr>
          </w:p>
          <w:p w:rsidR="00341A9D" w:rsidRPr="00F84878" w:rsidRDefault="00341A9D" w:rsidP="00341A9D">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341A9D" w:rsidRPr="004453E3" w:rsidRDefault="00341A9D" w:rsidP="00341A9D">
            <w:pPr>
              <w:pStyle w:val="Default"/>
              <w:jc w:val="both"/>
              <w:rPr>
                <w:bCs/>
                <w:sz w:val="10"/>
                <w:szCs w:val="10"/>
              </w:rPr>
            </w:pPr>
          </w:p>
          <w:p w:rsidR="003E56E5" w:rsidRPr="00436C83" w:rsidRDefault="003E56E5" w:rsidP="003E56E5">
            <w:pPr>
              <w:autoSpaceDE w:val="0"/>
              <w:autoSpaceDN w:val="0"/>
              <w:adjustRightInd w:val="0"/>
              <w:rPr>
                <w:rFonts w:eastAsia="Calibri"/>
                <w:bCs/>
                <w:color w:val="000000"/>
                <w:lang w:eastAsia="en-US"/>
              </w:rPr>
            </w:pPr>
            <w:r w:rsidRPr="00436C83">
              <w:rPr>
                <w:rFonts w:eastAsia="Calibri"/>
                <w:bCs/>
                <w:color w:val="000000"/>
                <w:lang w:eastAsia="en-US"/>
              </w:rPr>
              <w:t>Андреев Евгений Алексеевич</w:t>
            </w:r>
          </w:p>
          <w:p w:rsidR="003E56E5" w:rsidRPr="00436C83" w:rsidRDefault="003E56E5" w:rsidP="003E56E5">
            <w:pPr>
              <w:autoSpaceDE w:val="0"/>
              <w:autoSpaceDN w:val="0"/>
              <w:adjustRightInd w:val="0"/>
              <w:jc w:val="both"/>
              <w:rPr>
                <w:rFonts w:eastAsiaTheme="minorHAnsi"/>
                <w:lang w:eastAsia="en-US"/>
              </w:rPr>
            </w:pPr>
            <w:r w:rsidRPr="00436C83">
              <w:rPr>
                <w:rFonts w:eastAsia="Calibri"/>
                <w:bCs/>
                <w:color w:val="000000"/>
                <w:lang w:eastAsia="en-US"/>
              </w:rPr>
              <w:t xml:space="preserve">тел. + 7 (347) 221-58-28, </w:t>
            </w:r>
            <w:r w:rsidRPr="00436C83">
              <w:rPr>
                <w:rFonts w:eastAsia="Calibri"/>
                <w:bCs/>
                <w:color w:val="000000"/>
                <w:lang w:val="en-US" w:eastAsia="en-US"/>
              </w:rPr>
              <w:t>e</w:t>
            </w:r>
            <w:r w:rsidRPr="00436C83">
              <w:rPr>
                <w:rFonts w:eastAsia="Calibri"/>
                <w:bCs/>
                <w:color w:val="000000"/>
                <w:lang w:eastAsia="en-US"/>
              </w:rPr>
              <w:t>-</w:t>
            </w:r>
            <w:r w:rsidRPr="00436C83">
              <w:rPr>
                <w:rFonts w:eastAsia="Calibri"/>
                <w:bCs/>
                <w:color w:val="000000"/>
                <w:lang w:val="en-US" w:eastAsia="en-US"/>
              </w:rPr>
              <w:t>mail</w:t>
            </w:r>
            <w:r w:rsidRPr="00436C83">
              <w:rPr>
                <w:rFonts w:eastAsia="Calibri"/>
                <w:bCs/>
                <w:color w:val="000000"/>
                <w:lang w:eastAsia="en-US"/>
              </w:rPr>
              <w:t>:</w:t>
            </w:r>
            <w:r w:rsidRPr="00436C83">
              <w:rPr>
                <w:color w:val="777777"/>
              </w:rPr>
              <w:t xml:space="preserve"> </w:t>
            </w:r>
            <w:hyperlink r:id="rId14" w:history="1">
              <w:r w:rsidRPr="00436C83">
                <w:rPr>
                  <w:rFonts w:eastAsiaTheme="minorHAnsi"/>
                  <w:color w:val="0000FF"/>
                  <w:u w:val="single"/>
                  <w:lang w:val="en-US" w:eastAsia="en-US"/>
                </w:rPr>
                <w:t>ouz</w:t>
              </w:r>
              <w:r w:rsidRPr="00436C83">
                <w:rPr>
                  <w:rFonts w:eastAsiaTheme="minorHAnsi"/>
                  <w:color w:val="0000FF"/>
                  <w:u w:val="single"/>
                  <w:lang w:eastAsia="en-US"/>
                </w:rPr>
                <w:t>@</w:t>
              </w:r>
              <w:r w:rsidRPr="00436C83">
                <w:rPr>
                  <w:rFonts w:eastAsiaTheme="minorHAnsi"/>
                  <w:color w:val="0000FF"/>
                  <w:u w:val="single"/>
                  <w:lang w:val="en-US" w:eastAsia="en-US"/>
                </w:rPr>
                <w:t>bashtel</w:t>
              </w:r>
              <w:r w:rsidRPr="00436C83">
                <w:rPr>
                  <w:rFonts w:eastAsiaTheme="minorHAnsi"/>
                  <w:color w:val="0000FF"/>
                  <w:u w:val="single"/>
                  <w:lang w:eastAsia="en-US"/>
                </w:rPr>
                <w:t>.</w:t>
              </w:r>
              <w:proofErr w:type="spellStart"/>
              <w:r w:rsidRPr="00436C83">
                <w:rPr>
                  <w:rFonts w:eastAsiaTheme="minorHAnsi"/>
                  <w:color w:val="0000FF"/>
                  <w:u w:val="single"/>
                  <w:lang w:val="en-US" w:eastAsia="en-US"/>
                </w:rPr>
                <w:t>ru</w:t>
              </w:r>
              <w:proofErr w:type="spellEnd"/>
            </w:hyperlink>
          </w:p>
          <w:p w:rsidR="00341A9D" w:rsidRPr="007F28A9" w:rsidRDefault="00341A9D" w:rsidP="00341A9D">
            <w:pPr>
              <w:pStyle w:val="Default"/>
              <w:rPr>
                <w:bCs/>
                <w:sz w:val="10"/>
                <w:szCs w:val="10"/>
              </w:rPr>
            </w:pPr>
          </w:p>
          <w:p w:rsidR="00341A9D" w:rsidRPr="00F84878" w:rsidRDefault="00341A9D" w:rsidP="00341A9D">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EB1D64" w:rsidRDefault="00EB1D64" w:rsidP="0064330C">
            <w:pPr>
              <w:pStyle w:val="Default"/>
              <w:jc w:val="both"/>
              <w:rPr>
                <w:rFonts w:eastAsia="Times New Roman"/>
                <w:iCs/>
                <w:color w:val="auto"/>
                <w:lang w:eastAsia="ru-RU"/>
              </w:rPr>
            </w:pPr>
            <w:r w:rsidRPr="00EB1D64">
              <w:rPr>
                <w:rFonts w:eastAsia="Times New Roman"/>
                <w:iCs/>
                <w:color w:val="auto"/>
                <w:lang w:eastAsia="ru-RU"/>
              </w:rPr>
              <w:t xml:space="preserve">Глущенко Олег Викторович </w:t>
            </w:r>
          </w:p>
          <w:p w:rsidR="00B25FAC" w:rsidRPr="002A3809" w:rsidRDefault="0086329B" w:rsidP="0064330C">
            <w:pPr>
              <w:pStyle w:val="Default"/>
              <w:jc w:val="both"/>
            </w:pPr>
            <w:r w:rsidRPr="002F3127">
              <w:rPr>
                <w:bCs/>
              </w:rPr>
              <w:t>тел</w:t>
            </w:r>
            <w:r w:rsidRPr="002A3809">
              <w:rPr>
                <w:bCs/>
              </w:rPr>
              <w:t>. + 7 (347) 221-</w:t>
            </w:r>
            <w:r w:rsidR="00EB1D64" w:rsidRPr="002A3809">
              <w:rPr>
                <w:bCs/>
              </w:rPr>
              <w:t>58</w:t>
            </w:r>
            <w:r w:rsidR="0064330C" w:rsidRPr="002A3809">
              <w:rPr>
                <w:bCs/>
              </w:rPr>
              <w:t>-07</w:t>
            </w:r>
            <w:r w:rsidRPr="002A3809">
              <w:rPr>
                <w:bCs/>
              </w:rPr>
              <w:t xml:space="preserve">, </w:t>
            </w:r>
            <w:r w:rsidRPr="002F3127">
              <w:rPr>
                <w:bCs/>
                <w:lang w:val="en-US"/>
              </w:rPr>
              <w:t>e</w:t>
            </w:r>
            <w:r w:rsidRPr="002A3809">
              <w:rPr>
                <w:bCs/>
              </w:rPr>
              <w:t>-</w:t>
            </w:r>
            <w:r w:rsidRPr="002F3127">
              <w:rPr>
                <w:bCs/>
                <w:lang w:val="en-US"/>
              </w:rPr>
              <w:t>mail</w:t>
            </w:r>
            <w:r w:rsidRPr="002A3809">
              <w:rPr>
                <w:bCs/>
              </w:rPr>
              <w:t>:</w:t>
            </w:r>
            <w:r w:rsidRPr="002A3809">
              <w:rPr>
                <w:color w:val="777777"/>
              </w:rPr>
              <w:t xml:space="preserve"> </w:t>
            </w:r>
            <w:hyperlink r:id="rId15" w:history="1">
              <w:r w:rsidR="00EB1D64" w:rsidRPr="00CD1163">
                <w:rPr>
                  <w:rStyle w:val="a6"/>
                  <w:lang w:val="en-US"/>
                </w:rPr>
                <w:t>o</w:t>
              </w:r>
              <w:r w:rsidR="00EB1D64" w:rsidRPr="002A3809">
                <w:rPr>
                  <w:rStyle w:val="a6"/>
                </w:rPr>
                <w:t>.</w:t>
              </w:r>
              <w:r w:rsidR="00EB1D64" w:rsidRPr="00CD1163">
                <w:rPr>
                  <w:rStyle w:val="a6"/>
                  <w:lang w:val="en-US"/>
                </w:rPr>
                <w:t>glushhenko</w:t>
              </w:r>
              <w:r w:rsidR="00EB1D64" w:rsidRPr="002A3809">
                <w:rPr>
                  <w:rStyle w:val="a6"/>
                </w:rPr>
                <w:t>@</w:t>
              </w:r>
              <w:r w:rsidR="00EB1D64" w:rsidRPr="00CD1163">
                <w:rPr>
                  <w:rStyle w:val="a6"/>
                  <w:lang w:val="en-US"/>
                </w:rPr>
                <w:t>bashtel</w:t>
              </w:r>
              <w:r w:rsidR="00EB1D64" w:rsidRPr="002A3809">
                <w:rPr>
                  <w:rStyle w:val="a6"/>
                </w:rPr>
                <w:t>.</w:t>
              </w:r>
              <w:proofErr w:type="spellStart"/>
              <w:r w:rsidR="00EB1D64" w:rsidRPr="00CD1163">
                <w:rPr>
                  <w:rStyle w:val="a6"/>
                  <w:lang w:val="en-US"/>
                </w:rPr>
                <w:t>ru</w:t>
              </w:r>
              <w:proofErr w:type="spellEnd"/>
            </w:hyperlink>
          </w:p>
          <w:p w:rsidR="00EB1D64" w:rsidRPr="002A3809" w:rsidRDefault="00EB1D64" w:rsidP="0064330C">
            <w:pPr>
              <w:pStyle w:val="Default"/>
              <w:jc w:val="both"/>
            </w:pPr>
          </w:p>
          <w:p w:rsidR="00EB1D64" w:rsidRPr="002A3809" w:rsidRDefault="00EB1D64" w:rsidP="0064330C">
            <w:pPr>
              <w:pStyle w:val="Default"/>
              <w:jc w:val="both"/>
            </w:pPr>
            <w:r w:rsidRPr="002A3809">
              <w:t>Фаттахов Фанис Винерович</w:t>
            </w:r>
          </w:p>
          <w:p w:rsidR="00EB1D64" w:rsidRPr="002A3809" w:rsidRDefault="00EB1D64" w:rsidP="0064330C">
            <w:pPr>
              <w:pStyle w:val="Default"/>
              <w:jc w:val="both"/>
              <w:rPr>
                <w:bCs/>
              </w:rPr>
            </w:pPr>
            <w:r w:rsidRPr="002F3127">
              <w:rPr>
                <w:bCs/>
              </w:rPr>
              <w:t>тел</w:t>
            </w:r>
            <w:r w:rsidRPr="002A3809">
              <w:rPr>
                <w:bCs/>
              </w:rPr>
              <w:t xml:space="preserve">. + 7 (347) 221-57-19, </w:t>
            </w:r>
            <w:r w:rsidRPr="002F3127">
              <w:rPr>
                <w:bCs/>
                <w:lang w:val="en-US"/>
              </w:rPr>
              <w:t>e</w:t>
            </w:r>
            <w:r w:rsidRPr="002A3809">
              <w:rPr>
                <w:bCs/>
              </w:rPr>
              <w:t>-</w:t>
            </w:r>
            <w:r w:rsidRPr="002F3127">
              <w:rPr>
                <w:bCs/>
                <w:lang w:val="en-US"/>
              </w:rPr>
              <w:t>mail</w:t>
            </w:r>
            <w:r w:rsidRPr="002A3809">
              <w:rPr>
                <w:bCs/>
              </w:rPr>
              <w:t>:</w:t>
            </w:r>
            <w:r w:rsidRPr="002A3809">
              <w:t xml:space="preserve"> </w:t>
            </w:r>
            <w:hyperlink r:id="rId16" w:history="1">
              <w:r w:rsidRPr="00CD1163">
                <w:rPr>
                  <w:rStyle w:val="a6"/>
                  <w:bCs/>
                  <w:lang w:val="en-US"/>
                </w:rPr>
                <w:t>f</w:t>
              </w:r>
              <w:r w:rsidRPr="002A3809">
                <w:rPr>
                  <w:rStyle w:val="a6"/>
                  <w:bCs/>
                </w:rPr>
                <w:t>.</w:t>
              </w:r>
              <w:r w:rsidRPr="00CD1163">
                <w:rPr>
                  <w:rStyle w:val="a6"/>
                  <w:bCs/>
                  <w:lang w:val="en-US"/>
                </w:rPr>
                <w:t>fattahov</w:t>
              </w:r>
              <w:r w:rsidRPr="002A3809">
                <w:rPr>
                  <w:rStyle w:val="a6"/>
                  <w:bCs/>
                </w:rPr>
                <w:t>@</w:t>
              </w:r>
              <w:r w:rsidRPr="00CD1163">
                <w:rPr>
                  <w:rStyle w:val="a6"/>
                  <w:bCs/>
                  <w:lang w:val="en-US"/>
                </w:rPr>
                <w:t>bashtel</w:t>
              </w:r>
              <w:r w:rsidRPr="002A3809">
                <w:rPr>
                  <w:rStyle w:val="a6"/>
                  <w:bCs/>
                </w:rPr>
                <w:t>.</w:t>
              </w:r>
              <w:proofErr w:type="spellStart"/>
              <w:r w:rsidRPr="00CD1163">
                <w:rPr>
                  <w:rStyle w:val="a6"/>
                  <w:bCs/>
                  <w:lang w:val="en-US"/>
                </w:rPr>
                <w:t>ru</w:t>
              </w:r>
              <w:proofErr w:type="spellEnd"/>
            </w:hyperlink>
          </w:p>
          <w:p w:rsidR="00EB1D64" w:rsidRPr="002A3809" w:rsidRDefault="00EB1D64" w:rsidP="0064330C">
            <w:pPr>
              <w:pStyle w:val="Default"/>
              <w:jc w:val="both"/>
            </w:pPr>
          </w:p>
        </w:tc>
      </w:tr>
      <w:tr w:rsidR="00341A9D" w:rsidRPr="003A3020" w:rsidTr="00E455A3">
        <w:trPr>
          <w:trHeight w:val="897"/>
        </w:trPr>
        <w:tc>
          <w:tcPr>
            <w:tcW w:w="2694" w:type="dxa"/>
            <w:tcBorders>
              <w:bottom w:val="single" w:sz="4" w:space="0" w:color="auto"/>
            </w:tcBorders>
            <w:shd w:val="clear" w:color="auto" w:fill="F2F2F2"/>
            <w:vAlign w:val="center"/>
          </w:tcPr>
          <w:p w:rsidR="00341A9D" w:rsidRDefault="00341A9D" w:rsidP="00E455A3">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212533" w:rsidRPr="005839DD" w:rsidRDefault="00EB1D64" w:rsidP="00212533">
            <w:pPr>
              <w:pStyle w:val="ConsPlusNormal"/>
              <w:jc w:val="both"/>
              <w:rPr>
                <w:rFonts w:ascii="Times New Roman" w:hAnsi="Times New Roman" w:cs="Times New Roman"/>
                <w:sz w:val="24"/>
                <w:szCs w:val="24"/>
              </w:rPr>
            </w:pPr>
            <w:r>
              <w:rPr>
                <w:rFonts w:ascii="Times New Roman" w:hAnsi="Times New Roman" w:cs="Times New Roman"/>
                <w:sz w:val="24"/>
                <w:szCs w:val="24"/>
              </w:rPr>
              <w:t>Не установлено</w:t>
            </w:r>
          </w:p>
          <w:p w:rsidR="00341A9D" w:rsidRPr="00F84878" w:rsidRDefault="00341A9D" w:rsidP="00741ED9">
            <w:pPr>
              <w:pStyle w:val="Default"/>
              <w:jc w:val="both"/>
              <w:rPr>
                <w:bCs/>
              </w:rPr>
            </w:pPr>
          </w:p>
        </w:tc>
      </w:tr>
      <w:tr w:rsidR="00341A9D" w:rsidRPr="00F84878" w:rsidTr="00E455A3">
        <w:trPr>
          <w:trHeight w:val="2028"/>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iCs/>
              </w:rPr>
              <w:t xml:space="preserve">Предмет закупки, </w:t>
            </w:r>
            <w:r w:rsidRPr="00F84878">
              <w:rPr>
                <w:b/>
                <w:iCs/>
              </w:rPr>
              <w:t>Предмет</w:t>
            </w:r>
            <w:r w:rsidRPr="004453E3">
              <w:rPr>
                <w:b/>
                <w:iCs/>
              </w:rPr>
              <w:t xml:space="preserve"> </w:t>
            </w:r>
            <w:r>
              <w:rPr>
                <w:b/>
                <w:iCs/>
              </w:rPr>
              <w:t>д</w:t>
            </w:r>
            <w:r w:rsidRPr="00F84878">
              <w:rPr>
                <w:b/>
                <w:iCs/>
              </w:rPr>
              <w:t>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341A9D" w:rsidRPr="0000602B" w:rsidRDefault="00341A9D" w:rsidP="00E455A3">
            <w:pPr>
              <w:pStyle w:val="Default"/>
              <w:jc w:val="both"/>
              <w:rPr>
                <w:b/>
                <w:iCs/>
              </w:rPr>
            </w:pPr>
            <w:r w:rsidRPr="0000602B">
              <w:rPr>
                <w:b/>
                <w:iCs/>
              </w:rPr>
              <w:t>Лот № 1</w:t>
            </w:r>
          </w:p>
          <w:p w:rsidR="005E7227" w:rsidRDefault="00341A9D" w:rsidP="008E4C95">
            <w:pPr>
              <w:autoSpaceDE w:val="0"/>
              <w:autoSpaceDN w:val="0"/>
              <w:adjustRightInd w:val="0"/>
              <w:jc w:val="both"/>
              <w:rPr>
                <w:rFonts w:eastAsia="Calibri"/>
                <w:color w:val="000000"/>
                <w:lang w:eastAsia="en-US"/>
              </w:rPr>
            </w:pPr>
            <w:r w:rsidRPr="0000602B">
              <w:rPr>
                <w:iCs/>
              </w:rPr>
              <w:t>Право на заключение договора</w:t>
            </w:r>
            <w:r w:rsidRPr="00FF1A55">
              <w:rPr>
                <w:iCs/>
              </w:rPr>
              <w:t xml:space="preserve"> </w:t>
            </w:r>
            <w:r w:rsidR="001D2447" w:rsidRPr="001D2447">
              <w:t xml:space="preserve">на </w:t>
            </w:r>
            <w:r w:rsidR="005E7227">
              <w:t xml:space="preserve">поставку </w:t>
            </w:r>
            <w:r w:rsidR="005E7227" w:rsidRPr="005E7227">
              <w:rPr>
                <w:rFonts w:eastAsia="Calibri"/>
                <w:color w:val="000000"/>
                <w:lang w:eastAsia="en-US"/>
              </w:rPr>
              <w:t>горюче-смазочных материалов через автозаправочные станции по топливным картам для средств транспорта и механизации ПАО «Башинформсвязь»</w:t>
            </w:r>
            <w:r w:rsidR="00AC407C">
              <w:rPr>
                <w:rFonts w:eastAsia="Calibri"/>
                <w:color w:val="000000"/>
                <w:lang w:eastAsia="en-US"/>
              </w:rPr>
              <w:t>.</w:t>
            </w:r>
          </w:p>
          <w:p w:rsidR="005E7227" w:rsidRDefault="005E7227" w:rsidP="008E4C95">
            <w:pPr>
              <w:autoSpaceDE w:val="0"/>
              <w:autoSpaceDN w:val="0"/>
              <w:adjustRightInd w:val="0"/>
              <w:jc w:val="both"/>
              <w:rPr>
                <w:rFonts w:eastAsia="Calibri"/>
                <w:color w:val="000000"/>
                <w:lang w:eastAsia="en-US"/>
              </w:rPr>
            </w:pPr>
          </w:p>
          <w:p w:rsidR="00341A9D" w:rsidRPr="0000602B" w:rsidRDefault="00885929" w:rsidP="008E4C95">
            <w:pPr>
              <w:autoSpaceDE w:val="0"/>
              <w:autoSpaceDN w:val="0"/>
              <w:adjustRightInd w:val="0"/>
              <w:jc w:val="both"/>
              <w:rPr>
                <w:iCs/>
              </w:rPr>
            </w:pPr>
            <w:r>
              <w:rPr>
                <w:rFonts w:eastAsia="Calibri"/>
              </w:rPr>
              <w:t>Перечень</w:t>
            </w:r>
            <w:r w:rsidR="008E4C95">
              <w:rPr>
                <w:rFonts w:eastAsia="Calibri"/>
              </w:rPr>
              <w:t xml:space="preserve">, количество </w:t>
            </w:r>
            <w:r>
              <w:rPr>
                <w:rFonts w:eastAsia="Calibri"/>
              </w:rPr>
              <w:t>поставляемого товара</w:t>
            </w:r>
            <w:r w:rsidR="00787E9A" w:rsidRPr="00C64372">
              <w:rPr>
                <w:rFonts w:eastAsia="Calibri"/>
              </w:rPr>
              <w:t xml:space="preserve"> </w:t>
            </w:r>
            <w:r w:rsidR="007F46EA">
              <w:rPr>
                <w:rFonts w:eastAsia="Calibri"/>
              </w:rPr>
              <w:t>определяется</w:t>
            </w:r>
            <w:r w:rsidR="00741ED9" w:rsidRPr="00C64372">
              <w:rPr>
                <w:rFonts w:eastAsia="Calibri"/>
              </w:rPr>
              <w:t xml:space="preserve"> условиями Договора (</w:t>
            </w:r>
            <w:hyperlink w:anchor="_РАЗДЕЛ_V._Проект" w:history="1">
              <w:r w:rsidR="00741ED9" w:rsidRPr="00C64372">
                <w:rPr>
                  <w:rStyle w:val="a6"/>
                  <w:iCs/>
                </w:rPr>
                <w:t xml:space="preserve">в разделе </w:t>
              </w:r>
              <w:r w:rsidR="00741ED9" w:rsidRPr="00C64372">
                <w:rPr>
                  <w:rStyle w:val="a6"/>
                  <w:iCs/>
                  <w:lang w:val="en-US"/>
                </w:rPr>
                <w:t>V</w:t>
              </w:r>
              <w:r w:rsidR="00741ED9" w:rsidRPr="00C64372">
                <w:rPr>
                  <w:rStyle w:val="a6"/>
                  <w:iCs/>
                </w:rPr>
                <w:t xml:space="preserve"> «Проект договора»</w:t>
              </w:r>
            </w:hyperlink>
            <w:r w:rsidR="00741ED9" w:rsidRPr="00C64372">
              <w:rPr>
                <w:rFonts w:eastAsia="Calibri"/>
              </w:rPr>
              <w:t>)</w:t>
            </w:r>
            <w:r w:rsidR="00F9336B" w:rsidRPr="00C64372">
              <w:rPr>
                <w:rFonts w:eastAsia="Calibri"/>
              </w:rPr>
              <w:t xml:space="preserve"> </w:t>
            </w:r>
            <w:r w:rsidR="00F9336B" w:rsidRPr="00C64372">
              <w:rPr>
                <w:iCs/>
              </w:rPr>
              <w:t>и Техническим</w:t>
            </w:r>
            <w:r w:rsidR="00F9336B" w:rsidRPr="0000602B">
              <w:rPr>
                <w:iCs/>
              </w:rPr>
              <w:t xml:space="preserve"> заданием (в </w:t>
            </w:r>
            <w:hyperlink w:anchor="_РАЗДЕЛ_IV._Техническое_1" w:history="1">
              <w:r w:rsidR="00F9336B" w:rsidRPr="0000602B">
                <w:rPr>
                  <w:rStyle w:val="a6"/>
                  <w:iCs/>
                </w:rPr>
                <w:t>разделе IV «Техническое задание»</w:t>
              </w:r>
            </w:hyperlink>
            <w:r w:rsidR="00F9336B" w:rsidRPr="0000602B">
              <w:rPr>
                <w:iCs/>
              </w:rPr>
              <w:t>) Документации о закупке.</w:t>
            </w:r>
            <w:r w:rsidR="00741ED9" w:rsidRPr="0000602B">
              <w:rPr>
                <w:rFonts w:eastAsia="Calibri"/>
              </w:rPr>
              <w:t xml:space="preserve"> </w:t>
            </w:r>
          </w:p>
        </w:tc>
      </w:tr>
      <w:tr w:rsidR="00341A9D" w:rsidRPr="00F84878" w:rsidTr="00E455A3">
        <w:trPr>
          <w:trHeight w:val="282"/>
        </w:trPr>
        <w:tc>
          <w:tcPr>
            <w:tcW w:w="2694" w:type="dxa"/>
            <w:tcBorders>
              <w:top w:val="single" w:sz="4" w:space="0" w:color="auto"/>
              <w:bottom w:val="single" w:sz="4" w:space="0" w:color="auto"/>
            </w:tcBorders>
            <w:shd w:val="clear" w:color="auto" w:fill="F2F2F2"/>
            <w:vAlign w:val="center"/>
          </w:tcPr>
          <w:p w:rsidR="00341A9D" w:rsidRPr="00F84878" w:rsidRDefault="00341A9D" w:rsidP="00E455A3">
            <w:pPr>
              <w:pStyle w:val="Default"/>
              <w:rPr>
                <w:b/>
                <w:iCs/>
              </w:rPr>
            </w:pPr>
            <w:r>
              <w:rPr>
                <w:b/>
                <w:bCs/>
              </w:rPr>
              <w:t>М</w:t>
            </w:r>
            <w:r w:rsidRPr="00F84878">
              <w:rPr>
                <w:b/>
                <w:bCs/>
              </w:rPr>
              <w:t>есто</w:t>
            </w:r>
            <w:r>
              <w:rPr>
                <w:b/>
                <w:bCs/>
              </w:rPr>
              <w:t>,</w:t>
            </w:r>
            <w:r w:rsidRPr="00F84878">
              <w:rPr>
                <w:b/>
                <w:bCs/>
              </w:rPr>
              <w:t xml:space="preserve"> </w:t>
            </w:r>
            <w:r w:rsidRPr="006F2077">
              <w:rPr>
                <w:b/>
                <w:bCs/>
              </w:rPr>
              <w:t>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341A9D" w:rsidRPr="0000602B" w:rsidRDefault="00341A9D" w:rsidP="00E455A3">
            <w:pPr>
              <w:pStyle w:val="Default"/>
              <w:jc w:val="both"/>
              <w:rPr>
                <w:iCs/>
              </w:rPr>
            </w:pPr>
            <w:r w:rsidRPr="0000602B">
              <w:rPr>
                <w:iCs/>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00602B">
              <w:rPr>
                <w:iCs/>
              </w:rPr>
              <w:t xml:space="preserve">   (</w:t>
            </w:r>
            <w:proofErr w:type="gramEnd"/>
            <w:r w:rsidR="00103825">
              <w:fldChar w:fldCharType="begin"/>
            </w:r>
            <w:r w:rsidR="00103825">
              <w:instrText xml:space="preserve"> HYPERLINK \l "_РАЗДЕЛ_V._Проект" </w:instrText>
            </w:r>
            <w:r w:rsidR="00103825">
              <w:fldChar w:fldCharType="separate"/>
            </w:r>
            <w:r w:rsidRPr="0000602B">
              <w:rPr>
                <w:rStyle w:val="a6"/>
                <w:iCs/>
              </w:rPr>
              <w:t xml:space="preserve">в разделе </w:t>
            </w:r>
            <w:r w:rsidRPr="0000602B">
              <w:rPr>
                <w:rStyle w:val="a6"/>
                <w:iCs/>
                <w:lang w:val="en-US"/>
              </w:rPr>
              <w:t>V</w:t>
            </w:r>
            <w:r w:rsidRPr="0000602B">
              <w:rPr>
                <w:rStyle w:val="a6"/>
                <w:iCs/>
              </w:rPr>
              <w:t xml:space="preserve"> «Проект договора»</w:t>
            </w:r>
            <w:r w:rsidR="00103825">
              <w:rPr>
                <w:rStyle w:val="a6"/>
                <w:iCs/>
              </w:rPr>
              <w:fldChar w:fldCharType="end"/>
            </w:r>
            <w:r w:rsidRPr="0000602B">
              <w:rPr>
                <w:iCs/>
              </w:rPr>
              <w:t xml:space="preserve">) и Техническим заданием                                         (в </w:t>
            </w:r>
            <w:hyperlink w:anchor="_РАЗДЕЛ_IV._Техническое_1" w:history="1">
              <w:r w:rsidRPr="0000602B">
                <w:rPr>
                  <w:rStyle w:val="a6"/>
                  <w:iCs/>
                </w:rPr>
                <w:t>разделе IV «Техническое задание»</w:t>
              </w:r>
            </w:hyperlink>
            <w:r w:rsidRPr="0000602B">
              <w:rPr>
                <w:iCs/>
                <w:color w:val="auto"/>
              </w:rPr>
              <w:t xml:space="preserve">) </w:t>
            </w:r>
            <w:r w:rsidRPr="0000602B">
              <w:rPr>
                <w:iCs/>
              </w:rPr>
              <w:t>Документации о закупке</w:t>
            </w:r>
            <w:r w:rsidR="00EB0525" w:rsidRPr="0000602B">
              <w:rPr>
                <w:iCs/>
              </w:rPr>
              <w:t>.</w:t>
            </w:r>
          </w:p>
          <w:p w:rsidR="00341A9D" w:rsidRPr="0000602B" w:rsidRDefault="00341A9D" w:rsidP="00EB0525">
            <w:pPr>
              <w:pStyle w:val="Default"/>
              <w:jc w:val="both"/>
              <w:rPr>
                <w:iCs/>
              </w:rPr>
            </w:pPr>
          </w:p>
        </w:tc>
      </w:tr>
      <w:tr w:rsidR="00341A9D" w:rsidRPr="00F84878" w:rsidTr="00E455A3">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F84878" w:rsidRDefault="00341A9D" w:rsidP="00E455A3">
            <w:pPr>
              <w:pStyle w:val="Default"/>
              <w:rPr>
                <w:b/>
                <w:bCs/>
              </w:rPr>
            </w:pPr>
            <w:r w:rsidRPr="00F84878">
              <w:rPr>
                <w:b/>
                <w:iCs/>
              </w:rPr>
              <w:t>Сведения о начальной (максимальной) цене договора</w:t>
            </w:r>
            <w:r>
              <w:rPr>
                <w:b/>
                <w:iCs/>
              </w:rPr>
              <w:t xml:space="preserve">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EB0525" w:rsidRPr="00AC407C" w:rsidRDefault="00EB0525" w:rsidP="00EB0525">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sidR="00AC407C" w:rsidRPr="00AC407C">
              <w:rPr>
                <w:iCs/>
              </w:rPr>
              <w:t>56 175 080</w:t>
            </w:r>
            <w:r w:rsidR="00EB1D64" w:rsidRPr="00AC407C">
              <w:rPr>
                <w:iCs/>
              </w:rPr>
              <w:t xml:space="preserve">,00 </w:t>
            </w:r>
            <w:r w:rsidR="00DC1EE8" w:rsidRPr="00AC407C">
              <w:rPr>
                <w:iCs/>
              </w:rPr>
              <w:t xml:space="preserve">руб. </w:t>
            </w:r>
            <w:r w:rsidRPr="00AC407C">
              <w:rPr>
                <w:iCs/>
              </w:rPr>
              <w:t>(</w:t>
            </w:r>
            <w:r w:rsidR="00AC407C">
              <w:rPr>
                <w:iCs/>
              </w:rPr>
              <w:t xml:space="preserve">Пятьдесят шесть </w:t>
            </w:r>
            <w:r w:rsidR="00EB1D64" w:rsidRPr="00AC407C">
              <w:rPr>
                <w:iCs/>
              </w:rPr>
              <w:t>миллион</w:t>
            </w:r>
            <w:r w:rsidR="00AC407C">
              <w:rPr>
                <w:iCs/>
              </w:rPr>
              <w:t>ов</w:t>
            </w:r>
            <w:r w:rsidR="00EB1D64" w:rsidRPr="00AC407C">
              <w:rPr>
                <w:iCs/>
              </w:rPr>
              <w:t xml:space="preserve"> </w:t>
            </w:r>
            <w:r w:rsidR="00AC407C">
              <w:rPr>
                <w:iCs/>
              </w:rPr>
              <w:t xml:space="preserve">сто семьдесят </w:t>
            </w:r>
            <w:r w:rsidR="00EB1D64" w:rsidRPr="00AC407C">
              <w:rPr>
                <w:iCs/>
              </w:rPr>
              <w:t>пять</w:t>
            </w:r>
            <w:r w:rsidR="003310B6" w:rsidRPr="00AC407C">
              <w:rPr>
                <w:iCs/>
              </w:rPr>
              <w:t xml:space="preserve"> тысяч </w:t>
            </w:r>
            <w:r w:rsidR="00AC407C">
              <w:rPr>
                <w:iCs/>
              </w:rPr>
              <w:t xml:space="preserve">восемьдесят </w:t>
            </w:r>
            <w:r w:rsidR="003310B6" w:rsidRPr="00AC407C">
              <w:rPr>
                <w:iCs/>
              </w:rPr>
              <w:t>рублей 00 коп.</w:t>
            </w:r>
            <w:r w:rsidR="00DC1EE8" w:rsidRPr="00AC407C">
              <w:rPr>
                <w:iCs/>
              </w:rPr>
              <w:t>)</w:t>
            </w:r>
            <w:r w:rsidRPr="00AC407C">
              <w:rPr>
                <w:iCs/>
              </w:rPr>
              <w:t xml:space="preserve"> в том числе сумма НДС (18%) </w:t>
            </w:r>
            <w:r w:rsidR="00AC407C">
              <w:rPr>
                <w:iCs/>
              </w:rPr>
              <w:t>8 569 080</w:t>
            </w:r>
            <w:r w:rsidR="003310B6" w:rsidRPr="00AC407C">
              <w:rPr>
                <w:iCs/>
              </w:rPr>
              <w:t>,</w:t>
            </w:r>
            <w:r w:rsidR="00EB1D64" w:rsidRPr="00AC407C">
              <w:rPr>
                <w:iCs/>
              </w:rPr>
              <w:t>00</w:t>
            </w:r>
            <w:r w:rsidR="003310B6" w:rsidRPr="00AC407C">
              <w:rPr>
                <w:iCs/>
              </w:rPr>
              <w:t xml:space="preserve"> рубл</w:t>
            </w:r>
            <w:r w:rsidR="00EB1D64" w:rsidRPr="00AC407C">
              <w:rPr>
                <w:iCs/>
              </w:rPr>
              <w:t>ей</w:t>
            </w:r>
            <w:r w:rsidRPr="00AC407C">
              <w:rPr>
                <w:iCs/>
              </w:rPr>
              <w:t>.</w:t>
            </w:r>
          </w:p>
          <w:p w:rsidR="00341A9D" w:rsidRPr="00F9336B" w:rsidRDefault="00EB0525" w:rsidP="00AC407C">
            <w:pPr>
              <w:autoSpaceDE w:val="0"/>
              <w:autoSpaceDN w:val="0"/>
              <w:adjustRightInd w:val="0"/>
              <w:jc w:val="both"/>
              <w:rPr>
                <w:iCs/>
              </w:rPr>
            </w:pPr>
            <w:r w:rsidRPr="00AC407C">
              <w:rPr>
                <w:rFonts w:eastAsia="Calibri"/>
                <w:iCs/>
                <w:color w:val="000000"/>
              </w:rPr>
              <w:t>Начальная (максимальная) цена договора</w:t>
            </w:r>
            <w:r w:rsidRPr="00AC407C">
              <w:rPr>
                <w:iCs/>
              </w:rPr>
              <w:t xml:space="preserve"> составляет </w:t>
            </w:r>
            <w:r w:rsidR="00AC407C">
              <w:rPr>
                <w:iCs/>
              </w:rPr>
              <w:t>47 606</w:t>
            </w:r>
            <w:r w:rsidR="00EB1D64" w:rsidRPr="00AC407C">
              <w:rPr>
                <w:iCs/>
              </w:rPr>
              <w:t xml:space="preserve"> 000</w:t>
            </w:r>
            <w:r w:rsidR="003310B6" w:rsidRPr="00AC407C">
              <w:rPr>
                <w:iCs/>
              </w:rPr>
              <w:t>,</w:t>
            </w:r>
            <w:r w:rsidR="00EB1D64" w:rsidRPr="00AC407C">
              <w:rPr>
                <w:iCs/>
              </w:rPr>
              <w:t>0</w:t>
            </w:r>
            <w:r w:rsidR="003310B6" w:rsidRPr="00AC407C">
              <w:rPr>
                <w:iCs/>
              </w:rPr>
              <w:t>0</w:t>
            </w:r>
            <w:r w:rsidR="00DC1EE8" w:rsidRPr="00AC407C">
              <w:rPr>
                <w:iCs/>
              </w:rPr>
              <w:t xml:space="preserve"> руб. </w:t>
            </w:r>
            <w:r w:rsidR="00F9336B" w:rsidRPr="00AC407C">
              <w:rPr>
                <w:iCs/>
              </w:rPr>
              <w:t xml:space="preserve"> </w:t>
            </w:r>
            <w:r w:rsidR="00F41FBC" w:rsidRPr="00AC407C">
              <w:rPr>
                <w:iCs/>
              </w:rPr>
              <w:t>(</w:t>
            </w:r>
            <w:r w:rsidR="00AC407C">
              <w:rPr>
                <w:iCs/>
              </w:rPr>
              <w:t xml:space="preserve">Сорок семь </w:t>
            </w:r>
            <w:r w:rsidR="00EB1D64" w:rsidRPr="00AC407C">
              <w:rPr>
                <w:iCs/>
              </w:rPr>
              <w:t>миллион</w:t>
            </w:r>
            <w:r w:rsidR="00AC407C">
              <w:rPr>
                <w:iCs/>
              </w:rPr>
              <w:t>ов</w:t>
            </w:r>
            <w:r w:rsidR="00EB1D64" w:rsidRPr="00AC407C">
              <w:rPr>
                <w:iCs/>
              </w:rPr>
              <w:t xml:space="preserve"> </w:t>
            </w:r>
            <w:r w:rsidR="00AC407C">
              <w:rPr>
                <w:iCs/>
              </w:rPr>
              <w:t>шесть</w:t>
            </w:r>
            <w:r w:rsidR="00EB1D64" w:rsidRPr="00AC407C">
              <w:rPr>
                <w:iCs/>
              </w:rPr>
              <w:t xml:space="preserve">сот </w:t>
            </w:r>
            <w:r w:rsidR="00AC407C">
              <w:rPr>
                <w:iCs/>
              </w:rPr>
              <w:t>шесть</w:t>
            </w:r>
            <w:r w:rsidR="00EB1D64" w:rsidRPr="00AC407C">
              <w:rPr>
                <w:iCs/>
              </w:rPr>
              <w:t xml:space="preserve"> т</w:t>
            </w:r>
            <w:r w:rsidR="003310B6" w:rsidRPr="00AC407C">
              <w:rPr>
                <w:iCs/>
              </w:rPr>
              <w:t xml:space="preserve">ысяч </w:t>
            </w:r>
            <w:r w:rsidR="00F9336B" w:rsidRPr="00AC407C">
              <w:rPr>
                <w:iCs/>
              </w:rPr>
              <w:t>рубл</w:t>
            </w:r>
            <w:r w:rsidR="001A12A7" w:rsidRPr="00AC407C">
              <w:rPr>
                <w:iCs/>
              </w:rPr>
              <w:t>ей</w:t>
            </w:r>
            <w:r w:rsidR="00F41FBC" w:rsidRPr="00AC407C">
              <w:rPr>
                <w:iCs/>
              </w:rPr>
              <w:t xml:space="preserve"> </w:t>
            </w:r>
            <w:r w:rsidR="00EB1D64" w:rsidRPr="00AC407C">
              <w:rPr>
                <w:iCs/>
              </w:rPr>
              <w:t>0</w:t>
            </w:r>
            <w:r w:rsidR="003310B6" w:rsidRPr="00AC407C">
              <w:rPr>
                <w:iCs/>
              </w:rPr>
              <w:t>0</w:t>
            </w:r>
            <w:r w:rsidR="00F41FBC" w:rsidRPr="00AC407C">
              <w:rPr>
                <w:iCs/>
              </w:rPr>
              <w:t xml:space="preserve"> коп.</w:t>
            </w:r>
            <w:r w:rsidR="00DC1EE8" w:rsidRPr="00AC407C">
              <w:rPr>
                <w:iCs/>
              </w:rPr>
              <w:t>)</w:t>
            </w:r>
            <w:r w:rsidR="00F9336B" w:rsidRPr="00AC407C">
              <w:rPr>
                <w:iCs/>
              </w:rPr>
              <w:t xml:space="preserve"> без НДС.</w:t>
            </w:r>
          </w:p>
        </w:tc>
      </w:tr>
      <w:tr w:rsidR="00341A9D" w:rsidRPr="00F84878" w:rsidTr="00E455A3">
        <w:tc>
          <w:tcPr>
            <w:tcW w:w="2694" w:type="dxa"/>
            <w:tcBorders>
              <w:top w:val="single" w:sz="4" w:space="0" w:color="auto"/>
            </w:tcBorders>
            <w:shd w:val="clear" w:color="auto" w:fill="F2F2F2"/>
          </w:tcPr>
          <w:p w:rsidR="00341A9D" w:rsidRPr="00F84878" w:rsidRDefault="00341A9D" w:rsidP="00E455A3">
            <w:pPr>
              <w:pStyle w:val="Default"/>
              <w:rPr>
                <w:b/>
                <w:iCs/>
              </w:rPr>
            </w:pPr>
            <w:r w:rsidRPr="00F84878">
              <w:rPr>
                <w:b/>
                <w:bCs/>
              </w:rPr>
              <w:lastRenderedPageBreak/>
              <w:t xml:space="preserve">Место,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EB0525" w:rsidRPr="00922226" w:rsidRDefault="00EB0525" w:rsidP="00EB0525">
            <w:pPr>
              <w:pStyle w:val="Default"/>
              <w:jc w:val="both"/>
              <w:rPr>
                <w:iCs/>
                <w:color w:val="auto"/>
              </w:rPr>
            </w:pPr>
            <w:r w:rsidRPr="00922226">
              <w:rPr>
                <w:iCs/>
              </w:rPr>
              <w:t>Заявка подается в электронной форме с использованием функционала и в соответствии с Регламентом работы</w:t>
            </w:r>
            <w:r w:rsidR="00BA3DFC">
              <w:rPr>
                <w:iCs/>
              </w:rPr>
              <w:t xml:space="preserve"> Электронной торговой </w:t>
            </w:r>
            <w:proofErr w:type="gramStart"/>
            <w:r w:rsidR="00BA3DFC">
              <w:rPr>
                <w:iCs/>
              </w:rPr>
              <w:t>площадки:</w:t>
            </w:r>
            <w:r w:rsidRPr="00922226">
              <w:rPr>
                <w:iCs/>
              </w:rPr>
              <w:t xml:space="preserve">   </w:t>
            </w:r>
            <w:proofErr w:type="gramEnd"/>
            <w:r w:rsidRPr="00922226">
              <w:rPr>
                <w:iCs/>
              </w:rPr>
              <w:t xml:space="preserve">                   </w:t>
            </w:r>
            <w:proofErr w:type="spellStart"/>
            <w:r w:rsidRPr="00922226">
              <w:rPr>
                <w:shd w:val="clear" w:color="auto" w:fill="F6F5F3"/>
              </w:rPr>
              <w:t>SETonline</w:t>
            </w:r>
            <w:proofErr w:type="spellEnd"/>
            <w:r w:rsidRPr="00922226">
              <w:rPr>
                <w:iCs/>
                <w:color w:val="auto"/>
              </w:rPr>
              <w:t>.</w:t>
            </w:r>
          </w:p>
          <w:p w:rsidR="00EB0525" w:rsidRPr="00922226" w:rsidRDefault="00EB0525" w:rsidP="00EB0525">
            <w:pPr>
              <w:pStyle w:val="Default"/>
              <w:jc w:val="both"/>
              <w:rPr>
                <w:iCs/>
                <w:sz w:val="10"/>
                <w:szCs w:val="10"/>
              </w:rPr>
            </w:pPr>
          </w:p>
          <w:p w:rsidR="00EB0525" w:rsidRPr="00922226" w:rsidRDefault="00EB0525" w:rsidP="00EB0525">
            <w:pPr>
              <w:pStyle w:val="Default"/>
              <w:jc w:val="both"/>
              <w:rPr>
                <w:iCs/>
                <w:sz w:val="10"/>
                <w:szCs w:val="10"/>
              </w:rPr>
            </w:pPr>
            <w:r w:rsidRPr="00922226">
              <w:rPr>
                <w:iCs/>
              </w:rPr>
              <w:t xml:space="preserve">Сайт Электронной торговой площадки: </w:t>
            </w:r>
            <w:hyperlink r:id="rId17" w:history="1">
              <w:r w:rsidR="001861B9" w:rsidRPr="00B76A2D">
                <w:rPr>
                  <w:rStyle w:val="a6"/>
                  <w:rFonts w:eastAsia="Times New Roman"/>
                  <w:lang w:val="en-US" w:eastAsia="ru-RU"/>
                </w:rPr>
                <w:t>https</w:t>
              </w:r>
              <w:r w:rsidR="001861B9" w:rsidRPr="00B76A2D">
                <w:rPr>
                  <w:rStyle w:val="a6"/>
                  <w:rFonts w:eastAsia="Times New Roman"/>
                  <w:lang w:eastAsia="ru-RU"/>
                </w:rPr>
                <w:t>://</w:t>
              </w:r>
              <w:r w:rsidR="001861B9" w:rsidRPr="00B76A2D">
                <w:rPr>
                  <w:rStyle w:val="a6"/>
                  <w:rFonts w:eastAsia="Times New Roman"/>
                  <w:lang w:val="en-US" w:eastAsia="ru-RU"/>
                </w:rPr>
                <w:t>www</w:t>
              </w:r>
              <w:r w:rsidR="001861B9" w:rsidRPr="00B76A2D">
                <w:rPr>
                  <w:rStyle w:val="a6"/>
                  <w:rFonts w:eastAsia="Times New Roman"/>
                  <w:lang w:eastAsia="ru-RU"/>
                </w:rPr>
                <w:t>.</w:t>
              </w:r>
              <w:proofErr w:type="spellStart"/>
              <w:r w:rsidR="001861B9" w:rsidRPr="00B76A2D">
                <w:rPr>
                  <w:rStyle w:val="a6"/>
                  <w:rFonts w:eastAsia="Times New Roman"/>
                  <w:lang w:val="en-US" w:eastAsia="ru-RU"/>
                </w:rPr>
                <w:t>setonline</w:t>
              </w:r>
              <w:proofErr w:type="spellEnd"/>
              <w:r w:rsidR="001861B9" w:rsidRPr="00B76A2D">
                <w:rPr>
                  <w:rStyle w:val="a6"/>
                  <w:rFonts w:eastAsia="Times New Roman"/>
                  <w:lang w:eastAsia="ru-RU"/>
                </w:rPr>
                <w:t>.</w:t>
              </w:r>
              <w:proofErr w:type="spellStart"/>
              <w:r w:rsidR="001861B9" w:rsidRPr="00B76A2D">
                <w:rPr>
                  <w:rStyle w:val="a6"/>
                  <w:rFonts w:eastAsia="Times New Roman"/>
                  <w:lang w:val="en-US" w:eastAsia="ru-RU"/>
                </w:rPr>
                <w:t>ru</w:t>
              </w:r>
              <w:proofErr w:type="spellEnd"/>
            </w:hyperlink>
            <w:r w:rsidRPr="00922226">
              <w:rPr>
                <w:iCs/>
              </w:rPr>
              <w:t xml:space="preserve">. </w:t>
            </w:r>
          </w:p>
          <w:p w:rsidR="00EB0525" w:rsidRPr="00922226" w:rsidRDefault="00EB0525" w:rsidP="00EB0525">
            <w:pPr>
              <w:suppressAutoHyphens/>
              <w:jc w:val="both"/>
            </w:pPr>
            <w:r w:rsidRPr="00922226">
              <w:t xml:space="preserve">Дата начала срока: </w:t>
            </w:r>
            <w:r w:rsidRPr="00922226">
              <w:rPr>
                <w:iCs/>
              </w:rPr>
              <w:t>«</w:t>
            </w:r>
            <w:r w:rsidR="005E7227">
              <w:rPr>
                <w:iCs/>
              </w:rPr>
              <w:t>15</w:t>
            </w:r>
            <w:r w:rsidRPr="00922226">
              <w:rPr>
                <w:iCs/>
              </w:rPr>
              <w:t xml:space="preserve">» </w:t>
            </w:r>
            <w:r w:rsidR="005E7227">
              <w:rPr>
                <w:iCs/>
              </w:rPr>
              <w:t>н</w:t>
            </w:r>
            <w:r w:rsidR="00EB1D64">
              <w:rPr>
                <w:iCs/>
              </w:rPr>
              <w:t>оября</w:t>
            </w:r>
            <w:r w:rsidR="00985639">
              <w:rPr>
                <w:iCs/>
              </w:rPr>
              <w:t xml:space="preserve"> </w:t>
            </w:r>
            <w:r w:rsidRPr="00922226">
              <w:rPr>
                <w:iCs/>
              </w:rPr>
              <w:t>201</w:t>
            </w:r>
            <w:r w:rsidR="00C52DA5">
              <w:rPr>
                <w:iCs/>
              </w:rPr>
              <w:t>7</w:t>
            </w:r>
            <w:r w:rsidRPr="00922226">
              <w:rPr>
                <w:iCs/>
              </w:rPr>
              <w:t xml:space="preserve"> года 1</w:t>
            </w:r>
            <w:r w:rsidR="005E7227">
              <w:rPr>
                <w:iCs/>
              </w:rPr>
              <w:t>6</w:t>
            </w:r>
            <w:r w:rsidRPr="00922226">
              <w:rPr>
                <w:iCs/>
              </w:rPr>
              <w:t>:</w:t>
            </w:r>
            <w:r w:rsidR="005E7227">
              <w:rPr>
                <w:iCs/>
              </w:rPr>
              <w:t>0</w:t>
            </w:r>
            <w:r w:rsidR="00F81C0F">
              <w:rPr>
                <w:iCs/>
              </w:rPr>
              <w:t xml:space="preserve">0 </w:t>
            </w:r>
            <w:r w:rsidRPr="00922226">
              <w:rPr>
                <w:iCs/>
              </w:rPr>
              <w:t>часов (время московское)</w:t>
            </w:r>
            <w:r w:rsidR="00BA3DFC">
              <w:t xml:space="preserve"> Если </w:t>
            </w:r>
            <w:r w:rsidRPr="00922226">
              <w:t>в ЕИС возникли технические или иные неполадки, блокирующие доступ к ЕИС</w:t>
            </w:r>
            <w:r w:rsidR="00BA3DFC">
              <w:t>,</w:t>
            </w:r>
            <w:r w:rsidRPr="00922226">
              <w:t xml:space="preserve"> датой начала срока является день размещения Извещения о закупке и Документации о закупке на сайте Заказчика.</w:t>
            </w:r>
          </w:p>
          <w:p w:rsidR="0048686A" w:rsidRDefault="0048686A" w:rsidP="0048686A">
            <w:pPr>
              <w:suppressAutoHyphens/>
              <w:jc w:val="both"/>
            </w:pPr>
            <w:r>
              <w:t>Дата окончания срока, последний день срока подачи Заявок:</w:t>
            </w:r>
          </w:p>
          <w:p w:rsidR="00341A9D" w:rsidRPr="00F84878" w:rsidRDefault="008E4C95" w:rsidP="00451199">
            <w:pPr>
              <w:pStyle w:val="Default"/>
              <w:jc w:val="both"/>
              <w:rPr>
                <w:iCs/>
              </w:rPr>
            </w:pPr>
            <w:r w:rsidRPr="00922226">
              <w:rPr>
                <w:iCs/>
              </w:rPr>
              <w:t>«</w:t>
            </w:r>
            <w:r w:rsidR="00451199">
              <w:rPr>
                <w:iCs/>
              </w:rPr>
              <w:t>12</w:t>
            </w:r>
            <w:r>
              <w:rPr>
                <w:iCs/>
              </w:rPr>
              <w:t>»</w:t>
            </w:r>
            <w:r w:rsidRPr="00922226">
              <w:rPr>
                <w:iCs/>
              </w:rPr>
              <w:t xml:space="preserve"> </w:t>
            </w:r>
            <w:r w:rsidR="005E7227">
              <w:rPr>
                <w:iCs/>
              </w:rPr>
              <w:t>декабря</w:t>
            </w:r>
            <w:r w:rsidR="001A12A7">
              <w:rPr>
                <w:iCs/>
              </w:rPr>
              <w:t xml:space="preserve"> </w:t>
            </w:r>
            <w:r w:rsidRPr="00922226">
              <w:rPr>
                <w:iCs/>
              </w:rPr>
              <w:t>201</w:t>
            </w:r>
            <w:r>
              <w:rPr>
                <w:iCs/>
              </w:rPr>
              <w:t>7</w:t>
            </w:r>
            <w:r w:rsidRPr="00922226">
              <w:rPr>
                <w:iCs/>
              </w:rPr>
              <w:t xml:space="preserve"> года </w:t>
            </w:r>
            <w:r>
              <w:rPr>
                <w:iCs/>
              </w:rPr>
              <w:t>1</w:t>
            </w:r>
            <w:r w:rsidR="00F66BA9">
              <w:rPr>
                <w:iCs/>
              </w:rPr>
              <w:t>2</w:t>
            </w:r>
            <w:r w:rsidR="0048686A" w:rsidRPr="00922226">
              <w:rPr>
                <w:iCs/>
              </w:rPr>
              <w:t xml:space="preserve">:00 </w:t>
            </w:r>
            <w:r w:rsidR="007D36D7" w:rsidRPr="00922226">
              <w:rPr>
                <w:iCs/>
              </w:rPr>
              <w:t xml:space="preserve">часов </w:t>
            </w:r>
            <w:r w:rsidR="007D36D7">
              <w:rPr>
                <w:iCs/>
              </w:rPr>
              <w:t>(</w:t>
            </w:r>
            <w:r w:rsidR="0048686A">
              <w:t>время московское)</w:t>
            </w:r>
          </w:p>
        </w:tc>
      </w:tr>
      <w:tr w:rsidR="00EB0525" w:rsidRPr="00F84878" w:rsidTr="00E455A3">
        <w:tc>
          <w:tcPr>
            <w:tcW w:w="2694" w:type="dxa"/>
            <w:shd w:val="clear" w:color="auto" w:fill="F2F2F2"/>
          </w:tcPr>
          <w:p w:rsidR="00EB0525" w:rsidRPr="00F84878" w:rsidRDefault="00EB0525" w:rsidP="00EB0525">
            <w:pPr>
              <w:pStyle w:val="Default"/>
              <w:rPr>
                <w:b/>
                <w:iCs/>
              </w:rPr>
            </w:pPr>
            <w:r>
              <w:rPr>
                <w:b/>
                <w:bCs/>
              </w:rPr>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EB0525" w:rsidRPr="00922226" w:rsidRDefault="00EB0525" w:rsidP="00EB0525">
            <w:pPr>
              <w:pStyle w:val="Default"/>
              <w:rPr>
                <w:iCs/>
              </w:rPr>
            </w:pPr>
            <w:r w:rsidRPr="00922226">
              <w:rPr>
                <w:iCs/>
              </w:rPr>
              <w:t>Место открытия доступа к поданным в форме электронных документов Заявкам – Электронная торговая площадка.</w:t>
            </w:r>
          </w:p>
          <w:p w:rsidR="00EB0525" w:rsidRPr="00922226" w:rsidRDefault="00EB0525" w:rsidP="00EB0525">
            <w:pPr>
              <w:pStyle w:val="Default"/>
              <w:tabs>
                <w:tab w:val="left" w:pos="1680"/>
              </w:tabs>
              <w:rPr>
                <w:iCs/>
                <w:sz w:val="10"/>
                <w:szCs w:val="10"/>
              </w:rPr>
            </w:pPr>
            <w:r w:rsidRPr="00922226">
              <w:rPr>
                <w:iCs/>
                <w:sz w:val="10"/>
                <w:szCs w:val="10"/>
              </w:rPr>
              <w:tab/>
            </w:r>
          </w:p>
          <w:p w:rsidR="00EB0525" w:rsidRPr="00922226" w:rsidRDefault="005E7227" w:rsidP="00451199">
            <w:pPr>
              <w:pStyle w:val="Default"/>
              <w:rPr>
                <w:iCs/>
              </w:rPr>
            </w:pPr>
            <w:r w:rsidRPr="00922226">
              <w:rPr>
                <w:iCs/>
              </w:rPr>
              <w:t>«</w:t>
            </w:r>
            <w:r w:rsidR="00451199">
              <w:rPr>
                <w:iCs/>
              </w:rPr>
              <w:t>12</w:t>
            </w:r>
            <w:r>
              <w:rPr>
                <w:iCs/>
              </w:rPr>
              <w:t>»</w:t>
            </w:r>
            <w:r w:rsidRPr="00922226">
              <w:rPr>
                <w:iCs/>
              </w:rPr>
              <w:t xml:space="preserve"> </w:t>
            </w:r>
            <w:r>
              <w:rPr>
                <w:iCs/>
              </w:rPr>
              <w:t xml:space="preserve">декабря </w:t>
            </w:r>
            <w:r w:rsidR="00F66BA9" w:rsidRPr="00922226">
              <w:rPr>
                <w:iCs/>
              </w:rPr>
              <w:t>201</w:t>
            </w:r>
            <w:r w:rsidR="00F66BA9">
              <w:rPr>
                <w:iCs/>
              </w:rPr>
              <w:t>7</w:t>
            </w:r>
            <w:r w:rsidR="00F66BA9" w:rsidRPr="00922226">
              <w:rPr>
                <w:iCs/>
              </w:rPr>
              <w:t xml:space="preserve"> года </w:t>
            </w:r>
            <w:r w:rsidR="00F66BA9">
              <w:rPr>
                <w:iCs/>
              </w:rPr>
              <w:t>12</w:t>
            </w:r>
            <w:r w:rsidR="00EB0525" w:rsidRPr="00922226">
              <w:rPr>
                <w:iCs/>
              </w:rPr>
              <w:t xml:space="preserve">:00 часов (время московское) </w:t>
            </w:r>
          </w:p>
        </w:tc>
      </w:tr>
      <w:tr w:rsidR="00EB0525" w:rsidRPr="00F84878" w:rsidTr="00E455A3">
        <w:trPr>
          <w:trHeight w:val="2710"/>
        </w:trPr>
        <w:tc>
          <w:tcPr>
            <w:tcW w:w="2694" w:type="dxa"/>
            <w:shd w:val="clear" w:color="auto" w:fill="F2F2F2"/>
          </w:tcPr>
          <w:p w:rsidR="00EB0525" w:rsidRPr="00F84878" w:rsidRDefault="00EB0525" w:rsidP="00EB0525">
            <w:pPr>
              <w:pStyle w:val="Default"/>
              <w:rPr>
                <w:b/>
                <w:iCs/>
              </w:rPr>
            </w:pPr>
            <w:r w:rsidRPr="00967059">
              <w:rPr>
                <w:b/>
                <w:bCs/>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EB0525" w:rsidRPr="00922226" w:rsidRDefault="00EB0525" w:rsidP="00EB0525">
            <w:r w:rsidRPr="00922226">
              <w:rPr>
                <w:b/>
              </w:rPr>
              <w:t>Рассмотрение Заявок</w:t>
            </w:r>
            <w:r w:rsidRPr="00922226">
              <w:t>: «</w:t>
            </w:r>
            <w:r w:rsidR="005E7227">
              <w:t>1</w:t>
            </w:r>
            <w:r w:rsidR="00451199">
              <w:t>4</w:t>
            </w:r>
            <w:r w:rsidR="006D0E4A">
              <w:t>»</w:t>
            </w:r>
            <w:r w:rsidRPr="00922226">
              <w:t xml:space="preserve"> </w:t>
            </w:r>
            <w:r w:rsidR="005E7227">
              <w:t>дека</w:t>
            </w:r>
            <w:r w:rsidR="00EB1D64">
              <w:t>бря</w:t>
            </w:r>
            <w:r w:rsidR="001D2447" w:rsidRPr="00922226">
              <w:rPr>
                <w:iCs/>
              </w:rPr>
              <w:t xml:space="preserve"> 201</w:t>
            </w:r>
            <w:r w:rsidR="001D2447">
              <w:rPr>
                <w:iCs/>
              </w:rPr>
              <w:t>7</w:t>
            </w:r>
            <w:r w:rsidR="001D2447" w:rsidRPr="00922226">
              <w:rPr>
                <w:iCs/>
              </w:rPr>
              <w:t xml:space="preserve"> года</w:t>
            </w:r>
            <w:r w:rsidRPr="00922226">
              <w:t xml:space="preserve"> в 14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Оценка и сопоставление Заявок</w:t>
            </w:r>
            <w:r w:rsidRPr="00922226">
              <w:t xml:space="preserve">: </w:t>
            </w:r>
            <w:r w:rsidR="00EB1D64" w:rsidRPr="00922226">
              <w:t>«</w:t>
            </w:r>
            <w:r w:rsidR="00451199">
              <w:t>14</w:t>
            </w:r>
            <w:r w:rsidR="005E7227">
              <w:t>»</w:t>
            </w:r>
            <w:r w:rsidR="005E7227" w:rsidRPr="00922226">
              <w:t xml:space="preserve"> </w:t>
            </w:r>
            <w:r w:rsidR="005E7227">
              <w:t>декабря</w:t>
            </w:r>
            <w:r w:rsidR="005E7227" w:rsidRPr="00922226">
              <w:rPr>
                <w:iCs/>
              </w:rPr>
              <w:t xml:space="preserve"> </w:t>
            </w:r>
            <w:r w:rsidR="001D2447" w:rsidRPr="00922226">
              <w:rPr>
                <w:iCs/>
              </w:rPr>
              <w:t>201</w:t>
            </w:r>
            <w:r w:rsidR="001D2447">
              <w:rPr>
                <w:iCs/>
              </w:rPr>
              <w:t>7</w:t>
            </w:r>
            <w:r w:rsidR="001D2447" w:rsidRPr="00922226">
              <w:rPr>
                <w:iCs/>
              </w:rPr>
              <w:t xml:space="preserve"> года</w:t>
            </w:r>
            <w:r w:rsidR="001D2447" w:rsidRPr="00922226">
              <w:t xml:space="preserve"> </w:t>
            </w:r>
            <w:r w:rsidRPr="00922226">
              <w:t>в 16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Подведение итогов закупки</w:t>
            </w:r>
            <w:r w:rsidR="0009104E">
              <w:t xml:space="preserve"> «</w:t>
            </w:r>
            <w:r w:rsidR="005E7227">
              <w:t>21</w:t>
            </w:r>
            <w:r w:rsidR="006D0E4A">
              <w:t>»</w:t>
            </w:r>
            <w:r w:rsidRPr="00922226">
              <w:t xml:space="preserve"> </w:t>
            </w:r>
            <w:r w:rsidR="00EB1D64">
              <w:t>д</w:t>
            </w:r>
            <w:r w:rsidR="00F66BA9">
              <w:t>е</w:t>
            </w:r>
            <w:r w:rsidR="00EB1D64">
              <w:t>ка</w:t>
            </w:r>
            <w:r w:rsidR="00F66BA9">
              <w:t>бря</w:t>
            </w:r>
            <w:r w:rsidR="001D2447" w:rsidRPr="00922226">
              <w:rPr>
                <w:iCs/>
              </w:rPr>
              <w:t xml:space="preserve"> 201</w:t>
            </w:r>
            <w:r w:rsidR="001D2447">
              <w:rPr>
                <w:iCs/>
              </w:rPr>
              <w:t>7</w:t>
            </w:r>
            <w:r w:rsidR="001D2447" w:rsidRPr="00922226">
              <w:rPr>
                <w:iCs/>
              </w:rPr>
              <w:t xml:space="preserve"> года</w:t>
            </w:r>
          </w:p>
          <w:p w:rsidR="00EB0525" w:rsidRPr="00922226" w:rsidRDefault="00EB0525" w:rsidP="00EB0525">
            <w:pPr>
              <w:pStyle w:val="Default"/>
              <w:jc w:val="both"/>
            </w:pPr>
            <w:r w:rsidRPr="00922226">
              <w:t xml:space="preserve">Указанные этапы Открытого запроса </w:t>
            </w:r>
            <w:r w:rsidR="00F65778">
              <w:t>котировок</w:t>
            </w:r>
            <w:r w:rsidRPr="00922226">
              <w:t xml:space="preserve"> проводятся по адресу Заказчика: 4500</w:t>
            </w:r>
            <w:r w:rsidR="006D1AD6">
              <w:t>77</w:t>
            </w:r>
            <w:r w:rsidRPr="00922226">
              <w:t xml:space="preserve">, Республика Башкортостан, г. Уфа, ул. Ленина, д. </w:t>
            </w:r>
            <w:r w:rsidR="006D1AD6">
              <w:t>30</w:t>
            </w:r>
            <w:r w:rsidRPr="00922226">
              <w:t>.</w:t>
            </w:r>
          </w:p>
          <w:p w:rsidR="00EB0525" w:rsidRPr="00922226" w:rsidRDefault="00EB0525" w:rsidP="00EB0525">
            <w:pPr>
              <w:pStyle w:val="Default"/>
              <w:jc w:val="both"/>
              <w:rPr>
                <w:iCs/>
              </w:rPr>
            </w:pPr>
            <w:r w:rsidRPr="00922226">
              <w:t>Заказчик вправе рассмотреть Заявки, оценить и сопоставить Заявки, подвести итоги Закупки, ранее указанных дат.</w:t>
            </w:r>
          </w:p>
        </w:tc>
      </w:tr>
      <w:tr w:rsidR="00341A9D" w:rsidRPr="00F84878" w:rsidTr="00E455A3">
        <w:tc>
          <w:tcPr>
            <w:tcW w:w="2694" w:type="dxa"/>
            <w:shd w:val="clear" w:color="auto" w:fill="auto"/>
          </w:tcPr>
          <w:p w:rsidR="00341A9D" w:rsidRPr="00F84878" w:rsidRDefault="00341A9D" w:rsidP="00EB0525">
            <w:pPr>
              <w:pStyle w:val="Default"/>
              <w:rPr>
                <w:b/>
                <w:bCs/>
              </w:rPr>
            </w:pPr>
            <w:r>
              <w:rPr>
                <w:b/>
                <w:bCs/>
              </w:rPr>
              <w:t xml:space="preserve">Возможность </w:t>
            </w:r>
            <w:r w:rsidR="00EB0525">
              <w:rPr>
                <w:b/>
                <w:bCs/>
              </w:rPr>
              <w:t>отмены</w:t>
            </w:r>
            <w:r>
              <w:rPr>
                <w:b/>
                <w:bCs/>
              </w:rPr>
              <w:t xml:space="preserve"> </w:t>
            </w:r>
            <w:r w:rsidRPr="00F84878">
              <w:rPr>
                <w:b/>
                <w:bCs/>
              </w:rPr>
              <w:t>закупки</w:t>
            </w:r>
          </w:p>
        </w:tc>
        <w:tc>
          <w:tcPr>
            <w:tcW w:w="8080" w:type="dxa"/>
            <w:shd w:val="clear" w:color="auto" w:fill="auto"/>
          </w:tcPr>
          <w:p w:rsidR="00341A9D" w:rsidRPr="00F84878" w:rsidRDefault="00341A9D" w:rsidP="00EB0525">
            <w:pPr>
              <w:pStyle w:val="Default"/>
              <w:rPr>
                <w:iCs/>
              </w:rPr>
            </w:pPr>
            <w:r w:rsidRPr="00F84878">
              <w:t xml:space="preserve">Заказчик вправе </w:t>
            </w:r>
            <w:r w:rsidR="00EB0525">
              <w:t>отменить</w:t>
            </w:r>
            <w:r w:rsidRPr="00F84878">
              <w:t xml:space="preserve"> </w:t>
            </w:r>
            <w:r>
              <w:t>Открыт</w:t>
            </w:r>
            <w:r w:rsidR="00EB0525">
              <w:t>ый</w:t>
            </w:r>
            <w:r>
              <w:t xml:space="preserve"> запрос котировок </w:t>
            </w:r>
            <w:r w:rsidRPr="00BA4B27">
              <w:t xml:space="preserve">в любое время </w:t>
            </w:r>
            <w:r>
              <w:t>его</w:t>
            </w:r>
            <w:r w:rsidRPr="00BA4B27">
              <w:t xml:space="preserve"> проведения до Заключения </w:t>
            </w:r>
            <w:r>
              <w:t>д</w:t>
            </w:r>
            <w:r w:rsidRPr="00BA4B27">
              <w:t>оговора.</w:t>
            </w:r>
          </w:p>
        </w:tc>
      </w:tr>
      <w:tr w:rsidR="00EB0525" w:rsidRPr="00F84878" w:rsidTr="00E455A3">
        <w:tc>
          <w:tcPr>
            <w:tcW w:w="10774" w:type="dxa"/>
            <w:gridSpan w:val="2"/>
            <w:shd w:val="clear" w:color="auto" w:fill="auto"/>
          </w:tcPr>
          <w:p w:rsidR="00EB0525" w:rsidRPr="00F84878" w:rsidRDefault="00EB0525" w:rsidP="00EB0525">
            <w:pPr>
              <w:pStyle w:val="Default"/>
              <w:rPr>
                <w:b/>
                <w:bCs/>
              </w:rPr>
            </w:pPr>
            <w:r w:rsidRPr="00F84878">
              <w:rPr>
                <w:b/>
                <w:bCs/>
              </w:rPr>
              <w:t>Срок, место и порядок предоставления Документации о закупке</w:t>
            </w:r>
          </w:p>
          <w:p w:rsidR="00EB0525" w:rsidRDefault="00EB0525" w:rsidP="00EB0525">
            <w:pPr>
              <w:pStyle w:val="Default"/>
              <w:jc w:val="both"/>
              <w:rPr>
                <w:bCs/>
              </w:rPr>
            </w:pPr>
            <w:r w:rsidRPr="00F84878">
              <w:rPr>
                <w:bCs/>
              </w:rPr>
              <w:t>Документация</w:t>
            </w:r>
            <w:r>
              <w:rPr>
                <w:bCs/>
              </w:rPr>
              <w:t xml:space="preserve"> о закупке</w:t>
            </w:r>
            <w:r w:rsidRPr="00F84878">
              <w:rPr>
                <w:bCs/>
              </w:rPr>
              <w:t xml:space="preserve"> размещается </w:t>
            </w:r>
            <w:r>
              <w:rPr>
                <w:bCs/>
              </w:rPr>
              <w:t xml:space="preserve">в Единой информационной системе </w:t>
            </w:r>
            <w:r w:rsidRPr="00F84878">
              <w:rPr>
                <w:bCs/>
              </w:rPr>
              <w:t>по адресу:</w:t>
            </w:r>
            <w:r>
              <w:rPr>
                <w:szCs w:val="26"/>
              </w:rPr>
              <w:t xml:space="preserve"> </w:t>
            </w:r>
            <w:hyperlink r:id="rId18" w:history="1">
              <w:r w:rsidRPr="0075666F">
                <w:rPr>
                  <w:rStyle w:val="a6"/>
                  <w:szCs w:val="26"/>
                </w:rPr>
                <w:t>www.zakupki.gov.ru</w:t>
              </w:r>
            </w:hyperlink>
            <w:r>
              <w:rPr>
                <w:bCs/>
              </w:rPr>
              <w:t>, на официальном сайте П</w:t>
            </w:r>
            <w:r w:rsidRPr="00F84878">
              <w:rPr>
                <w:bCs/>
              </w:rPr>
              <w:t>АО «</w:t>
            </w:r>
            <w:r>
              <w:rPr>
                <w:bCs/>
              </w:rPr>
              <w:t>Башинформсвязь</w:t>
            </w:r>
            <w:proofErr w:type="gramStart"/>
            <w:r w:rsidRPr="00F84878">
              <w:rPr>
                <w:bCs/>
              </w:rPr>
              <w:t>»,</w:t>
            </w:r>
            <w:r>
              <w:rPr>
                <w:bCs/>
              </w:rPr>
              <w:t xml:space="preserve"> </w:t>
            </w:r>
            <w:r w:rsidRPr="00F84878">
              <w:rPr>
                <w:bCs/>
              </w:rPr>
              <w:t xml:space="preserve"> по</w:t>
            </w:r>
            <w:proofErr w:type="gramEnd"/>
            <w:r w:rsidRPr="00F84878">
              <w:rPr>
                <w:bCs/>
              </w:rPr>
              <w:t xml:space="preserve"> адресу: </w:t>
            </w:r>
            <w:hyperlink r:id="rId19" w:history="1">
              <w:r w:rsidRPr="00EB676A">
                <w:rPr>
                  <w:rStyle w:val="a6"/>
                  <w:bCs/>
                  <w:iCs/>
                </w:rPr>
                <w:t>www.</w:t>
              </w:r>
              <w:r w:rsidRPr="00EB676A">
                <w:rPr>
                  <w:rStyle w:val="a6"/>
                  <w:bCs/>
                  <w:iCs/>
                  <w:lang w:val="en-US"/>
                </w:rPr>
                <w:t>bashtel</w:t>
              </w:r>
              <w:r w:rsidRPr="00EB676A">
                <w:rPr>
                  <w:rStyle w:val="a6"/>
                  <w:bCs/>
                  <w:iCs/>
                </w:rPr>
                <w:t>.ru</w:t>
              </w:r>
            </w:hyperlink>
            <w:r w:rsidRPr="00F84878">
              <w:rPr>
                <w:bCs/>
              </w:rPr>
              <w:t xml:space="preserve">, а также на Электронной торговой площадке </w:t>
            </w:r>
            <w:proofErr w:type="spellStart"/>
            <w:r w:rsidRPr="0094692D">
              <w:rPr>
                <w:shd w:val="clear" w:color="auto" w:fill="F6F5F3"/>
              </w:rPr>
              <w:t>SETonline</w:t>
            </w:r>
            <w:proofErr w:type="spellEnd"/>
            <w:r>
              <w:t xml:space="preserve"> </w:t>
            </w:r>
            <w:r w:rsidRPr="00F84878">
              <w:rPr>
                <w:bCs/>
              </w:rPr>
              <w:t xml:space="preserve">по адресу: </w:t>
            </w:r>
            <w:hyperlink r:id="rId20" w:history="1">
              <w:r w:rsidR="001861B9" w:rsidRPr="00B76A2D">
                <w:rPr>
                  <w:rStyle w:val="a6"/>
                  <w:rFonts w:eastAsia="Times New Roman"/>
                  <w:lang w:val="en-US" w:eastAsia="ru-RU"/>
                </w:rPr>
                <w:t>https</w:t>
              </w:r>
              <w:r w:rsidR="001861B9" w:rsidRPr="00B76A2D">
                <w:rPr>
                  <w:rStyle w:val="a6"/>
                  <w:rFonts w:eastAsia="Times New Roman"/>
                  <w:lang w:eastAsia="ru-RU"/>
                </w:rPr>
                <w:t>://</w:t>
              </w:r>
              <w:r w:rsidR="001861B9" w:rsidRPr="00B76A2D">
                <w:rPr>
                  <w:rStyle w:val="a6"/>
                  <w:rFonts w:eastAsia="Times New Roman"/>
                  <w:lang w:val="en-US" w:eastAsia="ru-RU"/>
                </w:rPr>
                <w:t>www</w:t>
              </w:r>
              <w:r w:rsidR="001861B9" w:rsidRPr="00B76A2D">
                <w:rPr>
                  <w:rStyle w:val="a6"/>
                  <w:rFonts w:eastAsia="Times New Roman"/>
                  <w:lang w:eastAsia="ru-RU"/>
                </w:rPr>
                <w:t>.</w:t>
              </w:r>
              <w:r w:rsidR="001861B9" w:rsidRPr="00B76A2D">
                <w:rPr>
                  <w:rStyle w:val="a6"/>
                  <w:rFonts w:eastAsia="Times New Roman"/>
                  <w:lang w:val="en-US" w:eastAsia="ru-RU"/>
                </w:rPr>
                <w:t>setonline</w:t>
              </w:r>
              <w:r w:rsidR="001861B9" w:rsidRPr="00B76A2D">
                <w:rPr>
                  <w:rStyle w:val="a6"/>
                  <w:rFonts w:eastAsia="Times New Roman"/>
                  <w:lang w:eastAsia="ru-RU"/>
                </w:rPr>
                <w:t>.</w:t>
              </w:r>
              <w:proofErr w:type="spellStart"/>
              <w:r w:rsidR="001861B9" w:rsidRPr="00B76A2D">
                <w:rPr>
                  <w:rStyle w:val="a6"/>
                  <w:rFonts w:eastAsia="Times New Roman"/>
                  <w:lang w:val="en-US" w:eastAsia="ru-RU"/>
                </w:rPr>
                <w:t>ru</w:t>
              </w:r>
              <w:proofErr w:type="spellEnd"/>
            </w:hyperlink>
            <w:r w:rsidRPr="00F84878">
              <w:t xml:space="preserve"> (далее – ЭТП)</w:t>
            </w:r>
            <w:r w:rsidRPr="00F84878">
              <w:rPr>
                <w:bCs/>
              </w:rPr>
              <w:t xml:space="preserve">, </w:t>
            </w:r>
          </w:p>
          <w:p w:rsidR="00EB0525" w:rsidRPr="00607E1F" w:rsidRDefault="00EB0525" w:rsidP="00EB0525">
            <w:pPr>
              <w:pStyle w:val="Default"/>
              <w:jc w:val="both"/>
              <w:rPr>
                <w:bCs/>
                <w:sz w:val="10"/>
                <w:szCs w:val="10"/>
              </w:rPr>
            </w:pPr>
          </w:p>
          <w:p w:rsidR="00EB0525" w:rsidRPr="00F84878" w:rsidRDefault="00EB0525" w:rsidP="00EB0525">
            <w:pPr>
              <w:pStyle w:val="Default"/>
              <w:jc w:val="both"/>
              <w:rPr>
                <w:bCs/>
              </w:rPr>
            </w:pPr>
            <w:r w:rsidRPr="00F84878">
              <w:rPr>
                <w:bCs/>
              </w:rPr>
              <w:t>Порядок получения настоящей Документации на ЭТП определяется правилами ЭТП.</w:t>
            </w:r>
          </w:p>
          <w:p w:rsidR="00EB0525" w:rsidRPr="00607E1F" w:rsidRDefault="00EB0525" w:rsidP="00EB0525">
            <w:pPr>
              <w:pStyle w:val="Default"/>
              <w:rPr>
                <w:b/>
                <w:iCs/>
                <w:sz w:val="10"/>
                <w:szCs w:val="10"/>
              </w:rPr>
            </w:pPr>
          </w:p>
          <w:p w:rsidR="00EB0525" w:rsidRPr="00F84878" w:rsidRDefault="00EB0525" w:rsidP="00EB0525">
            <w:pPr>
              <w:pStyle w:val="Default"/>
              <w:jc w:val="both"/>
              <w:rPr>
                <w:iCs/>
              </w:rPr>
            </w:pPr>
            <w:r w:rsidRPr="00F84878">
              <w:rPr>
                <w:iCs/>
              </w:rPr>
              <w:t xml:space="preserve">Заказчик на основании письменного заявления </w:t>
            </w:r>
            <w:r w:rsidRPr="000F4CF2">
              <w:rPr>
                <w:iCs/>
              </w:rPr>
              <w:t>любого заинтересованного лица</w:t>
            </w:r>
            <w:r>
              <w:rPr>
                <w:iCs/>
              </w:rPr>
              <w:t xml:space="preserve">, </w:t>
            </w:r>
            <w:r>
              <w:t xml:space="preserve">направленного по реквизитам, указанным в настоящем Извещении </w:t>
            </w:r>
            <w:r w:rsidRPr="00F84878">
              <w:t xml:space="preserve">(в бумажном виде или в форме электронного документа), </w:t>
            </w:r>
            <w:r w:rsidRPr="00F84878">
              <w:rPr>
                <w:iCs/>
              </w:rPr>
              <w:t xml:space="preserve">полученного в период со дня размещения </w:t>
            </w:r>
            <w:r>
              <w:rPr>
                <w:iCs/>
              </w:rPr>
              <w:t>в ЕИС</w:t>
            </w:r>
            <w:r w:rsidRPr="00F84878">
              <w:rPr>
                <w:iCs/>
              </w:rPr>
              <w:t xml:space="preserve"> Извещения о закупке и Документации о закупке по дату окончания срока </w:t>
            </w:r>
            <w:r>
              <w:rPr>
                <w:iCs/>
              </w:rPr>
              <w:t xml:space="preserve">подачи </w:t>
            </w:r>
            <w:r w:rsidRPr="00F84878">
              <w:rPr>
                <w:iCs/>
              </w:rPr>
              <w:t xml:space="preserve">Заявок (включительно), </w:t>
            </w:r>
            <w:r w:rsidRPr="00F84878">
              <w:t xml:space="preserve">в течение </w:t>
            </w:r>
            <w:r>
              <w:t>2</w:t>
            </w:r>
            <w:r w:rsidRPr="00F84878">
              <w:t xml:space="preserve"> (</w:t>
            </w:r>
            <w:r>
              <w:t>Двух</w:t>
            </w:r>
            <w:r w:rsidRPr="00F84878">
              <w:t xml:space="preserve">) </w:t>
            </w:r>
            <w:r>
              <w:t>р</w:t>
            </w:r>
            <w:r w:rsidRPr="00F84878">
              <w:t>абочих дней со дня получения соответствующего заявления</w:t>
            </w:r>
            <w:r w:rsidRPr="00F84878">
              <w:rPr>
                <w:iCs/>
              </w:rPr>
              <w:t xml:space="preserve"> предоставляет такому лицу Документацию о закупке.</w:t>
            </w:r>
          </w:p>
          <w:p w:rsidR="00EB0525" w:rsidRPr="00607E1F" w:rsidRDefault="00EB0525" w:rsidP="00EB0525">
            <w:pPr>
              <w:pStyle w:val="Default"/>
              <w:jc w:val="both"/>
              <w:rPr>
                <w:sz w:val="10"/>
                <w:szCs w:val="10"/>
              </w:rPr>
            </w:pPr>
          </w:p>
          <w:p w:rsidR="00EB0525" w:rsidRPr="00F84878" w:rsidRDefault="00EB0525" w:rsidP="00EB0525">
            <w:pPr>
              <w:pStyle w:val="Default"/>
              <w:jc w:val="both"/>
            </w:pPr>
            <w:r w:rsidRPr="00F84878">
              <w:t xml:space="preserve">Предоставление Документации о закупке осуществляется </w:t>
            </w:r>
            <w:r>
              <w:t xml:space="preserve">по Почтовому адресу, указанному в настоящем Извещении о закупке, </w:t>
            </w:r>
            <w:r w:rsidRPr="00F84878">
              <w:t xml:space="preserve">без взимания платы. </w:t>
            </w:r>
          </w:p>
          <w:p w:rsidR="00EB0525" w:rsidRPr="00607E1F" w:rsidRDefault="00EB0525" w:rsidP="00EB0525">
            <w:pPr>
              <w:pStyle w:val="Default"/>
              <w:jc w:val="both"/>
              <w:rPr>
                <w:sz w:val="10"/>
                <w:szCs w:val="10"/>
              </w:rPr>
            </w:pPr>
          </w:p>
          <w:p w:rsidR="00EB0525" w:rsidRPr="00F84878" w:rsidRDefault="00EB0525" w:rsidP="00EB0525">
            <w:pPr>
              <w:pStyle w:val="Default"/>
              <w:jc w:val="both"/>
              <w:rPr>
                <w:iCs/>
              </w:rPr>
            </w:pPr>
            <w:r w:rsidRPr="00F84878">
              <w:t xml:space="preserve">Документация о закупке доступна для ознакомления </w:t>
            </w:r>
            <w:r>
              <w:t xml:space="preserve">в ЕИС и официальном сайте </w:t>
            </w:r>
            <w:r>
              <w:rPr>
                <w:bCs/>
              </w:rPr>
              <w:t>П</w:t>
            </w:r>
            <w:r w:rsidRPr="00F84878">
              <w:rPr>
                <w:bCs/>
              </w:rPr>
              <w:t>АО «</w:t>
            </w:r>
            <w:r>
              <w:rPr>
                <w:bCs/>
              </w:rPr>
              <w:t>Башинформсвязь</w:t>
            </w:r>
            <w:r w:rsidRPr="00F84878">
              <w:rPr>
                <w:bCs/>
              </w:rPr>
              <w:t>»</w:t>
            </w:r>
            <w:r>
              <w:t>,</w:t>
            </w:r>
            <w:r w:rsidRPr="00F84878">
              <w:t xml:space="preserve"> </w:t>
            </w:r>
            <w:r w:rsidRPr="000F4CF2">
              <w:rPr>
                <w:bCs/>
              </w:rPr>
              <w:t>а также на</w:t>
            </w:r>
            <w:r>
              <w:rPr>
                <w:bCs/>
              </w:rPr>
              <w:t xml:space="preserve"> </w:t>
            </w:r>
            <w:r w:rsidRPr="000F4CF2">
              <w:rPr>
                <w:bCs/>
              </w:rPr>
              <w:t>Электронной торговой площадке</w:t>
            </w:r>
            <w:r w:rsidRPr="000F4CF2">
              <w:t xml:space="preserve"> </w:t>
            </w:r>
            <w:r w:rsidRPr="00F84878">
              <w:t>без взимания платы.</w:t>
            </w:r>
          </w:p>
        </w:tc>
      </w:tr>
      <w:tr w:rsidR="00EB0525" w:rsidRPr="00F84878" w:rsidTr="00E455A3">
        <w:tc>
          <w:tcPr>
            <w:tcW w:w="10774" w:type="dxa"/>
            <w:gridSpan w:val="2"/>
            <w:shd w:val="clear" w:color="auto" w:fill="auto"/>
          </w:tcPr>
          <w:p w:rsidR="00EB0525" w:rsidRPr="00FC3C1B" w:rsidRDefault="00EB0525" w:rsidP="00EB0525">
            <w:pPr>
              <w:jc w:val="both"/>
              <w:rPr>
                <w:rFonts w:eastAsia="Calibri"/>
                <w:color w:val="000000"/>
                <w:lang w:eastAsia="en-US"/>
              </w:rPr>
            </w:pPr>
            <w:r w:rsidRPr="00FC3C1B">
              <w:rPr>
                <w:rFonts w:eastAsia="Calibri"/>
                <w:color w:val="000000"/>
                <w:lang w:eastAsia="en-US"/>
              </w:rPr>
              <w:t xml:space="preserve">Любой Претендент вправе направить Заказчику запрос о разъяснении положений Документации о закупке, в сроки и по форме, </w:t>
            </w:r>
            <w:r w:rsidRPr="009C417A">
              <w:rPr>
                <w:rFonts w:eastAsia="Calibri"/>
                <w:color w:val="000000"/>
                <w:lang w:eastAsia="en-US"/>
              </w:rPr>
              <w:t xml:space="preserve">указанных в </w:t>
            </w:r>
            <w:r w:rsidR="0068752E">
              <w:rPr>
                <w:rFonts w:eastAsia="Calibri"/>
                <w:lang w:eastAsia="en-US"/>
              </w:rPr>
              <w:t xml:space="preserve">пункте </w:t>
            </w:r>
            <w:r w:rsidR="00817C6D">
              <w:rPr>
                <w:rFonts w:eastAsia="Calibri"/>
                <w:lang w:eastAsia="en-US"/>
              </w:rPr>
              <w:t xml:space="preserve">10 </w:t>
            </w:r>
            <w:r w:rsidR="00817C6D" w:rsidRPr="009C417A">
              <w:rPr>
                <w:rFonts w:eastAsia="Calibri"/>
                <w:color w:val="000000"/>
                <w:lang w:eastAsia="en-US"/>
              </w:rPr>
              <w:t>Информационной</w:t>
            </w:r>
            <w:r w:rsidRPr="00FC3C1B">
              <w:rPr>
                <w:rFonts w:eastAsia="Calibri"/>
                <w:color w:val="000000"/>
                <w:lang w:eastAsia="en-US"/>
              </w:rPr>
              <w:t xml:space="preserve"> карты. </w:t>
            </w:r>
          </w:p>
          <w:p w:rsidR="00EB0525" w:rsidRPr="00FC3C1B" w:rsidRDefault="00EB0525" w:rsidP="00EB0525">
            <w:pPr>
              <w:jc w:val="both"/>
              <w:rPr>
                <w:rFonts w:eastAsia="Calibri"/>
                <w:color w:val="000000"/>
                <w:lang w:eastAsia="en-US"/>
              </w:rPr>
            </w:pPr>
            <w:r w:rsidRPr="00FC3C1B">
              <w:rPr>
                <w:rFonts w:eastAsia="Calibri"/>
                <w:color w:val="000000"/>
                <w:lang w:eastAsia="en-US"/>
              </w:rPr>
              <w:t>Иные вопросы:</w:t>
            </w:r>
          </w:p>
          <w:p w:rsidR="00EB0525" w:rsidRPr="008C71CA" w:rsidRDefault="00EB0525" w:rsidP="00EB0525">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21" w:history="1">
              <w:r w:rsidRPr="00B56059">
                <w:rPr>
                  <w:rStyle w:val="a6"/>
                </w:rPr>
                <w:t>security@bashtel.ru</w:t>
              </w:r>
            </w:hyperlink>
            <w:r w:rsidRPr="008C71CA">
              <w:t xml:space="preserve"> </w:t>
            </w:r>
          </w:p>
          <w:p w:rsidR="00EB0525" w:rsidRPr="009F0CED" w:rsidRDefault="00EB0525" w:rsidP="00EB0525">
            <w:pPr>
              <w:pStyle w:val="Default"/>
              <w:jc w:val="both"/>
              <w:rPr>
                <w:bCs/>
              </w:rPr>
            </w:pPr>
          </w:p>
        </w:tc>
      </w:tr>
    </w:tbl>
    <w:p w:rsidR="00341A9D" w:rsidRPr="00B923F6" w:rsidRDefault="00341A9D" w:rsidP="00341A9D">
      <w:pPr>
        <w:pStyle w:val="a9"/>
        <w:tabs>
          <w:tab w:val="clear" w:pos="4677"/>
          <w:tab w:val="clear" w:pos="9355"/>
        </w:tabs>
        <w:rPr>
          <w:sz w:val="2"/>
          <w:szCs w:val="2"/>
        </w:rPr>
      </w:pPr>
      <w:r>
        <w:br w:type="page"/>
      </w:r>
    </w:p>
    <w:p w:rsidR="00341A9D" w:rsidRPr="00E82F20" w:rsidRDefault="00341A9D" w:rsidP="00341A9D">
      <w:pPr>
        <w:pStyle w:val="12"/>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1" w:name="_Toc438136410"/>
      <w:r w:rsidRPr="00E82F20">
        <w:rPr>
          <w:rFonts w:ascii="Times New Roman" w:eastAsia="MS Mincho" w:hAnsi="Times New Roman"/>
          <w:color w:val="17365D"/>
          <w:kern w:val="32"/>
          <w:szCs w:val="24"/>
          <w:lang w:eastAsia="x-none"/>
        </w:rPr>
        <w:lastRenderedPageBreak/>
        <w:t>ДОКУМЕНТАЦИЯ О ЗАКУПКЕ</w:t>
      </w:r>
      <w:bookmarkEnd w:id="1"/>
    </w:p>
    <w:p w:rsidR="00341A9D" w:rsidRPr="00E82F20"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2" w:name="_Toc438136411"/>
      <w:r w:rsidRPr="00E82F20">
        <w:rPr>
          <w:rFonts w:ascii="Times New Roman" w:eastAsia="MS Mincho" w:hAnsi="Times New Roman"/>
          <w:color w:val="17365D"/>
          <w:kern w:val="32"/>
          <w:szCs w:val="24"/>
          <w:lang w:val="x-none" w:eastAsia="x-none"/>
        </w:rPr>
        <w:t>РАЗДЕЛ I. ТЕРМИНЫ И ОПРЕДЕЛЕНИЯ</w:t>
      </w:r>
      <w:bookmarkEnd w:id="2"/>
      <w:r w:rsidRPr="00E82F20">
        <w:rPr>
          <w:rFonts w:ascii="Times New Roman" w:eastAsia="MS Mincho" w:hAnsi="Times New Roman"/>
          <w:color w:val="17365D"/>
          <w:kern w:val="32"/>
          <w:szCs w:val="24"/>
          <w:lang w:val="x-none" w:eastAsia="x-none"/>
        </w:rPr>
        <w:tab/>
      </w:r>
    </w:p>
    <w:p w:rsidR="00341A9D" w:rsidRDefault="00341A9D" w:rsidP="00341A9D">
      <w:pPr>
        <w:ind w:firstLine="567"/>
        <w:jc w:val="both"/>
      </w:pPr>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w:t>
      </w:r>
      <w:hyperlink r:id="rId22" w:history="1">
        <w:r w:rsidRPr="006902CE">
          <w:rPr>
            <w:rStyle w:val="a6"/>
          </w:rPr>
          <w:t>Положения о закупке</w:t>
        </w:r>
      </w:hyperlink>
      <w:r w:rsidRPr="00F84878">
        <w:t>.</w:t>
      </w:r>
    </w:p>
    <w:p w:rsidR="00341A9D" w:rsidRDefault="00341A9D" w:rsidP="00341A9D">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оговоров) с победителем Открытого запроса котировок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341A9D" w:rsidRPr="00F84878" w:rsidRDefault="00341A9D" w:rsidP="00341A9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103825">
        <w:t>1</w:t>
      </w:r>
      <w:r w:rsidRPr="00F84878">
        <w:fldChar w:fldCharType="end"/>
      </w:r>
      <w:r w:rsidRPr="00F84878">
        <w:t xml:space="preserve"> </w:t>
      </w:r>
      <w:hyperlink w:anchor="_РАЗДЕЛ_II._СВЕДЕНИЯ" w:history="1">
        <w:r w:rsidRPr="00F84878">
          <w:rPr>
            <w:rStyle w:val="a6"/>
          </w:rPr>
          <w:t>раздела II «</w:t>
        </w:r>
        <w:r>
          <w:rPr>
            <w:rStyle w:val="a6"/>
          </w:rPr>
          <w:t>Информационная карта</w:t>
        </w:r>
        <w:r w:rsidRPr="00F84878">
          <w:rPr>
            <w:rStyle w:val="a6"/>
          </w:rPr>
          <w:t>»</w:t>
        </w:r>
      </w:hyperlink>
      <w:r w:rsidRPr="00F84878">
        <w:t xml:space="preserve"> Документации. </w:t>
      </w:r>
    </w:p>
    <w:p w:rsidR="00341A9D" w:rsidRPr="00F84878" w:rsidRDefault="00341A9D" w:rsidP="00341A9D">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341A9D" w:rsidRPr="00F84878" w:rsidRDefault="00341A9D" w:rsidP="00341A9D">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68752E">
        <w:t>4</w:t>
      </w:r>
      <w:r w:rsidRPr="00F84878">
        <w:t xml:space="preserve"> </w:t>
      </w:r>
      <w:hyperlink r:id="rId23" w:anchor="_РАЗДЕЛ_II._СВЕДЕНИЯ" w:history="1">
        <w:r>
          <w:rPr>
            <w:rStyle w:val="a6"/>
          </w:rPr>
          <w:t>раздела II «Информационная карта»</w:t>
        </w:r>
      </w:hyperlink>
      <w:r>
        <w:t xml:space="preserve"> Документации</w:t>
      </w:r>
      <w:r w:rsidRPr="00F84878">
        <w:t>.</w:t>
      </w:r>
    </w:p>
    <w:p w:rsidR="00341A9D" w:rsidRPr="00F84878" w:rsidRDefault="00341A9D" w:rsidP="00341A9D">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341A9D" w:rsidRPr="00F84878" w:rsidRDefault="00341A9D" w:rsidP="00341A9D">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341A9D" w:rsidRPr="00607F49" w:rsidRDefault="00341A9D" w:rsidP="00341A9D">
      <w:pPr>
        <w:ind w:firstLine="567"/>
        <w:jc w:val="both"/>
        <w:rPr>
          <w:sz w:val="26"/>
          <w:szCs w:val="26"/>
        </w:rPr>
      </w:pPr>
      <w:r w:rsidRPr="00607F49">
        <w:rPr>
          <w:b/>
        </w:rPr>
        <w:t>Единая информационная система (либо «ЕИС»)</w:t>
      </w:r>
      <w:r w:rsidRPr="00607F49">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w:t>
      </w:r>
      <w:r w:rsidRPr="00607F49">
        <w:rPr>
          <w:sz w:val="26"/>
          <w:szCs w:val="26"/>
        </w:rPr>
        <w:t xml:space="preserve"> </w:t>
      </w:r>
      <w:r w:rsidRPr="00607F49">
        <w:t>(</w:t>
      </w:r>
      <w:hyperlink r:id="rId24" w:history="1">
        <w:r w:rsidRPr="00607F49">
          <w:rPr>
            <w:color w:val="0000FF"/>
            <w:u w:val="single"/>
          </w:rPr>
          <w:t>www.zakupki.gov.ru</w:t>
        </w:r>
      </w:hyperlink>
      <w:r w:rsidRPr="00607F49">
        <w:t>).</w:t>
      </w:r>
    </w:p>
    <w:p w:rsidR="00341A9D" w:rsidRDefault="00341A9D" w:rsidP="00341A9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25" w:history="1">
        <w:r w:rsidRPr="00CF5AE0">
          <w:rPr>
            <w:rStyle w:val="a6"/>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w:t>
      </w:r>
      <w:r>
        <w:t>в ЕИС и ЭТП</w:t>
      </w:r>
      <w:r w:rsidRPr="00E44577">
        <w:t>.</w:t>
      </w:r>
    </w:p>
    <w:p w:rsidR="00341A9D" w:rsidRDefault="00341A9D" w:rsidP="00341A9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6" w:history="1">
        <w:r w:rsidRPr="006902CE">
          <w:rPr>
            <w:rStyle w:val="a6"/>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341A9D" w:rsidRPr="00F84878" w:rsidRDefault="00341A9D" w:rsidP="00341A9D">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341A9D" w:rsidRPr="00F84878" w:rsidRDefault="00341A9D" w:rsidP="00341A9D">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27" w:history="1">
        <w:r w:rsidRPr="006902CE">
          <w:rPr>
            <w:rStyle w:val="a6"/>
          </w:rPr>
          <w:t>Положением о закупках</w:t>
        </w:r>
      </w:hyperlink>
      <w:r w:rsidRPr="00F84878">
        <w:t xml:space="preserve"> и настоящей Документацией, предоставляемый Заказчику Претендентом на участие в закупке в порядке, предусмотренном </w:t>
      </w:r>
      <w:hyperlink r:id="rId28" w:history="1">
        <w:r w:rsidRPr="004C223E">
          <w:rPr>
            <w:rStyle w:val="a6"/>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
    <w:p w:rsidR="00341A9D" w:rsidRPr="00341A9D" w:rsidRDefault="00341A9D" w:rsidP="00341A9D">
      <w:pPr>
        <w:pStyle w:val="rvps9"/>
        <w:ind w:firstLine="567"/>
      </w:pPr>
      <w:r w:rsidRPr="00F84878">
        <w:lastRenderedPageBreak/>
        <w:t>Заявка имеет правовой статус оферты и будет рассматриваться Заказчиком в соответствии с этим.</w:t>
      </w:r>
    </w:p>
    <w:p w:rsidR="00341A9D" w:rsidRDefault="00341A9D" w:rsidP="00341A9D">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341A9D" w:rsidRPr="001841A3" w:rsidRDefault="00341A9D" w:rsidP="00341A9D">
      <w:pPr>
        <w:ind w:firstLine="567"/>
        <w:jc w:val="both"/>
        <w:rPr>
          <w:sz w:val="10"/>
          <w:szCs w:val="10"/>
        </w:rPr>
      </w:pPr>
    </w:p>
    <w:p w:rsidR="00341A9D" w:rsidRPr="00F84878" w:rsidRDefault="00341A9D" w:rsidP="00341A9D">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341A9D" w:rsidRPr="00F84878" w:rsidRDefault="00341A9D" w:rsidP="00341A9D">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341A9D" w:rsidRPr="00F84878" w:rsidRDefault="00341A9D" w:rsidP="00341A9D">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341A9D" w:rsidRDefault="00341A9D" w:rsidP="00341A9D">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341A9D" w:rsidRPr="001841A3" w:rsidRDefault="00341A9D" w:rsidP="00341A9D">
      <w:pPr>
        <w:pStyle w:val="Times12"/>
        <w:overflowPunct/>
        <w:autoSpaceDE/>
        <w:autoSpaceDN/>
        <w:adjustRightInd/>
        <w:rPr>
          <w:bCs w:val="0"/>
          <w:sz w:val="10"/>
          <w:szCs w:val="10"/>
        </w:rPr>
      </w:pPr>
    </w:p>
    <w:p w:rsidR="00341A9D" w:rsidRPr="00CF5AE0" w:rsidRDefault="00341A9D" w:rsidP="00341A9D">
      <w:pPr>
        <w:ind w:firstLine="567"/>
        <w:jc w:val="both"/>
        <w:rPr>
          <w:rStyle w:val="a6"/>
        </w:rPr>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fldChar w:fldCharType="begin"/>
      </w:r>
      <w:r w:rsidR="000D2CD6">
        <w:instrText>HYPERLINK "http://www.bashtel.ru/zakupki/informatsiya/index.php?SECTION_ID=92"</w:instrText>
      </w:r>
      <w:r>
        <w:fldChar w:fldCharType="separate"/>
      </w:r>
      <w:r w:rsidRPr="00CF5AE0">
        <w:rPr>
          <w:rStyle w:val="a6"/>
        </w:rPr>
        <w:t>Положением о закупках.</w:t>
      </w:r>
    </w:p>
    <w:p w:rsidR="00341A9D" w:rsidRPr="007643B9" w:rsidRDefault="00341A9D" w:rsidP="00341A9D">
      <w:pPr>
        <w:ind w:firstLine="567"/>
        <w:jc w:val="both"/>
      </w:pPr>
      <w:r>
        <w:fldChar w:fldCharType="end"/>
      </w: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341A9D" w:rsidRPr="00F84878" w:rsidRDefault="00341A9D" w:rsidP="00341A9D">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341A9D" w:rsidRPr="00F84878" w:rsidRDefault="00341A9D" w:rsidP="00341A9D">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341A9D" w:rsidRPr="00F84878" w:rsidRDefault="00341A9D" w:rsidP="00341A9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0068752E">
        <w:rPr>
          <w:bCs w:val="0"/>
          <w:szCs w:val="24"/>
        </w:rPr>
        <w:t>15</w:t>
      </w:r>
      <w:r w:rsidRPr="00F84878">
        <w:rPr>
          <w:bCs w:val="0"/>
          <w:szCs w:val="24"/>
        </w:rPr>
        <w:t xml:space="preserve"> </w:t>
      </w:r>
      <w:hyperlink w:anchor="_РАЗДЕЛ_II._СВЕДЕНИЯ" w:history="1">
        <w:r>
          <w:rPr>
            <w:rStyle w:val="a6"/>
          </w:rPr>
          <w:t>раздела II «Информационная карта»</w:t>
        </w:r>
      </w:hyperlink>
      <w:r>
        <w:t xml:space="preserve"> Документации</w:t>
      </w:r>
      <w:r w:rsidRPr="00F84878">
        <w:rPr>
          <w:bCs w:val="0"/>
          <w:szCs w:val="24"/>
        </w:rPr>
        <w:t>.</w:t>
      </w:r>
    </w:p>
    <w:p w:rsidR="00341A9D" w:rsidRPr="0086329B" w:rsidRDefault="00103825" w:rsidP="00341A9D">
      <w:pPr>
        <w:ind w:firstLine="567"/>
        <w:jc w:val="both"/>
      </w:pPr>
      <w:hyperlink r:id="rId29" w:history="1">
        <w:r w:rsidR="00341A9D" w:rsidRPr="006902CE">
          <w:rPr>
            <w:rStyle w:val="a6"/>
            <w:b/>
          </w:rPr>
          <w:t>Положение о закупках</w:t>
        </w:r>
      </w:hyperlink>
      <w:r w:rsidR="00341A9D" w:rsidRPr="00F84878">
        <w:t xml:space="preserve"> – Положение о </w:t>
      </w:r>
      <w:r w:rsidR="00341A9D" w:rsidRPr="0086329B">
        <w:t>закупках товаров, работ, услуг ПАО «</w:t>
      </w:r>
      <w:r w:rsidR="004E1E0B" w:rsidRPr="0086329B">
        <w:t>Башинформсвязь</w:t>
      </w:r>
      <w:r w:rsidR="00341A9D" w:rsidRPr="0086329B">
        <w:t xml:space="preserve">», утверждённое Советом директоров Общества (Протокол № </w:t>
      </w:r>
      <w:r w:rsidR="0086329B" w:rsidRPr="0086329B">
        <w:t>48</w:t>
      </w:r>
      <w:r w:rsidR="00341A9D" w:rsidRPr="0086329B">
        <w:t xml:space="preserve"> от </w:t>
      </w:r>
      <w:r w:rsidR="0086329B" w:rsidRPr="0086329B">
        <w:t>15</w:t>
      </w:r>
      <w:r w:rsidR="00341A9D" w:rsidRPr="0086329B">
        <w:t xml:space="preserve"> </w:t>
      </w:r>
      <w:r w:rsidR="0086329B" w:rsidRPr="0086329B">
        <w:t>февраля</w:t>
      </w:r>
      <w:r w:rsidR="00341A9D" w:rsidRPr="0086329B">
        <w:t xml:space="preserve"> 201</w:t>
      </w:r>
      <w:r w:rsidR="0086329B" w:rsidRPr="0086329B">
        <w:t>7</w:t>
      </w:r>
      <w:r w:rsidR="00341A9D" w:rsidRPr="0086329B">
        <w:t xml:space="preserve"> г.), размещенное в установленном порядке в ЕИС и на сайте Заказчика - </w:t>
      </w:r>
      <w:hyperlink r:id="rId30" w:history="1">
        <w:r w:rsidR="001D2447" w:rsidRPr="0086329B">
          <w:rPr>
            <w:rStyle w:val="a6"/>
            <w:iCs/>
          </w:rPr>
          <w:t>www.</w:t>
        </w:r>
        <w:r w:rsidR="001D2447" w:rsidRPr="0086329B">
          <w:rPr>
            <w:rStyle w:val="a6"/>
            <w:iCs/>
            <w:lang w:val="en-US"/>
          </w:rPr>
          <w:t>bashtel</w:t>
        </w:r>
        <w:r w:rsidR="001D2447" w:rsidRPr="0086329B">
          <w:rPr>
            <w:rStyle w:val="a6"/>
            <w:iCs/>
          </w:rPr>
          <w:t>.</w:t>
        </w:r>
        <w:proofErr w:type="spellStart"/>
        <w:r w:rsidR="001D2447" w:rsidRPr="0086329B">
          <w:rPr>
            <w:rStyle w:val="a6"/>
            <w:iCs/>
          </w:rPr>
          <w:t>ru</w:t>
        </w:r>
        <w:proofErr w:type="spellEnd"/>
      </w:hyperlink>
      <w:r w:rsidR="00341A9D" w:rsidRPr="0086329B">
        <w:t>.</w:t>
      </w:r>
    </w:p>
    <w:p w:rsidR="00341A9D" w:rsidRPr="00F84878" w:rsidRDefault="00341A9D" w:rsidP="00341A9D">
      <w:pPr>
        <w:ind w:firstLine="567"/>
        <w:jc w:val="both"/>
      </w:pPr>
      <w:r w:rsidRPr="0086329B">
        <w:rPr>
          <w:b/>
        </w:rPr>
        <w:t>ЭП</w:t>
      </w:r>
      <w:r w:rsidRPr="0086329B">
        <w:t xml:space="preserve"> - квалифицированная электронная подпись, полученная и признаваемая в соответствии с Федеральным законом от 06.04.2011 № 63-ФЗ «Об электронной</w:t>
      </w:r>
      <w:r w:rsidRPr="00F84878">
        <w:t xml:space="preserve"> подписи».</w:t>
      </w:r>
    </w:p>
    <w:p w:rsidR="00341A9D" w:rsidRPr="00DC34D7" w:rsidRDefault="00341A9D" w:rsidP="00341A9D">
      <w:pPr>
        <w:ind w:firstLine="567"/>
        <w:jc w:val="both"/>
        <w:rPr>
          <w:sz w:val="10"/>
          <w:szCs w:val="10"/>
        </w:rPr>
      </w:pPr>
    </w:p>
    <w:p w:rsidR="00341A9D" w:rsidRDefault="00341A9D" w:rsidP="00341A9D">
      <w:pPr>
        <w:pStyle w:val="rvps9"/>
        <w:ind w:firstLine="567"/>
      </w:pPr>
      <w:r w:rsidRPr="00F84878">
        <w:t xml:space="preserve">Размещенное на ЭТП и </w:t>
      </w:r>
      <w:r>
        <w:t>ЕИС</w:t>
      </w:r>
      <w:r w:rsidRPr="00F84878">
        <w:t xml:space="preserve">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341A9D" w:rsidRPr="00DC34D7" w:rsidRDefault="00341A9D" w:rsidP="00341A9D">
      <w:pPr>
        <w:pStyle w:val="rvps9"/>
        <w:ind w:firstLine="567"/>
        <w:rPr>
          <w:sz w:val="10"/>
          <w:szCs w:val="10"/>
        </w:rPr>
      </w:pPr>
    </w:p>
    <w:p w:rsidR="00341A9D" w:rsidRDefault="00341A9D" w:rsidP="00341A9D">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341A9D" w:rsidRPr="00341A9D" w:rsidRDefault="00341A9D" w:rsidP="00341A9D">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341A9D" w:rsidRPr="00341A9D" w:rsidRDefault="00341A9D" w:rsidP="00341A9D">
      <w:pPr>
        <w:pStyle w:val="rvps9"/>
        <w:ind w:firstLine="567"/>
      </w:pPr>
    </w:p>
    <w:p w:rsidR="00341A9D" w:rsidRPr="007C4742" w:rsidRDefault="00341A9D" w:rsidP="00341A9D">
      <w:pPr>
        <w:pStyle w:val="14"/>
        <w:rPr>
          <w:sz w:val="2"/>
          <w:szCs w:val="2"/>
        </w:rPr>
      </w:pPr>
      <w:r w:rsidRPr="005C24A0">
        <w:br w:type="page"/>
      </w:r>
    </w:p>
    <w:p w:rsidR="00341A9D" w:rsidRPr="003342BF"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3" w:name="_РАЗДЕЛ_II._СВЕДЕНИЯ"/>
      <w:bookmarkStart w:id="4" w:name="_РАЗДЕЛ_II._ИНФОРМАЦИОННАЯ"/>
      <w:bookmarkStart w:id="5" w:name="_Toc438136412"/>
      <w:bookmarkEnd w:id="3"/>
      <w:bookmarkEnd w:id="4"/>
      <w:r w:rsidRPr="00E82F20">
        <w:rPr>
          <w:rFonts w:ascii="Times New Roman" w:eastAsia="MS Mincho" w:hAnsi="Times New Roman"/>
          <w:color w:val="17365D"/>
          <w:kern w:val="32"/>
          <w:szCs w:val="24"/>
          <w:lang w:val="x-none" w:eastAsia="x-none"/>
        </w:rPr>
        <w:lastRenderedPageBreak/>
        <w:t xml:space="preserve">РАЗДЕЛ II. </w:t>
      </w:r>
      <w:r>
        <w:rPr>
          <w:rFonts w:ascii="Times New Roman" w:eastAsia="MS Mincho" w:hAnsi="Times New Roman"/>
          <w:color w:val="17365D"/>
          <w:kern w:val="32"/>
          <w:szCs w:val="24"/>
          <w:lang w:eastAsia="x-none"/>
        </w:rPr>
        <w:t>ИНФОРМАЦИОННАЯ КАРТА</w:t>
      </w:r>
      <w:bookmarkEnd w:id="5"/>
    </w:p>
    <w:p w:rsidR="00341A9D" w:rsidRPr="00E82F20" w:rsidRDefault="00341A9D" w:rsidP="00341A9D">
      <w:pPr>
        <w:pStyle w:val="23"/>
        <w:keepLines w:val="0"/>
        <w:spacing w:before="0"/>
        <w:ind w:left="1211" w:hanging="360"/>
        <w:rPr>
          <w:rFonts w:ascii="Times New Roman" w:eastAsia="MS Mincho" w:hAnsi="Times New Roman"/>
          <w:i/>
          <w:iCs/>
          <w:color w:val="17365D"/>
          <w:szCs w:val="24"/>
          <w:lang w:eastAsia="x-none"/>
        </w:rPr>
      </w:pPr>
      <w:bookmarkStart w:id="6" w:name="_2.1._Общие_сведения"/>
      <w:bookmarkStart w:id="7" w:name="_Toc438136413"/>
      <w:bookmarkEnd w:id="6"/>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7"/>
    </w:p>
    <w:tbl>
      <w:tblPr>
        <w:tblW w:w="10632" w:type="dxa"/>
        <w:tblInd w:w="-176" w:type="dxa"/>
        <w:tblLayout w:type="fixed"/>
        <w:tblLook w:val="0000" w:firstRow="0" w:lastRow="0" w:firstColumn="0" w:lastColumn="0" w:noHBand="0" w:noVBand="0"/>
      </w:tblPr>
      <w:tblGrid>
        <w:gridCol w:w="568"/>
        <w:gridCol w:w="2268"/>
        <w:gridCol w:w="7796"/>
      </w:tblGrid>
      <w:tr w:rsidR="00341A9D" w:rsidRPr="004679E7" w:rsidTr="00E455A3">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sidRPr="004679E7">
              <w:rPr>
                <w:b/>
              </w:rPr>
              <w:t>№</w:t>
            </w:r>
          </w:p>
          <w:p w:rsidR="00341A9D" w:rsidRPr="004679E7" w:rsidRDefault="00341A9D" w:rsidP="00E455A3">
            <w:pPr>
              <w:pStyle w:val="a9"/>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 xml:space="preserve">Наименование </w:t>
            </w:r>
            <w:r w:rsidRPr="004679E7">
              <w:rPr>
                <w:b/>
              </w:rPr>
              <w:t>п</w:t>
            </w:r>
            <w:r>
              <w:rPr>
                <w:b/>
              </w:rPr>
              <w:t>/п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Содержание п/п</w:t>
            </w:r>
          </w:p>
        </w:tc>
      </w:tr>
      <w:tr w:rsidR="00341A9D" w:rsidRPr="00FE5606" w:rsidTr="00E455A3">
        <w:tc>
          <w:tcPr>
            <w:tcW w:w="568" w:type="dxa"/>
            <w:tcBorders>
              <w:top w:val="single" w:sz="4" w:space="0" w:color="auto"/>
              <w:left w:val="single" w:sz="4" w:space="0" w:color="auto"/>
              <w:bottom w:val="single" w:sz="4" w:space="0" w:color="auto"/>
              <w:right w:val="single" w:sz="4" w:space="0" w:color="auto"/>
            </w:tcBorders>
          </w:tcPr>
          <w:p w:rsidR="00341A9D" w:rsidRPr="00F84878" w:rsidRDefault="00341A9D" w:rsidP="0026494D">
            <w:pPr>
              <w:pStyle w:val="rvps1"/>
              <w:numPr>
                <w:ilvl w:val="0"/>
                <w:numId w:val="3"/>
              </w:numPr>
              <w:tabs>
                <w:tab w:val="left" w:pos="0"/>
              </w:tabs>
              <w:ind w:left="0" w:firstLine="0"/>
              <w:jc w:val="left"/>
            </w:pPr>
            <w:bookmarkStart w:id="8" w:name="_Ref368314103"/>
          </w:p>
        </w:tc>
        <w:bookmarkEnd w:id="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6D3476" w:rsidRDefault="00341A9D" w:rsidP="00E455A3">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w:t>
            </w:r>
            <w:r>
              <w:rPr>
                <w:bCs/>
              </w:rPr>
              <w:t xml:space="preserve"> </w:t>
            </w:r>
            <w:r w:rsidRPr="00A645E4">
              <w:rPr>
                <w:bCs/>
              </w:rPr>
              <w:t>(филиала Заказчика)</w:t>
            </w:r>
            <w:r w:rsidRPr="00C1254A">
              <w:rPr>
                <w:bCs/>
              </w:rPr>
              <w:t xml:space="preserve"> </w:t>
            </w:r>
          </w:p>
        </w:tc>
        <w:tc>
          <w:tcPr>
            <w:tcW w:w="7796" w:type="dxa"/>
            <w:tcBorders>
              <w:top w:val="single" w:sz="4" w:space="0" w:color="auto"/>
              <w:left w:val="single" w:sz="4" w:space="0" w:color="auto"/>
              <w:bottom w:val="single" w:sz="4" w:space="0" w:color="auto"/>
              <w:right w:val="single" w:sz="4" w:space="0" w:color="auto"/>
            </w:tcBorders>
          </w:tcPr>
          <w:p w:rsidR="004E1E0B" w:rsidRPr="004453E3" w:rsidRDefault="004E1E0B" w:rsidP="004E1E0B">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4E1E0B" w:rsidRPr="00F84878" w:rsidRDefault="004E1E0B" w:rsidP="004E1E0B">
            <w:pPr>
              <w:pStyle w:val="Default"/>
              <w:jc w:val="both"/>
              <w:rPr>
                <w:bCs/>
              </w:rPr>
            </w:pPr>
            <w:r w:rsidRPr="00F84878">
              <w:rPr>
                <w:bCs/>
              </w:rPr>
              <w:t xml:space="preserve">Место нахождения: </w:t>
            </w:r>
            <w:r>
              <w:rPr>
                <w:bCs/>
              </w:rPr>
              <w:t>4500</w:t>
            </w:r>
            <w:r w:rsidR="004B0E5D">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4B0E5D">
              <w:rPr>
                <w:bCs/>
              </w:rPr>
              <w:t>30</w:t>
            </w:r>
          </w:p>
          <w:p w:rsidR="004E1E0B" w:rsidRPr="00F84878" w:rsidRDefault="004E1E0B" w:rsidP="004E1E0B">
            <w:pPr>
              <w:pStyle w:val="Default"/>
              <w:jc w:val="both"/>
              <w:rPr>
                <w:bCs/>
              </w:rPr>
            </w:pPr>
            <w:r w:rsidRPr="00F84878">
              <w:rPr>
                <w:bCs/>
              </w:rPr>
              <w:t xml:space="preserve">Почтовый адрес: </w:t>
            </w:r>
            <w:r>
              <w:rPr>
                <w:bCs/>
              </w:rPr>
              <w:t>4500</w:t>
            </w:r>
            <w:r w:rsidR="004B0E5D">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4B0E5D">
              <w:rPr>
                <w:bCs/>
              </w:rPr>
              <w:t>30</w:t>
            </w:r>
          </w:p>
          <w:p w:rsidR="004E1E0B" w:rsidRPr="003654D6" w:rsidRDefault="004E1E0B" w:rsidP="004E1E0B">
            <w:pPr>
              <w:pStyle w:val="Default"/>
              <w:jc w:val="both"/>
              <w:rPr>
                <w:bCs/>
                <w:sz w:val="8"/>
                <w:szCs w:val="8"/>
              </w:rPr>
            </w:pPr>
          </w:p>
          <w:p w:rsidR="004E1E0B" w:rsidRPr="00F84878" w:rsidRDefault="004E1E0B" w:rsidP="004E1E0B">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4E1E0B" w:rsidRPr="004453E3" w:rsidRDefault="004E1E0B" w:rsidP="004E1E0B">
            <w:pPr>
              <w:pStyle w:val="Default"/>
              <w:jc w:val="both"/>
              <w:rPr>
                <w:bCs/>
                <w:sz w:val="10"/>
                <w:szCs w:val="10"/>
              </w:rPr>
            </w:pPr>
          </w:p>
          <w:p w:rsidR="001A12A7" w:rsidRPr="00436C83" w:rsidRDefault="001A12A7" w:rsidP="001A12A7">
            <w:pPr>
              <w:autoSpaceDE w:val="0"/>
              <w:autoSpaceDN w:val="0"/>
              <w:adjustRightInd w:val="0"/>
              <w:rPr>
                <w:rFonts w:eastAsia="Calibri"/>
                <w:bCs/>
                <w:color w:val="000000"/>
                <w:lang w:eastAsia="en-US"/>
              </w:rPr>
            </w:pPr>
            <w:r w:rsidRPr="00436C83">
              <w:rPr>
                <w:rFonts w:eastAsia="Calibri"/>
                <w:bCs/>
                <w:color w:val="000000"/>
                <w:lang w:eastAsia="en-US"/>
              </w:rPr>
              <w:t>ФИО Андреев Евгений Алексеевич</w:t>
            </w:r>
          </w:p>
          <w:p w:rsidR="001A12A7" w:rsidRPr="00436C83" w:rsidRDefault="001A12A7" w:rsidP="001A12A7">
            <w:pPr>
              <w:autoSpaceDE w:val="0"/>
              <w:autoSpaceDN w:val="0"/>
              <w:adjustRightInd w:val="0"/>
              <w:jc w:val="both"/>
              <w:rPr>
                <w:rFonts w:eastAsiaTheme="minorHAnsi"/>
                <w:lang w:eastAsia="en-US"/>
              </w:rPr>
            </w:pPr>
            <w:r w:rsidRPr="00436C83">
              <w:rPr>
                <w:rFonts w:eastAsia="Calibri"/>
                <w:bCs/>
                <w:color w:val="000000"/>
                <w:lang w:eastAsia="en-US"/>
              </w:rPr>
              <w:t xml:space="preserve">тел. + 7 (347) 221-58-28, </w:t>
            </w:r>
            <w:r w:rsidRPr="00436C83">
              <w:rPr>
                <w:rFonts w:eastAsia="Calibri"/>
                <w:bCs/>
                <w:color w:val="000000"/>
                <w:lang w:val="en-US" w:eastAsia="en-US"/>
              </w:rPr>
              <w:t>e</w:t>
            </w:r>
            <w:r w:rsidRPr="00436C83">
              <w:rPr>
                <w:rFonts w:eastAsia="Calibri"/>
                <w:bCs/>
                <w:color w:val="000000"/>
                <w:lang w:eastAsia="en-US"/>
              </w:rPr>
              <w:t>-</w:t>
            </w:r>
            <w:r w:rsidRPr="00436C83">
              <w:rPr>
                <w:rFonts w:eastAsia="Calibri"/>
                <w:bCs/>
                <w:color w:val="000000"/>
                <w:lang w:val="en-US" w:eastAsia="en-US"/>
              </w:rPr>
              <w:t>mail</w:t>
            </w:r>
            <w:r w:rsidRPr="00436C83">
              <w:rPr>
                <w:rFonts w:eastAsia="Calibri"/>
                <w:bCs/>
                <w:color w:val="000000"/>
                <w:lang w:eastAsia="en-US"/>
              </w:rPr>
              <w:t>:</w:t>
            </w:r>
            <w:r w:rsidRPr="00436C83">
              <w:rPr>
                <w:color w:val="777777"/>
              </w:rPr>
              <w:t xml:space="preserve"> </w:t>
            </w:r>
            <w:hyperlink r:id="rId31" w:history="1">
              <w:r w:rsidRPr="00436C83">
                <w:rPr>
                  <w:rFonts w:eastAsiaTheme="minorHAnsi"/>
                  <w:color w:val="0000FF"/>
                  <w:u w:val="single"/>
                  <w:lang w:val="en-US" w:eastAsia="en-US"/>
                </w:rPr>
                <w:t>ouz</w:t>
              </w:r>
              <w:r w:rsidRPr="00436C83">
                <w:rPr>
                  <w:rFonts w:eastAsiaTheme="minorHAnsi"/>
                  <w:color w:val="0000FF"/>
                  <w:u w:val="single"/>
                  <w:lang w:eastAsia="en-US"/>
                </w:rPr>
                <w:t>@</w:t>
              </w:r>
              <w:r w:rsidRPr="00436C83">
                <w:rPr>
                  <w:rFonts w:eastAsiaTheme="minorHAnsi"/>
                  <w:color w:val="0000FF"/>
                  <w:u w:val="single"/>
                  <w:lang w:val="en-US" w:eastAsia="en-US"/>
                </w:rPr>
                <w:t>bashtel</w:t>
              </w:r>
              <w:r w:rsidRPr="00436C83">
                <w:rPr>
                  <w:rFonts w:eastAsiaTheme="minorHAnsi"/>
                  <w:color w:val="0000FF"/>
                  <w:u w:val="single"/>
                  <w:lang w:eastAsia="en-US"/>
                </w:rPr>
                <w:t>.</w:t>
              </w:r>
              <w:proofErr w:type="spellStart"/>
              <w:r w:rsidRPr="00436C83">
                <w:rPr>
                  <w:rFonts w:eastAsiaTheme="minorHAnsi"/>
                  <w:color w:val="0000FF"/>
                  <w:u w:val="single"/>
                  <w:lang w:val="en-US" w:eastAsia="en-US"/>
                </w:rPr>
                <w:t>ru</w:t>
              </w:r>
              <w:proofErr w:type="spellEnd"/>
            </w:hyperlink>
          </w:p>
          <w:p w:rsidR="001A12A7" w:rsidRPr="007F28A9" w:rsidRDefault="001A12A7" w:rsidP="001A12A7">
            <w:pPr>
              <w:pStyle w:val="Default"/>
              <w:rPr>
                <w:bCs/>
                <w:sz w:val="10"/>
                <w:szCs w:val="10"/>
              </w:rPr>
            </w:pPr>
          </w:p>
          <w:p w:rsidR="00EB1D64" w:rsidRPr="00F84878" w:rsidRDefault="00EB1D64" w:rsidP="00EB1D64">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Открытого запроса котировок</w:t>
            </w:r>
            <w:r w:rsidRPr="00F84878">
              <w:rPr>
                <w:bCs/>
              </w:rPr>
              <w:t>:</w:t>
            </w:r>
          </w:p>
          <w:p w:rsidR="00EB1D64" w:rsidRDefault="00EB1D64" w:rsidP="00EB1D64">
            <w:pPr>
              <w:pStyle w:val="Default"/>
              <w:jc w:val="both"/>
              <w:rPr>
                <w:rFonts w:eastAsia="Times New Roman"/>
                <w:iCs/>
                <w:color w:val="auto"/>
                <w:lang w:eastAsia="ru-RU"/>
              </w:rPr>
            </w:pPr>
            <w:r w:rsidRPr="00EB1D64">
              <w:rPr>
                <w:rFonts w:eastAsia="Times New Roman"/>
                <w:iCs/>
                <w:color w:val="auto"/>
                <w:lang w:eastAsia="ru-RU"/>
              </w:rPr>
              <w:t xml:space="preserve">Глущенко Олег Викторович </w:t>
            </w:r>
          </w:p>
          <w:p w:rsidR="00EB1D64" w:rsidRPr="00D52CBF" w:rsidRDefault="00EB1D64" w:rsidP="00EB1D64">
            <w:pPr>
              <w:pStyle w:val="Default"/>
              <w:jc w:val="both"/>
            </w:pPr>
            <w:r w:rsidRPr="002F3127">
              <w:rPr>
                <w:bCs/>
              </w:rPr>
              <w:t>тел</w:t>
            </w:r>
            <w:r w:rsidRPr="00D52CBF">
              <w:rPr>
                <w:bCs/>
              </w:rPr>
              <w:t xml:space="preserve">. + 7 (347) 221-58-07, </w:t>
            </w:r>
            <w:r w:rsidRPr="002F3127">
              <w:rPr>
                <w:bCs/>
                <w:lang w:val="en-US"/>
              </w:rPr>
              <w:t>e</w:t>
            </w:r>
            <w:r w:rsidRPr="00D52CBF">
              <w:rPr>
                <w:bCs/>
              </w:rPr>
              <w:t>-</w:t>
            </w:r>
            <w:r w:rsidRPr="002F3127">
              <w:rPr>
                <w:bCs/>
                <w:lang w:val="en-US"/>
              </w:rPr>
              <w:t>mail</w:t>
            </w:r>
            <w:r w:rsidRPr="00D52CBF">
              <w:rPr>
                <w:bCs/>
              </w:rPr>
              <w:t>:</w:t>
            </w:r>
            <w:r w:rsidRPr="00D52CBF">
              <w:rPr>
                <w:color w:val="777777"/>
              </w:rPr>
              <w:t xml:space="preserve"> </w:t>
            </w:r>
            <w:hyperlink r:id="rId32" w:history="1">
              <w:r w:rsidRPr="00CD1163">
                <w:rPr>
                  <w:rStyle w:val="a6"/>
                  <w:lang w:val="en-US"/>
                </w:rPr>
                <w:t>o</w:t>
              </w:r>
              <w:r w:rsidRPr="00D52CBF">
                <w:rPr>
                  <w:rStyle w:val="a6"/>
                </w:rPr>
                <w:t>.</w:t>
              </w:r>
              <w:r w:rsidRPr="00CD1163">
                <w:rPr>
                  <w:rStyle w:val="a6"/>
                  <w:lang w:val="en-US"/>
                </w:rPr>
                <w:t>glushhenko</w:t>
              </w:r>
              <w:r w:rsidRPr="00D52CBF">
                <w:rPr>
                  <w:rStyle w:val="a6"/>
                </w:rPr>
                <w:t>@</w:t>
              </w:r>
              <w:r w:rsidRPr="00CD1163">
                <w:rPr>
                  <w:rStyle w:val="a6"/>
                  <w:lang w:val="en-US"/>
                </w:rPr>
                <w:t>bashtel</w:t>
              </w:r>
              <w:r w:rsidRPr="00D52CBF">
                <w:rPr>
                  <w:rStyle w:val="a6"/>
                </w:rPr>
                <w:t>.</w:t>
              </w:r>
              <w:proofErr w:type="spellStart"/>
              <w:r w:rsidRPr="00CD1163">
                <w:rPr>
                  <w:rStyle w:val="a6"/>
                  <w:lang w:val="en-US"/>
                </w:rPr>
                <w:t>ru</w:t>
              </w:r>
              <w:proofErr w:type="spellEnd"/>
            </w:hyperlink>
          </w:p>
          <w:p w:rsidR="00EB1D64" w:rsidRPr="00D52CBF" w:rsidRDefault="00EB1D64" w:rsidP="00EB1D64">
            <w:pPr>
              <w:pStyle w:val="Default"/>
              <w:jc w:val="both"/>
            </w:pPr>
          </w:p>
          <w:p w:rsidR="00EB1D64" w:rsidRPr="00D52CBF" w:rsidRDefault="00EB1D64" w:rsidP="00EB1D64">
            <w:pPr>
              <w:pStyle w:val="Default"/>
              <w:jc w:val="both"/>
            </w:pPr>
            <w:r w:rsidRPr="00D52CBF">
              <w:t>Фаттахов Фанис Винерович</w:t>
            </w:r>
          </w:p>
          <w:p w:rsidR="00EB1D64" w:rsidRPr="00D52CBF" w:rsidRDefault="00EB1D64" w:rsidP="00EB1D64">
            <w:pPr>
              <w:pStyle w:val="Default"/>
              <w:jc w:val="both"/>
              <w:rPr>
                <w:bCs/>
              </w:rPr>
            </w:pPr>
            <w:r w:rsidRPr="002F3127">
              <w:rPr>
                <w:bCs/>
              </w:rPr>
              <w:t>тел</w:t>
            </w:r>
            <w:r w:rsidRPr="00D52CBF">
              <w:rPr>
                <w:bCs/>
              </w:rPr>
              <w:t xml:space="preserve">. + 7 (347) 221-57-19, </w:t>
            </w:r>
            <w:r w:rsidRPr="002F3127">
              <w:rPr>
                <w:bCs/>
                <w:lang w:val="en-US"/>
              </w:rPr>
              <w:t>e</w:t>
            </w:r>
            <w:r w:rsidRPr="00D52CBF">
              <w:rPr>
                <w:bCs/>
              </w:rPr>
              <w:t>-</w:t>
            </w:r>
            <w:r w:rsidRPr="002F3127">
              <w:rPr>
                <w:bCs/>
                <w:lang w:val="en-US"/>
              </w:rPr>
              <w:t>mail</w:t>
            </w:r>
            <w:r w:rsidRPr="00D52CBF">
              <w:rPr>
                <w:bCs/>
              </w:rPr>
              <w:t>:</w:t>
            </w:r>
            <w:r w:rsidRPr="00D52CBF">
              <w:t xml:space="preserve"> </w:t>
            </w:r>
            <w:hyperlink r:id="rId33" w:history="1">
              <w:r w:rsidRPr="00CD1163">
                <w:rPr>
                  <w:rStyle w:val="a6"/>
                  <w:bCs/>
                  <w:lang w:val="en-US"/>
                </w:rPr>
                <w:t>f</w:t>
              </w:r>
              <w:r w:rsidRPr="00D52CBF">
                <w:rPr>
                  <w:rStyle w:val="a6"/>
                  <w:bCs/>
                </w:rPr>
                <w:t>.</w:t>
              </w:r>
              <w:r w:rsidRPr="00CD1163">
                <w:rPr>
                  <w:rStyle w:val="a6"/>
                  <w:bCs/>
                  <w:lang w:val="en-US"/>
                </w:rPr>
                <w:t>fattahov</w:t>
              </w:r>
              <w:r w:rsidRPr="00D52CBF">
                <w:rPr>
                  <w:rStyle w:val="a6"/>
                  <w:bCs/>
                </w:rPr>
                <w:t>@</w:t>
              </w:r>
              <w:r w:rsidRPr="00CD1163">
                <w:rPr>
                  <w:rStyle w:val="a6"/>
                  <w:bCs/>
                  <w:lang w:val="en-US"/>
                </w:rPr>
                <w:t>bashtel</w:t>
              </w:r>
              <w:r w:rsidRPr="00D52CBF">
                <w:rPr>
                  <w:rStyle w:val="a6"/>
                  <w:bCs/>
                </w:rPr>
                <w:t>.</w:t>
              </w:r>
              <w:proofErr w:type="spellStart"/>
              <w:r w:rsidRPr="00CD1163">
                <w:rPr>
                  <w:rStyle w:val="a6"/>
                  <w:bCs/>
                  <w:lang w:val="en-US"/>
                </w:rPr>
                <w:t>ru</w:t>
              </w:r>
              <w:proofErr w:type="spellEnd"/>
            </w:hyperlink>
          </w:p>
          <w:p w:rsidR="00341A9D" w:rsidRPr="003310B6" w:rsidRDefault="00341A9D" w:rsidP="00FE5606">
            <w:pPr>
              <w:pStyle w:val="Default"/>
            </w:pPr>
          </w:p>
        </w:tc>
      </w:tr>
      <w:tr w:rsidR="00341A9D" w:rsidRPr="003A3020" w:rsidTr="00E455A3">
        <w:tc>
          <w:tcPr>
            <w:tcW w:w="568" w:type="dxa"/>
            <w:tcBorders>
              <w:top w:val="single" w:sz="4" w:space="0" w:color="auto"/>
              <w:left w:val="single" w:sz="4" w:space="0" w:color="auto"/>
              <w:bottom w:val="single" w:sz="4" w:space="0" w:color="auto"/>
              <w:right w:val="single" w:sz="4" w:space="0" w:color="auto"/>
            </w:tcBorders>
          </w:tcPr>
          <w:p w:rsidR="00341A9D" w:rsidRPr="003310B6" w:rsidRDefault="00341A9D" w:rsidP="0026494D">
            <w:pPr>
              <w:pStyle w:val="rvps1"/>
              <w:numPr>
                <w:ilvl w:val="0"/>
                <w:numId w:val="3"/>
              </w:numPr>
              <w:tabs>
                <w:tab w:val="left" w:pos="0"/>
              </w:tabs>
              <w:ind w:left="0" w:firstLine="0"/>
              <w:jc w:val="left"/>
            </w:pPr>
            <w:bookmarkStart w:id="9" w:name="_Ref422756621"/>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7643B9" w:rsidRDefault="00341A9D" w:rsidP="00E455A3">
            <w:pPr>
              <w:pStyle w:val="rvps1"/>
              <w:jc w:val="left"/>
              <w:rPr>
                <w:bCs/>
              </w:rPr>
            </w:pPr>
            <w:bookmarkStart w:id="10" w:name="форма2"/>
            <w:bookmarkEnd w:id="9"/>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0"/>
          </w:p>
        </w:tc>
        <w:tc>
          <w:tcPr>
            <w:tcW w:w="7796" w:type="dxa"/>
            <w:tcBorders>
              <w:top w:val="single" w:sz="4" w:space="0" w:color="auto"/>
              <w:left w:val="single" w:sz="4" w:space="0" w:color="auto"/>
              <w:bottom w:val="single" w:sz="4" w:space="0" w:color="auto"/>
              <w:right w:val="single" w:sz="4" w:space="0" w:color="auto"/>
            </w:tcBorders>
            <w:vAlign w:val="center"/>
          </w:tcPr>
          <w:p w:rsidR="00EB1D64" w:rsidRPr="005839DD" w:rsidRDefault="00EB1D64" w:rsidP="00EB1D64">
            <w:pPr>
              <w:pStyle w:val="ConsPlusNormal"/>
              <w:jc w:val="both"/>
              <w:rPr>
                <w:rFonts w:ascii="Times New Roman" w:hAnsi="Times New Roman" w:cs="Times New Roman"/>
                <w:sz w:val="24"/>
                <w:szCs w:val="24"/>
              </w:rPr>
            </w:pPr>
            <w:r>
              <w:rPr>
                <w:rFonts w:ascii="Times New Roman" w:hAnsi="Times New Roman" w:cs="Times New Roman"/>
                <w:sz w:val="24"/>
                <w:szCs w:val="24"/>
              </w:rPr>
              <w:t>Не установлено</w:t>
            </w:r>
          </w:p>
          <w:p w:rsidR="00341A9D" w:rsidRPr="00F84878" w:rsidRDefault="00341A9D" w:rsidP="00E455A3">
            <w:pPr>
              <w:pStyle w:val="Default"/>
              <w:jc w:val="both"/>
              <w:rPr>
                <w:bCs/>
              </w:rPr>
            </w:pPr>
          </w:p>
        </w:tc>
      </w:tr>
      <w:tr w:rsidR="00C575AF" w:rsidRPr="003A3020" w:rsidTr="00E455A3">
        <w:tc>
          <w:tcPr>
            <w:tcW w:w="568" w:type="dxa"/>
            <w:tcBorders>
              <w:top w:val="single" w:sz="4" w:space="0" w:color="auto"/>
              <w:left w:val="single" w:sz="4" w:space="0" w:color="auto"/>
              <w:bottom w:val="single" w:sz="4" w:space="0" w:color="auto"/>
              <w:right w:val="single" w:sz="4" w:space="0" w:color="auto"/>
            </w:tcBorders>
          </w:tcPr>
          <w:p w:rsidR="00C575AF" w:rsidRPr="0012504D" w:rsidRDefault="00C575AF" w:rsidP="00C575AF">
            <w:pPr>
              <w:pStyle w:val="rvps1"/>
              <w:numPr>
                <w:ilvl w:val="0"/>
                <w:numId w:val="3"/>
              </w:numPr>
              <w:tabs>
                <w:tab w:val="left" w:pos="0"/>
              </w:tabs>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C575AF" w:rsidRDefault="00C575AF" w:rsidP="00C575AF">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 xml:space="preserve">О приоритете товаров российского происхождения, </w:t>
            </w:r>
            <w:r w:rsidRPr="004548BB">
              <w:rPr>
                <w:bCs/>
              </w:rPr>
              <w:lastRenderedPageBreak/>
              <w:t>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C575AF" w:rsidRPr="000573CC" w:rsidRDefault="00C575AF" w:rsidP="00C575AF">
            <w:pPr>
              <w:pStyle w:val="rvps1"/>
              <w:jc w:val="left"/>
              <w:rPr>
                <w:bCs/>
                <w:i/>
              </w:rPr>
            </w:pPr>
          </w:p>
        </w:tc>
        <w:tc>
          <w:tcPr>
            <w:tcW w:w="7796" w:type="dxa"/>
            <w:tcBorders>
              <w:top w:val="single" w:sz="4" w:space="0" w:color="auto"/>
              <w:left w:val="single" w:sz="4" w:space="0" w:color="auto"/>
              <w:bottom w:val="single" w:sz="4" w:space="0" w:color="auto"/>
              <w:right w:val="single" w:sz="4" w:space="0" w:color="auto"/>
            </w:tcBorders>
            <w:vAlign w:val="center"/>
          </w:tcPr>
          <w:p w:rsidR="00C575AF" w:rsidRDefault="00C575AF" w:rsidP="00C575AF">
            <w:pPr>
              <w:pStyle w:val="Default"/>
              <w:jc w:val="both"/>
              <w:rPr>
                <w:bCs/>
              </w:rPr>
            </w:pPr>
            <w:r>
              <w:rPr>
                <w:bCs/>
              </w:rPr>
              <w:lastRenderedPageBreak/>
              <w:t>Общие условия предоставления приоритета:</w:t>
            </w:r>
          </w:p>
          <w:p w:rsidR="00C575AF" w:rsidRPr="00463A49" w:rsidRDefault="00C575AF" w:rsidP="00C575AF">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6"/>
                  <w:bCs/>
                </w:rPr>
                <w:t>форме 3</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C575AF" w:rsidRPr="00463A49" w:rsidRDefault="00C575AF" w:rsidP="00C575AF">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C575AF" w:rsidRPr="00463A49" w:rsidRDefault="00C575AF" w:rsidP="00F71A0D">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09303C">
                <w:rPr>
                  <w:rStyle w:val="a6"/>
                  <w:iCs/>
                  <w:sz w:val="22"/>
                  <w:szCs w:val="22"/>
                </w:rPr>
                <w:t xml:space="preserve">разделе IV «Техническое </w:t>
              </w:r>
              <w:proofErr w:type="gramStart"/>
              <w:r w:rsidRPr="0009303C">
                <w:rPr>
                  <w:rStyle w:val="a6"/>
                  <w:iCs/>
                  <w:sz w:val="22"/>
                  <w:szCs w:val="22"/>
                </w:rPr>
                <w:t>задание»</w:t>
              </w:r>
            </w:hyperlink>
            <w:r w:rsidRPr="0009303C">
              <w:rPr>
                <w:iCs/>
                <w:color w:val="FF0000"/>
                <w:sz w:val="22"/>
                <w:szCs w:val="22"/>
              </w:rPr>
              <w:t xml:space="preserve"> </w:t>
            </w:r>
            <w:r w:rsidR="0009303C" w:rsidRPr="0009303C">
              <w:rPr>
                <w:iCs/>
                <w:color w:val="FF0000"/>
                <w:sz w:val="22"/>
                <w:szCs w:val="22"/>
              </w:rPr>
              <w:t xml:space="preserve"> </w:t>
            </w:r>
            <w:r w:rsidRPr="00EC45B9">
              <w:rPr>
                <w:iCs/>
              </w:rPr>
              <w:t>Документации</w:t>
            </w:r>
            <w:proofErr w:type="gramEnd"/>
            <w:r w:rsidRPr="00EC45B9">
              <w:rPr>
                <w:iCs/>
              </w:rPr>
              <w:t xml:space="preserve"> о закупке</w:t>
            </w:r>
            <w:r w:rsidRPr="00463A49">
              <w:rPr>
                <w:bCs/>
              </w:rPr>
              <w:t>;</w:t>
            </w:r>
          </w:p>
          <w:p w:rsidR="00C575AF" w:rsidRPr="00463A49" w:rsidRDefault="00C575AF" w:rsidP="00C575AF">
            <w:pPr>
              <w:pStyle w:val="Default"/>
              <w:jc w:val="both"/>
              <w:rPr>
                <w:bCs/>
              </w:rPr>
            </w:pPr>
            <w:r w:rsidRPr="00463A49">
              <w:rPr>
                <w:bCs/>
              </w:rPr>
              <w:lastRenderedPageBreak/>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C575AF" w:rsidRPr="00463A49" w:rsidRDefault="00C575AF" w:rsidP="00C575AF">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C575AF" w:rsidRPr="00463A49" w:rsidRDefault="00C575AF" w:rsidP="00C575AF">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6"/>
                  <w:bCs/>
                </w:rPr>
                <w:t>форме 2</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sidRPr="00463A49">
              <w:rPr>
                <w:bCs/>
              </w:rPr>
              <w:t>;</w:t>
            </w:r>
          </w:p>
          <w:p w:rsidR="00C575AF" w:rsidRPr="00463A49" w:rsidRDefault="00C575AF" w:rsidP="00C575AF">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C575AF" w:rsidRPr="00463A49" w:rsidRDefault="00C575AF" w:rsidP="00C575AF">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w:t>
            </w:r>
            <w:r w:rsidR="00CE2171">
              <w:rPr>
                <w:bCs/>
              </w:rPr>
              <w:t>Башинформсвязь</w:t>
            </w:r>
            <w:r>
              <w:rPr>
                <w:bCs/>
              </w:rPr>
              <w:t>»</w:t>
            </w:r>
            <w:r w:rsidRPr="00463A49">
              <w:rPr>
                <w:bCs/>
              </w:rPr>
              <w:t>;</w:t>
            </w:r>
          </w:p>
          <w:p w:rsidR="00C575AF" w:rsidRDefault="00C575AF" w:rsidP="00C575AF">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C575AF" w:rsidRPr="00C46D76" w:rsidRDefault="00C575AF" w:rsidP="00C575AF">
            <w:pPr>
              <w:pStyle w:val="Default"/>
              <w:jc w:val="both"/>
              <w:rPr>
                <w:bCs/>
              </w:rPr>
            </w:pPr>
            <w:r w:rsidRPr="00C46D76">
              <w:rPr>
                <w:bCs/>
              </w:rPr>
              <w:t>Приоритет не предоставляется в случаях, если:</w:t>
            </w:r>
          </w:p>
          <w:p w:rsidR="00C575AF" w:rsidRPr="00E0324E" w:rsidRDefault="00C575AF" w:rsidP="00C575AF">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C575AF" w:rsidRPr="007B4423" w:rsidRDefault="00C575AF" w:rsidP="00C575AF">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C575AF" w:rsidRPr="00DC61DE" w:rsidRDefault="00C575AF" w:rsidP="00C575AF">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C575AF" w:rsidRPr="00DC61DE" w:rsidRDefault="00C575AF" w:rsidP="00C575AF">
            <w:pPr>
              <w:pStyle w:val="Default"/>
              <w:jc w:val="both"/>
              <w:rPr>
                <w:bCs/>
              </w:rPr>
            </w:pPr>
            <w:bookmarkStart w:id="11" w:name="P32"/>
            <w:bookmarkEnd w:id="11"/>
            <w:r w:rsidRPr="00DC61DE">
              <w:rPr>
                <w:bCs/>
              </w:rPr>
              <w:t xml:space="preserve">г) в заявке на участие в закупке, представленной участником конкурса или иного способа закупки, при котором победитель закупки определяется на </w:t>
            </w:r>
            <w:r w:rsidRPr="00DC61DE">
              <w:rPr>
                <w:bCs/>
              </w:rPr>
              <w:lastRenderedPageBreak/>
              <w:t>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C575AF" w:rsidRPr="00DC61DE" w:rsidRDefault="00C575AF" w:rsidP="00C575AF">
            <w:pPr>
              <w:pStyle w:val="Default"/>
              <w:jc w:val="both"/>
              <w:rPr>
                <w:bCs/>
              </w:rPr>
            </w:pPr>
            <w:bookmarkStart w:id="12" w:name="P33"/>
            <w:bookmarkEnd w:id="12"/>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C575AF" w:rsidRDefault="00C575AF" w:rsidP="00C575AF">
            <w:pPr>
              <w:pStyle w:val="Default"/>
              <w:jc w:val="both"/>
              <w:rPr>
                <w:bCs/>
              </w:rPr>
            </w:pPr>
          </w:p>
          <w:p w:rsidR="00C575AF" w:rsidRDefault="00C575AF" w:rsidP="00C575AF">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C575AF" w:rsidRDefault="00C575AF" w:rsidP="00C575AF">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C575AF" w:rsidRPr="00EC45B9" w:rsidRDefault="00C575AF" w:rsidP="00C575AF">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341A9D" w:rsidRPr="005C24A0" w:rsidTr="00E455A3">
        <w:trPr>
          <w:trHeight w:val="852"/>
        </w:trPr>
        <w:tc>
          <w:tcPr>
            <w:tcW w:w="568" w:type="dxa"/>
            <w:tcBorders>
              <w:top w:val="single" w:sz="4" w:space="0" w:color="auto"/>
              <w:left w:val="single" w:sz="4" w:space="0" w:color="auto"/>
              <w:right w:val="single" w:sz="4" w:space="0" w:color="auto"/>
            </w:tcBorders>
          </w:tcPr>
          <w:p w:rsidR="00341A9D" w:rsidRPr="003A3020" w:rsidRDefault="00341A9D" w:rsidP="0026494D">
            <w:pPr>
              <w:pStyle w:val="a9"/>
              <w:numPr>
                <w:ilvl w:val="0"/>
                <w:numId w:val="3"/>
              </w:numPr>
              <w:tabs>
                <w:tab w:val="clear" w:pos="4677"/>
                <w:tab w:val="clear" w:pos="9355"/>
                <w:tab w:val="left" w:pos="0"/>
              </w:tabs>
              <w:ind w:left="0" w:firstLine="0"/>
            </w:pPr>
            <w:bookmarkStart w:id="13" w:name="_Ref378108959"/>
          </w:p>
        </w:tc>
        <w:bookmarkEnd w:id="13"/>
        <w:tc>
          <w:tcPr>
            <w:tcW w:w="2268" w:type="dxa"/>
            <w:tcBorders>
              <w:top w:val="single" w:sz="4" w:space="0" w:color="auto"/>
              <w:left w:val="single" w:sz="4" w:space="0" w:color="auto"/>
              <w:right w:val="single" w:sz="4" w:space="0" w:color="auto"/>
            </w:tcBorders>
            <w:shd w:val="clear" w:color="auto" w:fill="F2F2F2"/>
          </w:tcPr>
          <w:p w:rsidR="00341A9D" w:rsidRPr="005C24A0" w:rsidRDefault="00341A9D" w:rsidP="00E455A3">
            <w:r>
              <w:t>ЭТП</w:t>
            </w:r>
          </w:p>
        </w:tc>
        <w:tc>
          <w:tcPr>
            <w:tcW w:w="7796" w:type="dxa"/>
            <w:tcBorders>
              <w:top w:val="single" w:sz="4" w:space="0" w:color="auto"/>
              <w:left w:val="single" w:sz="4" w:space="0" w:color="auto"/>
              <w:right w:val="single" w:sz="4" w:space="0" w:color="auto"/>
            </w:tcBorders>
          </w:tcPr>
          <w:p w:rsidR="00341A9D" w:rsidRPr="005C24A0" w:rsidRDefault="00341A9D" w:rsidP="00E455A3">
            <w:r>
              <w:t xml:space="preserve">Открытый </w:t>
            </w:r>
            <w:r w:rsidRPr="00863731">
              <w:t xml:space="preserve">запрос </w:t>
            </w:r>
            <w:r w:rsidRPr="00C75478">
              <w:t xml:space="preserve">котировок </w:t>
            </w:r>
            <w:r w:rsidRPr="005C24A0">
              <w:t xml:space="preserve">проводится в соответствии с правилами и с использованием функционала </w:t>
            </w:r>
            <w:r w:rsidR="004E1E0B">
              <w:t xml:space="preserve">ЭТП </w:t>
            </w:r>
            <w:proofErr w:type="spellStart"/>
            <w:r w:rsidR="004E1E0B" w:rsidRPr="0094692D">
              <w:rPr>
                <w:shd w:val="clear" w:color="auto" w:fill="F6F5F3"/>
              </w:rPr>
              <w:t>SETonline</w:t>
            </w:r>
            <w:proofErr w:type="spellEnd"/>
            <w:r w:rsidR="004E1E0B">
              <w:t xml:space="preserve">, находящейся по адресу </w:t>
            </w:r>
            <w:hyperlink r:id="rId34" w:history="1">
              <w:r w:rsidR="001861B9" w:rsidRPr="00B76A2D">
                <w:rPr>
                  <w:rStyle w:val="a6"/>
                  <w:lang w:val="en-US"/>
                </w:rPr>
                <w:t>https</w:t>
              </w:r>
              <w:r w:rsidR="001861B9" w:rsidRPr="00B76A2D">
                <w:rPr>
                  <w:rStyle w:val="a6"/>
                </w:rPr>
                <w:t>://</w:t>
              </w:r>
              <w:r w:rsidR="001861B9" w:rsidRPr="00B76A2D">
                <w:rPr>
                  <w:rStyle w:val="a6"/>
                  <w:lang w:val="en-US"/>
                </w:rPr>
                <w:t>www</w:t>
              </w:r>
              <w:r w:rsidR="001861B9" w:rsidRPr="00B76A2D">
                <w:rPr>
                  <w:rStyle w:val="a6"/>
                </w:rPr>
                <w:t>.</w:t>
              </w:r>
              <w:proofErr w:type="spellStart"/>
              <w:r w:rsidR="001861B9" w:rsidRPr="00B76A2D">
                <w:rPr>
                  <w:rStyle w:val="a6"/>
                  <w:lang w:val="en-US"/>
                </w:rPr>
                <w:t>setonline</w:t>
              </w:r>
              <w:proofErr w:type="spellEnd"/>
              <w:r w:rsidR="001861B9" w:rsidRPr="00B76A2D">
                <w:rPr>
                  <w:rStyle w:val="a6"/>
                </w:rPr>
                <w:t>.</w:t>
              </w:r>
              <w:proofErr w:type="spellStart"/>
              <w:r w:rsidR="001861B9" w:rsidRPr="00B76A2D">
                <w:rPr>
                  <w:rStyle w:val="a6"/>
                  <w:lang w:val="en-US"/>
                </w:rPr>
                <w:t>ru</w:t>
              </w:r>
              <w:proofErr w:type="spellEnd"/>
            </w:hyperlink>
            <w:r w:rsidR="004E1E0B" w:rsidRPr="000E446F">
              <w:rPr>
                <w:color w:val="0000FF"/>
                <w:u w:val="single"/>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r w:rsidRPr="005C24A0">
              <w:t>Способ закупки</w:t>
            </w:r>
            <w:r>
              <w:t xml:space="preserve"> и форма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Открытый </w:t>
            </w:r>
            <w:r w:rsidRPr="00863731">
              <w:t xml:space="preserve">запрос </w:t>
            </w:r>
            <w:r w:rsidRPr="00C75478">
              <w:t>котировок</w:t>
            </w:r>
            <w:r w:rsidRPr="005C24A0">
              <w:t xml:space="preserve"> в электронной форме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 xml:space="preserve">Дата </w:t>
            </w:r>
            <w:r>
              <w:t>размещения</w:t>
            </w:r>
            <w:r w:rsidRPr="005C24A0">
              <w:t xml:space="preserve"> Извещения о закупк</w:t>
            </w:r>
            <w:r>
              <w:t>е</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AC407C">
            <w:r w:rsidRPr="005C24A0">
              <w:t>«</w:t>
            </w:r>
            <w:r w:rsidR="00AC407C">
              <w:t>15</w:t>
            </w:r>
            <w:r w:rsidRPr="005C24A0">
              <w:t>»</w:t>
            </w:r>
            <w:r w:rsidR="004E1E0B">
              <w:t xml:space="preserve"> </w:t>
            </w:r>
            <w:r w:rsidR="00AC407C">
              <w:t>н</w:t>
            </w:r>
            <w:r w:rsidR="00D73545">
              <w:t>о</w:t>
            </w:r>
            <w:r w:rsidR="00821DB0">
              <w:t>ября</w:t>
            </w:r>
            <w:r w:rsidRPr="005C24A0">
              <w:t xml:space="preserve"> 20</w:t>
            </w:r>
            <w:r w:rsidR="004E1E0B">
              <w:t>1</w:t>
            </w:r>
            <w:r w:rsidR="006B6AE3">
              <w:t>7</w:t>
            </w:r>
            <w:r w:rsidRPr="005C24A0">
              <w:t xml:space="preserve"> года</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7"/>
              <w:numPr>
                <w:ilvl w:val="0"/>
                <w:numId w:val="3"/>
              </w:numPr>
              <w:tabs>
                <w:tab w:val="left" w:pos="0"/>
              </w:tabs>
              <w:ind w:left="0" w:firstLine="0"/>
            </w:pPr>
            <w:bookmarkStart w:id="14" w:name="_Ref368304315"/>
          </w:p>
        </w:tc>
        <w:bookmarkEnd w:id="14"/>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Порядок, д</w:t>
            </w:r>
            <w:r w:rsidRPr="005C24A0">
              <w:t xml:space="preserve">ата начала и дата окончания срока подачи </w:t>
            </w:r>
            <w:r>
              <w:t>З</w:t>
            </w:r>
            <w:r w:rsidRPr="005C24A0">
              <w:t>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4E1E0B" w:rsidRPr="007B7A96" w:rsidRDefault="004E1E0B" w:rsidP="004E1E0B">
            <w:pPr>
              <w:suppressAutoHyphens/>
              <w:jc w:val="both"/>
            </w:pPr>
            <w:r w:rsidRPr="007B7A96">
              <w:t xml:space="preserve">Заявки подаются посредством ЭТП по адресу: </w:t>
            </w:r>
            <w:hyperlink r:id="rId35" w:history="1">
              <w:proofErr w:type="gramStart"/>
              <w:r w:rsidR="001861B9" w:rsidRPr="00B76A2D">
                <w:rPr>
                  <w:rStyle w:val="a6"/>
                  <w:lang w:val="en-US"/>
                </w:rPr>
                <w:t>https</w:t>
              </w:r>
              <w:r w:rsidR="001861B9" w:rsidRPr="00B76A2D">
                <w:rPr>
                  <w:rStyle w:val="a6"/>
                </w:rPr>
                <w:t>://</w:t>
              </w:r>
              <w:r w:rsidR="001861B9" w:rsidRPr="00B76A2D">
                <w:rPr>
                  <w:rStyle w:val="a6"/>
                  <w:lang w:val="en-US"/>
                </w:rPr>
                <w:t>www</w:t>
              </w:r>
              <w:r w:rsidR="001861B9" w:rsidRPr="00B76A2D">
                <w:rPr>
                  <w:rStyle w:val="a6"/>
                </w:rPr>
                <w:t>.</w:t>
              </w:r>
              <w:proofErr w:type="spellStart"/>
              <w:r w:rsidR="001861B9" w:rsidRPr="00B76A2D">
                <w:rPr>
                  <w:rStyle w:val="a6"/>
                  <w:lang w:val="en-US"/>
                </w:rPr>
                <w:t>setonline</w:t>
              </w:r>
              <w:proofErr w:type="spellEnd"/>
              <w:r w:rsidR="001861B9" w:rsidRPr="00B76A2D">
                <w:rPr>
                  <w:rStyle w:val="a6"/>
                </w:rPr>
                <w:t>.</w:t>
              </w:r>
              <w:proofErr w:type="spellStart"/>
              <w:r w:rsidR="001861B9" w:rsidRPr="00B76A2D">
                <w:rPr>
                  <w:rStyle w:val="a6"/>
                  <w:lang w:val="en-US"/>
                </w:rPr>
                <w:t>ru</w:t>
              </w:r>
              <w:proofErr w:type="spellEnd"/>
            </w:hyperlink>
            <w:r w:rsidRPr="007B7A96">
              <w:t xml:space="preserve">,   </w:t>
            </w:r>
            <w:proofErr w:type="gramEnd"/>
            <w:r w:rsidRPr="007B7A96">
              <w:t xml:space="preserve">                                 в соответствии с Регламентом работы ЭТП.</w:t>
            </w:r>
          </w:p>
          <w:p w:rsidR="004E1E0B" w:rsidRPr="007B7A96" w:rsidRDefault="004E1E0B" w:rsidP="004E1E0B">
            <w:pPr>
              <w:suppressAutoHyphens/>
              <w:jc w:val="both"/>
              <w:rPr>
                <w:sz w:val="10"/>
                <w:szCs w:val="10"/>
              </w:rPr>
            </w:pPr>
          </w:p>
          <w:p w:rsidR="004E1E0B" w:rsidRPr="007B7A96" w:rsidRDefault="004E1E0B" w:rsidP="004E1E0B">
            <w:pPr>
              <w:suppressAutoHyphens/>
              <w:jc w:val="both"/>
            </w:pPr>
            <w:r w:rsidRPr="007B7A96">
              <w:t xml:space="preserve">Дата начала срока: </w:t>
            </w:r>
            <w:r w:rsidR="00821DB0" w:rsidRPr="005C24A0">
              <w:t>«</w:t>
            </w:r>
            <w:r w:rsidR="00AC407C">
              <w:rPr>
                <w:iCs/>
              </w:rPr>
              <w:t>15</w:t>
            </w:r>
            <w:r w:rsidR="00AC407C" w:rsidRPr="00922226">
              <w:rPr>
                <w:iCs/>
              </w:rPr>
              <w:t xml:space="preserve">» </w:t>
            </w:r>
            <w:r w:rsidR="00AC407C">
              <w:rPr>
                <w:iCs/>
              </w:rPr>
              <w:t xml:space="preserve">ноября </w:t>
            </w:r>
            <w:r w:rsidR="00AC407C" w:rsidRPr="00922226">
              <w:rPr>
                <w:iCs/>
              </w:rPr>
              <w:t>201</w:t>
            </w:r>
            <w:r w:rsidR="00AC407C">
              <w:rPr>
                <w:iCs/>
              </w:rPr>
              <w:t>7</w:t>
            </w:r>
            <w:r w:rsidR="00AC407C" w:rsidRPr="00922226">
              <w:rPr>
                <w:iCs/>
              </w:rPr>
              <w:t xml:space="preserve"> года 1</w:t>
            </w:r>
            <w:r w:rsidR="00AC407C">
              <w:rPr>
                <w:iCs/>
              </w:rPr>
              <w:t>6</w:t>
            </w:r>
            <w:r w:rsidR="00AC407C" w:rsidRPr="00922226">
              <w:rPr>
                <w:iCs/>
              </w:rPr>
              <w:t>:</w:t>
            </w:r>
            <w:r w:rsidR="00AC407C">
              <w:rPr>
                <w:iCs/>
              </w:rPr>
              <w:t xml:space="preserve">00 </w:t>
            </w:r>
            <w:r w:rsidRPr="007B7A96">
              <w:rPr>
                <w:iCs/>
              </w:rPr>
              <w:t>часов (время московское)</w:t>
            </w:r>
            <w:r w:rsidR="00821DB0">
              <w:t xml:space="preserve"> Если</w:t>
            </w:r>
            <w:r w:rsidRPr="007B7A96">
              <w:t xml:space="preserve"> в ЕИС возникли технические или иные неполадки, блокирующие доступ к ЕИС</w:t>
            </w:r>
            <w:r w:rsidR="00821DB0">
              <w:t>,</w:t>
            </w:r>
            <w:r w:rsidRPr="007B7A96">
              <w:t xml:space="preserve"> датой начала срока является день размещения Извещения о закупке и Документации о закупке на сайте Заказчика</w:t>
            </w:r>
          </w:p>
          <w:p w:rsidR="004E1E0B" w:rsidRPr="007B7A96" w:rsidRDefault="004E1E0B" w:rsidP="004E1E0B">
            <w:pPr>
              <w:suppressAutoHyphens/>
              <w:jc w:val="both"/>
              <w:rPr>
                <w:sz w:val="10"/>
                <w:szCs w:val="10"/>
              </w:rPr>
            </w:pPr>
          </w:p>
          <w:p w:rsidR="004E1E0B" w:rsidRPr="007B7A96" w:rsidRDefault="004E1E0B" w:rsidP="004E1E0B">
            <w:pPr>
              <w:suppressAutoHyphens/>
              <w:jc w:val="both"/>
            </w:pPr>
            <w:r w:rsidRPr="007B7A96">
              <w:t>Дата окончания срока, последний день срока подачи Заявок:</w:t>
            </w:r>
          </w:p>
          <w:p w:rsidR="004E1E0B" w:rsidRPr="007B7A96" w:rsidRDefault="00AC407C" w:rsidP="00451199">
            <w:r w:rsidRPr="00AC407C">
              <w:rPr>
                <w:iCs/>
              </w:rPr>
              <w:lastRenderedPageBreak/>
              <w:t>«</w:t>
            </w:r>
            <w:r w:rsidR="00451199">
              <w:rPr>
                <w:iCs/>
              </w:rPr>
              <w:t>12</w:t>
            </w:r>
            <w:r w:rsidRPr="00AC407C">
              <w:rPr>
                <w:iCs/>
              </w:rPr>
              <w:t xml:space="preserve">» декабря </w:t>
            </w:r>
            <w:r w:rsidR="00D73545" w:rsidRPr="00922226">
              <w:rPr>
                <w:iCs/>
              </w:rPr>
              <w:t>201</w:t>
            </w:r>
            <w:r w:rsidR="00D73545">
              <w:rPr>
                <w:iCs/>
              </w:rPr>
              <w:t>7</w:t>
            </w:r>
            <w:r w:rsidR="00D73545" w:rsidRPr="00922226">
              <w:rPr>
                <w:iCs/>
              </w:rPr>
              <w:t xml:space="preserve"> года </w:t>
            </w:r>
            <w:r w:rsidR="00D73545">
              <w:rPr>
                <w:iCs/>
              </w:rPr>
              <w:t>12</w:t>
            </w:r>
            <w:r w:rsidR="0077741C" w:rsidRPr="00922226">
              <w:rPr>
                <w:iCs/>
              </w:rPr>
              <w:t>:00</w:t>
            </w:r>
            <w:r w:rsidR="004E1E0B" w:rsidRPr="007B7A96">
              <w:t xml:space="preserve"> часов (время московское)</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дата и время</w:t>
            </w:r>
            <w:r w:rsidRPr="005C24A0">
              <w:t xml:space="preserve">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4E1E0B" w:rsidRPr="007B7A96" w:rsidRDefault="00AC407C" w:rsidP="004E1E0B">
            <w:r w:rsidRPr="00AC407C">
              <w:rPr>
                <w:iCs/>
              </w:rPr>
              <w:t>«</w:t>
            </w:r>
            <w:r w:rsidR="00451199">
              <w:rPr>
                <w:iCs/>
              </w:rPr>
              <w:t>12</w:t>
            </w:r>
            <w:r w:rsidRPr="00AC407C">
              <w:rPr>
                <w:iCs/>
              </w:rPr>
              <w:t xml:space="preserve">» декабря </w:t>
            </w:r>
            <w:r w:rsidR="00D73545" w:rsidRPr="00922226">
              <w:rPr>
                <w:iCs/>
              </w:rPr>
              <w:t>201</w:t>
            </w:r>
            <w:r w:rsidR="00D73545">
              <w:rPr>
                <w:iCs/>
              </w:rPr>
              <w:t>7</w:t>
            </w:r>
            <w:r w:rsidR="00D73545" w:rsidRPr="00922226">
              <w:rPr>
                <w:iCs/>
              </w:rPr>
              <w:t xml:space="preserve"> года </w:t>
            </w:r>
            <w:r w:rsidR="00D73545">
              <w:rPr>
                <w:iCs/>
              </w:rPr>
              <w:t>12</w:t>
            </w:r>
            <w:r w:rsidR="0077741C" w:rsidRPr="00922226">
              <w:rPr>
                <w:iCs/>
              </w:rPr>
              <w:t xml:space="preserve">:00 </w:t>
            </w:r>
            <w:r w:rsidR="007A7732">
              <w:t>часов</w:t>
            </w:r>
            <w:r w:rsidR="004E1E0B" w:rsidRPr="007B7A96">
              <w:t xml:space="preserve"> (время московское) </w:t>
            </w:r>
          </w:p>
          <w:p w:rsidR="004E1E0B" w:rsidRPr="007B7A96" w:rsidRDefault="004E1E0B" w:rsidP="004E1E0B">
            <w:r w:rsidRPr="007B7A96">
              <w:t>Место открытия доступа к поданным Заявкам – ЭТП.</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7"/>
              <w:numPr>
                <w:ilvl w:val="0"/>
                <w:numId w:val="3"/>
              </w:numPr>
              <w:tabs>
                <w:tab w:val="left" w:pos="0"/>
              </w:tabs>
              <w:ind w:left="0" w:firstLine="0"/>
            </w:pPr>
            <w:bookmarkStart w:id="15" w:name="_Ref378107245"/>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rsidR="00AC407C" w:rsidRPr="00922226" w:rsidRDefault="00AC407C" w:rsidP="00AC407C">
            <w:r w:rsidRPr="00922226">
              <w:rPr>
                <w:b/>
              </w:rPr>
              <w:t>Рассмотрение Заявок</w:t>
            </w:r>
            <w:r w:rsidRPr="00922226">
              <w:t>: «</w:t>
            </w:r>
            <w:r>
              <w:t>1</w:t>
            </w:r>
            <w:r w:rsidR="00451199">
              <w:t>4</w:t>
            </w:r>
            <w:r>
              <w:t>»</w:t>
            </w:r>
            <w:r w:rsidRPr="00922226">
              <w:t xml:space="preserve"> </w:t>
            </w:r>
            <w:r>
              <w:t>декабря</w:t>
            </w:r>
            <w:r w:rsidRPr="00922226">
              <w:rPr>
                <w:iCs/>
              </w:rPr>
              <w:t xml:space="preserve"> 201</w:t>
            </w:r>
            <w:r>
              <w:rPr>
                <w:iCs/>
              </w:rPr>
              <w:t>7</w:t>
            </w:r>
            <w:r w:rsidRPr="00922226">
              <w:rPr>
                <w:iCs/>
              </w:rPr>
              <w:t xml:space="preserve"> года</w:t>
            </w:r>
            <w:r w:rsidRPr="00922226">
              <w:t xml:space="preserve"> в 14 часов 00 минут по местному времени</w:t>
            </w:r>
          </w:p>
          <w:p w:rsidR="00AC407C" w:rsidRPr="00922226" w:rsidRDefault="00AC407C" w:rsidP="00AC407C">
            <w:pPr>
              <w:rPr>
                <w:sz w:val="10"/>
                <w:szCs w:val="10"/>
              </w:rPr>
            </w:pPr>
          </w:p>
          <w:p w:rsidR="00AC407C" w:rsidRPr="00922226" w:rsidRDefault="00AC407C" w:rsidP="00AC407C">
            <w:r w:rsidRPr="00922226">
              <w:rPr>
                <w:b/>
              </w:rPr>
              <w:t>Оценка и сопоставление Заявок</w:t>
            </w:r>
            <w:r w:rsidRPr="00922226">
              <w:t>: «</w:t>
            </w:r>
            <w:r>
              <w:t>1</w:t>
            </w:r>
            <w:r w:rsidR="00451199">
              <w:t>4</w:t>
            </w:r>
            <w:r>
              <w:t>»</w:t>
            </w:r>
            <w:r w:rsidRPr="00922226">
              <w:t xml:space="preserve"> </w:t>
            </w:r>
            <w:r>
              <w:t>декабря</w:t>
            </w:r>
            <w:r w:rsidRPr="00922226">
              <w:rPr>
                <w:iCs/>
              </w:rPr>
              <w:t xml:space="preserve"> 201</w:t>
            </w:r>
            <w:r>
              <w:rPr>
                <w:iCs/>
              </w:rPr>
              <w:t>7</w:t>
            </w:r>
            <w:r w:rsidRPr="00922226">
              <w:rPr>
                <w:iCs/>
              </w:rPr>
              <w:t xml:space="preserve"> года</w:t>
            </w:r>
            <w:r w:rsidRPr="00922226">
              <w:t xml:space="preserve"> в 16 часов 00 минут по местному времени</w:t>
            </w:r>
          </w:p>
          <w:p w:rsidR="00AC407C" w:rsidRPr="00922226" w:rsidRDefault="00AC407C" w:rsidP="00AC407C">
            <w:pPr>
              <w:rPr>
                <w:sz w:val="10"/>
                <w:szCs w:val="10"/>
              </w:rPr>
            </w:pPr>
          </w:p>
          <w:p w:rsidR="00AC407C" w:rsidRPr="00922226" w:rsidRDefault="00AC407C" w:rsidP="00AC407C">
            <w:r w:rsidRPr="00922226">
              <w:rPr>
                <w:b/>
              </w:rPr>
              <w:t>Подведение итогов закупки</w:t>
            </w:r>
            <w:r>
              <w:t xml:space="preserve"> «21»</w:t>
            </w:r>
            <w:r w:rsidRPr="00922226">
              <w:t xml:space="preserve"> </w:t>
            </w:r>
            <w:r>
              <w:t>декабря</w:t>
            </w:r>
            <w:r w:rsidRPr="00922226">
              <w:rPr>
                <w:iCs/>
              </w:rPr>
              <w:t xml:space="preserve"> 201</w:t>
            </w:r>
            <w:r>
              <w:rPr>
                <w:iCs/>
              </w:rPr>
              <w:t>7</w:t>
            </w:r>
            <w:r w:rsidRPr="00922226">
              <w:rPr>
                <w:iCs/>
              </w:rPr>
              <w:t xml:space="preserve"> года</w:t>
            </w:r>
          </w:p>
          <w:p w:rsidR="00817C6D" w:rsidRDefault="00817C6D" w:rsidP="004E1E0B">
            <w:pPr>
              <w:jc w:val="both"/>
            </w:pPr>
          </w:p>
          <w:p w:rsidR="004E1E0B" w:rsidRPr="007B7A96" w:rsidRDefault="004E1E0B" w:rsidP="004E1E0B">
            <w:pPr>
              <w:jc w:val="both"/>
              <w:rPr>
                <w:bCs/>
              </w:rPr>
            </w:pPr>
            <w:r w:rsidRPr="007B7A96">
              <w:t xml:space="preserve">Указанные этапы Открытого запроса </w:t>
            </w:r>
            <w:r w:rsidR="00F65778" w:rsidRPr="007B7A96">
              <w:t>котировок</w:t>
            </w:r>
            <w:r w:rsidRPr="007B7A96">
              <w:t xml:space="preserve"> проводятся по адресу Заказчика:</w:t>
            </w:r>
            <w:r w:rsidRPr="007B7A96">
              <w:rPr>
                <w:bCs/>
              </w:rPr>
              <w:t xml:space="preserve"> 4500</w:t>
            </w:r>
            <w:r w:rsidR="006D1AD6">
              <w:rPr>
                <w:bCs/>
              </w:rPr>
              <w:t>77</w:t>
            </w:r>
            <w:r w:rsidRPr="007B7A96">
              <w:rPr>
                <w:bCs/>
              </w:rPr>
              <w:t xml:space="preserve">, Республика Башкортостан, г. Уфа, ул. Ленина, д. </w:t>
            </w:r>
            <w:r w:rsidR="006D1AD6">
              <w:rPr>
                <w:bCs/>
              </w:rPr>
              <w:t>30</w:t>
            </w:r>
          </w:p>
          <w:p w:rsidR="004E1E0B" w:rsidRPr="007B7A96" w:rsidRDefault="004E1E0B" w:rsidP="004E1E0B">
            <w:pPr>
              <w:jc w:val="both"/>
            </w:pPr>
            <w:r w:rsidRPr="007B7A96">
              <w:t xml:space="preserve"> </w:t>
            </w:r>
          </w:p>
          <w:p w:rsidR="004E1E0B" w:rsidRPr="007B7A96" w:rsidRDefault="004E1E0B" w:rsidP="004E1E0B">
            <w:pPr>
              <w:jc w:val="both"/>
              <w:rPr>
                <w:i/>
                <w:color w:val="FF0000"/>
              </w:rPr>
            </w:pPr>
            <w:r w:rsidRPr="007B7A96">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16" w:name="форма9"/>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bookmarkEnd w:id="16"/>
          </w:p>
        </w:tc>
        <w:tc>
          <w:tcPr>
            <w:tcW w:w="7796" w:type="dxa"/>
            <w:tcBorders>
              <w:top w:val="single" w:sz="4" w:space="0" w:color="auto"/>
              <w:left w:val="single" w:sz="4" w:space="0" w:color="auto"/>
              <w:bottom w:val="single" w:sz="4" w:space="0" w:color="auto"/>
              <w:right w:val="single" w:sz="4" w:space="0" w:color="auto"/>
            </w:tcBorders>
          </w:tcPr>
          <w:p w:rsidR="004E1E0B" w:rsidRPr="007B7A96" w:rsidRDefault="004E1E0B" w:rsidP="004E1E0B">
            <w:pPr>
              <w:suppressAutoHyphens/>
              <w:ind w:firstLine="387"/>
              <w:jc w:val="both"/>
            </w:pPr>
            <w:r w:rsidRPr="007B7A96">
              <w:rPr>
                <w:b/>
              </w:rPr>
              <w:t>Дата начала срока предоставления Претендентам разъяснений положений Документации о закупке:</w:t>
            </w:r>
            <w:r w:rsidRPr="007B7A96">
              <w:t xml:space="preserve"> </w:t>
            </w:r>
            <w:r w:rsidRPr="007B7A96">
              <w:rPr>
                <w:b/>
              </w:rPr>
              <w:t>«</w:t>
            </w:r>
            <w:r w:rsidR="00AC407C">
              <w:rPr>
                <w:b/>
              </w:rPr>
              <w:t>15</w:t>
            </w:r>
            <w:r w:rsidR="00817C6D" w:rsidRPr="00817C6D">
              <w:rPr>
                <w:b/>
              </w:rPr>
              <w:t xml:space="preserve">» </w:t>
            </w:r>
            <w:r w:rsidR="00AC407C">
              <w:rPr>
                <w:b/>
              </w:rPr>
              <w:t>но</w:t>
            </w:r>
            <w:r w:rsidR="00821DB0">
              <w:rPr>
                <w:b/>
              </w:rPr>
              <w:t>ября</w:t>
            </w:r>
            <w:r w:rsidRPr="007B7A96">
              <w:rPr>
                <w:b/>
              </w:rPr>
              <w:t xml:space="preserve"> 201</w:t>
            </w:r>
            <w:r w:rsidR="006B6AE3" w:rsidRPr="007B7A96">
              <w:rPr>
                <w:b/>
              </w:rPr>
              <w:t>7</w:t>
            </w:r>
            <w:r w:rsidRPr="007B7A96">
              <w:rPr>
                <w:b/>
              </w:rPr>
              <w:t xml:space="preserve"> года</w:t>
            </w:r>
          </w:p>
          <w:p w:rsidR="00AC407C" w:rsidRDefault="004E1E0B" w:rsidP="00AC407C">
            <w:pPr>
              <w:suppressAutoHyphens/>
              <w:ind w:firstLine="387"/>
              <w:jc w:val="both"/>
              <w:rPr>
                <w:b/>
              </w:rPr>
            </w:pPr>
            <w:r w:rsidRPr="007B7A96">
              <w:rPr>
                <w:b/>
              </w:rPr>
              <w:t xml:space="preserve">Дата окончания срока предоставления Претендентам разъяснений положений Документации о </w:t>
            </w:r>
            <w:r w:rsidR="00AC407C" w:rsidRPr="007B7A96">
              <w:rPr>
                <w:b/>
              </w:rPr>
              <w:t xml:space="preserve">закупке:  </w:t>
            </w:r>
            <w:r w:rsidRPr="007B7A96">
              <w:rPr>
                <w:b/>
              </w:rPr>
              <w:t xml:space="preserve">    </w:t>
            </w:r>
            <w:r w:rsidR="007729D3" w:rsidRPr="007B7A96">
              <w:rPr>
                <w:b/>
              </w:rPr>
              <w:t xml:space="preserve">         </w:t>
            </w:r>
          </w:p>
          <w:p w:rsidR="004E1E0B" w:rsidRPr="00AC407C" w:rsidRDefault="007729D3" w:rsidP="00AC407C">
            <w:pPr>
              <w:suppressAutoHyphens/>
              <w:jc w:val="both"/>
              <w:rPr>
                <w:b/>
              </w:rPr>
            </w:pPr>
            <w:r w:rsidRPr="007B7A96">
              <w:rPr>
                <w:b/>
              </w:rPr>
              <w:t xml:space="preserve"> «</w:t>
            </w:r>
            <w:r w:rsidR="00AC407C">
              <w:rPr>
                <w:b/>
              </w:rPr>
              <w:t>0</w:t>
            </w:r>
            <w:r w:rsidR="00451199">
              <w:rPr>
                <w:b/>
              </w:rPr>
              <w:t>7</w:t>
            </w:r>
            <w:r w:rsidR="004E1E0B" w:rsidRPr="007B7A96">
              <w:rPr>
                <w:b/>
              </w:rPr>
              <w:t xml:space="preserve">» </w:t>
            </w:r>
            <w:r w:rsidR="00AC407C">
              <w:rPr>
                <w:b/>
              </w:rPr>
              <w:t>декаб</w:t>
            </w:r>
            <w:r w:rsidR="00444981">
              <w:rPr>
                <w:b/>
              </w:rPr>
              <w:t xml:space="preserve">ря </w:t>
            </w:r>
            <w:r w:rsidR="00F41FBC" w:rsidRPr="007B7A96">
              <w:rPr>
                <w:b/>
                <w:iCs/>
              </w:rPr>
              <w:t>2017 года</w:t>
            </w:r>
            <w:r w:rsidR="006B6AE3" w:rsidRPr="007B7A96">
              <w:rPr>
                <w:b/>
                <w:iCs/>
              </w:rPr>
              <w:t>.</w:t>
            </w:r>
          </w:p>
          <w:p w:rsidR="00341A9D" w:rsidRPr="007B7A96" w:rsidRDefault="00341A9D" w:rsidP="00FF4553">
            <w:pPr>
              <w:suppressAutoHyphens/>
              <w:ind w:firstLine="387"/>
              <w:jc w:val="both"/>
            </w:pPr>
            <w:r w:rsidRPr="007B7A96">
              <w:t xml:space="preserve">В случае если Извещение о закупке и Документация о закупке были размещены в ЕИС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3 (три) </w:t>
            </w:r>
            <w:r w:rsidR="00892A62" w:rsidRPr="007B7A96">
              <w:t xml:space="preserve">рабочих </w:t>
            </w:r>
            <w:r w:rsidRPr="007B7A96">
              <w:t>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341A9D" w:rsidRPr="007B7A96" w:rsidRDefault="00341A9D" w:rsidP="00FF4553">
            <w:pPr>
              <w:suppressAutoHyphens/>
              <w:ind w:firstLine="387"/>
              <w:jc w:val="both"/>
            </w:pPr>
            <w:r w:rsidRPr="007B7A96">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341A9D" w:rsidRPr="007B7A96" w:rsidRDefault="00341A9D" w:rsidP="00FF4553">
            <w:pPr>
              <w:suppressAutoHyphens/>
              <w:ind w:firstLine="387"/>
              <w:jc w:val="both"/>
              <w:rPr>
                <w:sz w:val="10"/>
                <w:szCs w:val="10"/>
              </w:rPr>
            </w:pPr>
          </w:p>
          <w:p w:rsidR="00341A9D" w:rsidRPr="007B7A96" w:rsidRDefault="00341A9D" w:rsidP="00FF4553">
            <w:pPr>
              <w:ind w:firstLine="387"/>
              <w:jc w:val="both"/>
            </w:pPr>
            <w:r w:rsidRPr="007B7A96">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341A9D" w:rsidRPr="007B7A96" w:rsidRDefault="00341A9D" w:rsidP="00FF4553">
            <w:pPr>
              <w:ind w:firstLine="387"/>
              <w:jc w:val="both"/>
              <w:rPr>
                <w:sz w:val="10"/>
                <w:szCs w:val="10"/>
              </w:rPr>
            </w:pPr>
          </w:p>
          <w:p w:rsidR="00341A9D" w:rsidRPr="007B7A96" w:rsidRDefault="00341A9D" w:rsidP="00FF4553">
            <w:pPr>
              <w:pStyle w:val="14"/>
              <w:ind w:left="0"/>
            </w:pPr>
            <w:r w:rsidRPr="007B7A96">
              <w:t xml:space="preserve">Примерная форма запроса на разъяснение документации о закупке приведена в </w:t>
            </w:r>
            <w:hyperlink w:anchor="_Форма_4_РЕКОМЕНДУЕМАЯ" w:history="1">
              <w:r w:rsidRPr="007B7A96">
                <w:rPr>
                  <w:rStyle w:val="a6"/>
                </w:rPr>
                <w:t>форме 4</w:t>
              </w:r>
            </w:hyperlink>
            <w:r w:rsidRPr="007B7A96">
              <w:t xml:space="preserve"> </w:t>
            </w:r>
            <w:hyperlink w:anchor="_РАЗДЕЛ_III._ФОРМЫ" w:history="1">
              <w:r w:rsidRPr="007B7A96">
                <w:rPr>
                  <w:rStyle w:val="a6"/>
                </w:rPr>
                <w:t>раздела III «ФОРМЫ ДЛЯ ЗАПОЛНЕНИЯ ПРЕТЕНДЕНТАМИ ЗАКУПКИ»</w:t>
              </w:r>
            </w:hyperlink>
            <w:r w:rsidRPr="007B7A96">
              <w:t xml:space="preserve">. </w:t>
            </w:r>
          </w:p>
          <w:p w:rsidR="00341A9D" w:rsidRPr="007B7A96" w:rsidRDefault="00341A9D" w:rsidP="00FF4553">
            <w:pPr>
              <w:pStyle w:val="14"/>
              <w:ind w:left="0"/>
              <w:rPr>
                <w:sz w:val="10"/>
                <w:szCs w:val="10"/>
              </w:rPr>
            </w:pPr>
          </w:p>
          <w:p w:rsidR="00341A9D" w:rsidRPr="007B7A96" w:rsidRDefault="00341A9D" w:rsidP="00FF4553">
            <w:pPr>
              <w:pStyle w:val="14"/>
              <w:ind w:left="0"/>
            </w:pPr>
            <w:r w:rsidRPr="007B7A96">
              <w:lastRenderedPageBreak/>
              <w:t>Разъяснения размещаются Заказчиком в ЕИС, на ЭТП, а также официальном сайте ПАО «</w:t>
            </w:r>
            <w:r w:rsidR="004E1E0B" w:rsidRPr="007B7A96">
              <w:t>Башинформсвязь</w:t>
            </w:r>
            <w:r w:rsidRPr="007B7A96">
              <w:t>» не позднее чем в течение 3 (трёх) дней со дня предоставления указанных разъяснений.</w:t>
            </w:r>
          </w:p>
          <w:p w:rsidR="00341A9D" w:rsidRPr="007B7A96" w:rsidRDefault="00341A9D" w:rsidP="00FF4553">
            <w:pPr>
              <w:rPr>
                <w:sz w:val="10"/>
                <w:szCs w:val="10"/>
              </w:rPr>
            </w:pPr>
          </w:p>
          <w:p w:rsidR="00341A9D" w:rsidRPr="007B7A96" w:rsidRDefault="00341A9D" w:rsidP="00FF4553">
            <w:pPr>
              <w:ind w:firstLine="387"/>
            </w:pPr>
            <w:r w:rsidRPr="007B7A96">
              <w:t xml:space="preserve">Претендент/ Участник не вправе ссылаться на устную информацию, полученную от Заказчика.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341A9D" w:rsidRPr="00004F99" w:rsidRDefault="00787E9A" w:rsidP="00787E9A">
            <w:pPr>
              <w:jc w:val="both"/>
              <w:rPr>
                <w:lang w:val="en-US"/>
              </w:rPr>
            </w:pPr>
            <w:r>
              <w:t>1</w:t>
            </w:r>
            <w:r w:rsidR="00341A9D">
              <w:t xml:space="preserve"> (</w:t>
            </w:r>
            <w:r>
              <w:t>один</w:t>
            </w:r>
            <w:r w:rsidR="00341A9D">
              <w:t>) лот</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8C57E6" w:rsidRDefault="00341A9D" w:rsidP="00E455A3">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Pr="00C75478">
              <w:t>котировок</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787E9A">
            <w:pPr>
              <w:jc w:val="both"/>
            </w:pPr>
            <w:r>
              <w:t xml:space="preserve">1 (один) победитель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7" w:name="_Ref378105180"/>
          </w:p>
        </w:tc>
        <w:bookmarkEnd w:id="17"/>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183BA2" w:rsidRPr="0000602B" w:rsidRDefault="00183BA2" w:rsidP="00183BA2">
            <w:pPr>
              <w:pStyle w:val="Default"/>
              <w:jc w:val="both"/>
              <w:rPr>
                <w:b/>
                <w:iCs/>
              </w:rPr>
            </w:pPr>
            <w:r w:rsidRPr="0000602B">
              <w:rPr>
                <w:b/>
                <w:iCs/>
              </w:rPr>
              <w:t>Лот № 1</w:t>
            </w:r>
          </w:p>
          <w:p w:rsidR="00EB1D64" w:rsidRPr="00AC407C" w:rsidRDefault="00AC407C" w:rsidP="00AC407C">
            <w:pPr>
              <w:autoSpaceDE w:val="0"/>
              <w:autoSpaceDN w:val="0"/>
              <w:adjustRightInd w:val="0"/>
              <w:jc w:val="both"/>
              <w:rPr>
                <w:rFonts w:eastAsia="Calibri"/>
                <w:color w:val="000000"/>
                <w:lang w:eastAsia="en-US"/>
              </w:rPr>
            </w:pPr>
            <w:r w:rsidRPr="0000602B">
              <w:rPr>
                <w:iCs/>
              </w:rPr>
              <w:t>Право на заключение договора</w:t>
            </w:r>
            <w:r w:rsidRPr="00FF1A55">
              <w:rPr>
                <w:iCs/>
              </w:rPr>
              <w:t xml:space="preserve"> </w:t>
            </w:r>
            <w:r w:rsidRPr="001D2447">
              <w:t xml:space="preserve">на </w:t>
            </w:r>
            <w:r>
              <w:t xml:space="preserve">поставку </w:t>
            </w:r>
            <w:r w:rsidRPr="005E7227">
              <w:rPr>
                <w:rFonts w:eastAsia="Calibri"/>
                <w:color w:val="000000"/>
                <w:lang w:eastAsia="en-US"/>
              </w:rPr>
              <w:t>горюче-смазочных материалов через автозаправочные станции по топливным картам для средств транспорта и механизации ПАО «Башинформсвязь»</w:t>
            </w:r>
            <w:r w:rsidR="00EB1D64" w:rsidRPr="004963C8">
              <w:t>.</w:t>
            </w:r>
          </w:p>
          <w:p w:rsidR="00817C6D" w:rsidRPr="00817C6D" w:rsidRDefault="00817C6D" w:rsidP="00817C6D">
            <w:pPr>
              <w:autoSpaceDE w:val="0"/>
              <w:autoSpaceDN w:val="0"/>
              <w:adjustRightInd w:val="0"/>
              <w:jc w:val="both"/>
              <w:rPr>
                <w:iCs/>
              </w:rPr>
            </w:pPr>
          </w:p>
          <w:p w:rsidR="00341A9D" w:rsidRPr="004963C8" w:rsidRDefault="00817C6D" w:rsidP="00817C6D">
            <w:pPr>
              <w:pStyle w:val="Default"/>
              <w:jc w:val="both"/>
              <w:rPr>
                <w:iCs/>
              </w:rPr>
            </w:pPr>
            <w:r w:rsidRPr="00817C6D">
              <w:rPr>
                <w:rFonts w:eastAsia="Times New Roman"/>
                <w:iCs/>
                <w:color w:val="auto"/>
                <w:lang w:eastAsia="ru-RU"/>
              </w:rPr>
              <w:t>Перечень, количество поставляемого товара определяется условиями Договора (</w:t>
            </w:r>
            <w:hyperlink w:anchor="_РАЗДЕЛ_V._Проект" w:history="1">
              <w:r w:rsidRPr="00817C6D">
                <w:rPr>
                  <w:rStyle w:val="a6"/>
                  <w:rFonts w:eastAsia="Times New Roman"/>
                  <w:iCs/>
                  <w:lang w:eastAsia="ru-RU"/>
                </w:rPr>
                <w:t xml:space="preserve">в разделе </w:t>
              </w:r>
              <w:r w:rsidRPr="00817C6D">
                <w:rPr>
                  <w:rStyle w:val="a6"/>
                  <w:rFonts w:eastAsia="Times New Roman"/>
                  <w:iCs/>
                  <w:lang w:val="en-US" w:eastAsia="ru-RU"/>
                </w:rPr>
                <w:t>V</w:t>
              </w:r>
              <w:r w:rsidRPr="00817C6D">
                <w:rPr>
                  <w:rStyle w:val="a6"/>
                  <w:rFonts w:eastAsia="Times New Roman"/>
                  <w:iCs/>
                  <w:lang w:eastAsia="ru-RU"/>
                </w:rPr>
                <w:t xml:space="preserve"> «Проект договора»</w:t>
              </w:r>
            </w:hyperlink>
            <w:r w:rsidRPr="00817C6D">
              <w:rPr>
                <w:rFonts w:eastAsia="Times New Roman"/>
                <w:iCs/>
                <w:color w:val="auto"/>
                <w:lang w:eastAsia="ru-RU"/>
              </w:rPr>
              <w:t xml:space="preserve">) и Техническим заданием (в </w:t>
            </w:r>
            <w:hyperlink w:anchor="_РАЗДЕЛ_IV._Техническое_1" w:history="1">
              <w:r w:rsidRPr="00817C6D">
                <w:rPr>
                  <w:rStyle w:val="a6"/>
                  <w:rFonts w:eastAsia="Times New Roman"/>
                  <w:iCs/>
                  <w:lang w:eastAsia="ru-RU"/>
                </w:rPr>
                <w:t>разделе IV «Техническое задание»</w:t>
              </w:r>
            </w:hyperlink>
            <w:r w:rsidRPr="00817C6D">
              <w:rPr>
                <w:rFonts w:eastAsia="Times New Roman"/>
                <w:iCs/>
                <w:color w:val="auto"/>
                <w:lang w:eastAsia="ru-RU"/>
              </w:rPr>
              <w:t>) Документации о закупке.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8" w:name="_Ref379223430"/>
            <w:bookmarkStart w:id="19" w:name="форма13" w:colFirst="1" w:colLast="1"/>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366098" w:rsidRDefault="00341A9D" w:rsidP="00E455A3">
            <w:pPr>
              <w:pStyle w:val="affd"/>
              <w:rPr>
                <w:highlight w:val="yellow"/>
              </w:rPr>
            </w:pPr>
            <w:r w:rsidRPr="0029218D">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tc>
        <w:tc>
          <w:tcPr>
            <w:tcW w:w="7796" w:type="dxa"/>
            <w:tcBorders>
              <w:top w:val="single" w:sz="4" w:space="0" w:color="auto"/>
              <w:left w:val="single" w:sz="4" w:space="0" w:color="auto"/>
              <w:bottom w:val="single" w:sz="4" w:space="0" w:color="auto"/>
              <w:right w:val="single" w:sz="4" w:space="0" w:color="auto"/>
            </w:tcBorders>
          </w:tcPr>
          <w:p w:rsidR="00341A9D" w:rsidRPr="006F5D2B" w:rsidRDefault="00341A9D" w:rsidP="00E455A3">
            <w:r w:rsidRPr="006F5D2B">
              <w:t xml:space="preserve">Приводятся в </w:t>
            </w:r>
            <w:hyperlink w:anchor="_РАЗДЕЛ_IV._Техническое_1" w:history="1">
              <w:r w:rsidRPr="006F5D2B">
                <w:rPr>
                  <w:rStyle w:val="a6"/>
                </w:rPr>
                <w:t>разделе IV «Техническое задание»</w:t>
              </w:r>
            </w:hyperlink>
            <w:r w:rsidRPr="006F5D2B">
              <w:t xml:space="preserve"> и </w:t>
            </w:r>
            <w:hyperlink w:anchor="_РАЗДЕЛ_V._Проект" w:history="1">
              <w:r w:rsidRPr="006F5D2B">
                <w:rPr>
                  <w:rStyle w:val="a6"/>
                </w:rPr>
                <w:t xml:space="preserve">разделе </w:t>
              </w:r>
              <w:r w:rsidRPr="006F5D2B">
                <w:rPr>
                  <w:rStyle w:val="a6"/>
                  <w:lang w:val="en-US"/>
                </w:rPr>
                <w:t>V</w:t>
              </w:r>
              <w:r w:rsidRPr="006F5D2B">
                <w:rPr>
                  <w:rStyle w:val="a6"/>
                </w:rPr>
                <w:t xml:space="preserve"> «Проект договора»</w:t>
              </w:r>
            </w:hyperlink>
            <w:r w:rsidRPr="006F5D2B">
              <w:t xml:space="preserve"> настоящей Документации</w:t>
            </w:r>
          </w:p>
          <w:p w:rsidR="00341A9D" w:rsidRDefault="00341A9D" w:rsidP="00787E9A">
            <w:pPr>
              <w:jc w:val="both"/>
            </w:pPr>
          </w:p>
          <w:p w:rsidR="00AC407C" w:rsidRPr="006F5D2B" w:rsidRDefault="00AC407C" w:rsidP="00787E9A">
            <w:pPr>
              <w:jc w:val="both"/>
            </w:pPr>
            <w:r w:rsidRPr="008C2585">
              <w:t>Товар должен соответствовать ГОСТам, ТУ, принятым для данного вида товаров, приобретен у официальных дистрибьюторов, производителей товара.  Товар должен быть подтвержден копиями всех необходимых деклараций и сертификатов</w:t>
            </w:r>
            <w:r w:rsidRPr="008C2585">
              <w:rPr>
                <w:i/>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0" w:name="_Ref368315592"/>
            <w:bookmarkEnd w:id="19"/>
          </w:p>
        </w:tc>
        <w:bookmarkEnd w:id="20"/>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Сведения о н</w:t>
            </w:r>
            <w:r w:rsidRPr="005C24A0">
              <w:t>ачальн</w:t>
            </w:r>
            <w:r>
              <w:t>ой</w:t>
            </w:r>
            <w:r w:rsidRPr="005C24A0">
              <w:t xml:space="preserve"> (максимальн</w:t>
            </w:r>
            <w:r>
              <w:t xml:space="preserve">ой) </w:t>
            </w:r>
            <w:r>
              <w:lastRenderedPageBreak/>
              <w:t>цене</w:t>
            </w:r>
            <w:r w:rsidRPr="005C24A0">
              <w:t xml:space="preserve"> договора</w:t>
            </w:r>
            <w:r>
              <w:t xml:space="preserve"> (цене Лота)</w:t>
            </w:r>
          </w:p>
        </w:tc>
        <w:tc>
          <w:tcPr>
            <w:tcW w:w="7796" w:type="dxa"/>
            <w:tcBorders>
              <w:top w:val="single" w:sz="4" w:space="0" w:color="auto"/>
              <w:left w:val="single" w:sz="4" w:space="0" w:color="auto"/>
              <w:bottom w:val="single" w:sz="4" w:space="0" w:color="auto"/>
              <w:right w:val="single" w:sz="4" w:space="0" w:color="auto"/>
            </w:tcBorders>
          </w:tcPr>
          <w:p w:rsidR="00AC407C" w:rsidRPr="00AC407C" w:rsidRDefault="005A46CC" w:rsidP="006A33BB">
            <w:pPr>
              <w:autoSpaceDE w:val="0"/>
              <w:autoSpaceDN w:val="0"/>
              <w:adjustRightInd w:val="0"/>
              <w:ind w:firstLine="204"/>
              <w:jc w:val="both"/>
              <w:rPr>
                <w:iCs/>
              </w:rPr>
            </w:pPr>
            <w:r w:rsidRPr="00937B32">
              <w:rPr>
                <w:rFonts w:eastAsia="Calibri"/>
                <w:iCs/>
                <w:color w:val="000000"/>
              </w:rPr>
              <w:lastRenderedPageBreak/>
              <w:t xml:space="preserve">Начальная (максимальная) цена </w:t>
            </w:r>
            <w:r w:rsidR="00D5284E">
              <w:rPr>
                <w:rFonts w:eastAsia="Calibri"/>
                <w:iCs/>
                <w:color w:val="000000"/>
              </w:rPr>
              <w:t xml:space="preserve">договора </w:t>
            </w:r>
            <w:r w:rsidRPr="00937B32">
              <w:rPr>
                <w:rFonts w:eastAsia="Calibri"/>
                <w:iCs/>
                <w:color w:val="000000"/>
              </w:rPr>
              <w:t xml:space="preserve">составляет </w:t>
            </w:r>
            <w:r w:rsidR="00AC407C" w:rsidRPr="00AC407C">
              <w:rPr>
                <w:iCs/>
              </w:rPr>
              <w:t>56 175 080,00 руб. (</w:t>
            </w:r>
            <w:r w:rsidR="00AC407C">
              <w:rPr>
                <w:iCs/>
              </w:rPr>
              <w:t xml:space="preserve">Пятьдесят шесть </w:t>
            </w:r>
            <w:r w:rsidR="00AC407C" w:rsidRPr="00AC407C">
              <w:rPr>
                <w:iCs/>
              </w:rPr>
              <w:t>миллион</w:t>
            </w:r>
            <w:r w:rsidR="00AC407C">
              <w:rPr>
                <w:iCs/>
              </w:rPr>
              <w:t>ов</w:t>
            </w:r>
            <w:r w:rsidR="00AC407C" w:rsidRPr="00AC407C">
              <w:rPr>
                <w:iCs/>
              </w:rPr>
              <w:t xml:space="preserve"> </w:t>
            </w:r>
            <w:r w:rsidR="00AC407C">
              <w:rPr>
                <w:iCs/>
              </w:rPr>
              <w:t xml:space="preserve">сто семьдесят </w:t>
            </w:r>
            <w:r w:rsidR="00AC407C" w:rsidRPr="00AC407C">
              <w:rPr>
                <w:iCs/>
              </w:rPr>
              <w:t xml:space="preserve">пять тысяч </w:t>
            </w:r>
            <w:r w:rsidR="00AC407C">
              <w:rPr>
                <w:iCs/>
              </w:rPr>
              <w:t xml:space="preserve">восемьдесят </w:t>
            </w:r>
            <w:r w:rsidR="00AC407C" w:rsidRPr="00AC407C">
              <w:rPr>
                <w:iCs/>
              </w:rPr>
              <w:t xml:space="preserve">рублей 00 коп.) в том числе сумма НДС (18%) </w:t>
            </w:r>
            <w:r w:rsidR="00AC407C">
              <w:rPr>
                <w:iCs/>
              </w:rPr>
              <w:t>8 569 080</w:t>
            </w:r>
            <w:r w:rsidR="00AC407C" w:rsidRPr="00AC407C">
              <w:rPr>
                <w:iCs/>
              </w:rPr>
              <w:t>,00 рублей.</w:t>
            </w:r>
          </w:p>
          <w:p w:rsidR="00AC407C" w:rsidRDefault="00AC407C" w:rsidP="006A33BB">
            <w:pPr>
              <w:spacing w:before="120"/>
              <w:ind w:firstLine="204"/>
              <w:jc w:val="both"/>
              <w:rPr>
                <w:iCs/>
              </w:rPr>
            </w:pPr>
            <w:r w:rsidRPr="00AC407C">
              <w:rPr>
                <w:rFonts w:eastAsia="Calibri"/>
                <w:iCs/>
                <w:color w:val="000000"/>
              </w:rPr>
              <w:lastRenderedPageBreak/>
              <w:t>Начальная (максимальная) цена договора</w:t>
            </w:r>
            <w:r w:rsidRPr="00AC407C">
              <w:rPr>
                <w:iCs/>
              </w:rPr>
              <w:t xml:space="preserve"> составляет </w:t>
            </w:r>
            <w:r>
              <w:rPr>
                <w:iCs/>
              </w:rPr>
              <w:t>47 606</w:t>
            </w:r>
            <w:r w:rsidRPr="00AC407C">
              <w:rPr>
                <w:iCs/>
              </w:rPr>
              <w:t xml:space="preserve"> 000,00 руб.  (</w:t>
            </w:r>
            <w:r>
              <w:rPr>
                <w:iCs/>
              </w:rPr>
              <w:t xml:space="preserve">Сорок семь </w:t>
            </w:r>
            <w:r w:rsidRPr="00AC407C">
              <w:rPr>
                <w:iCs/>
              </w:rPr>
              <w:t>миллион</w:t>
            </w:r>
            <w:r>
              <w:rPr>
                <w:iCs/>
              </w:rPr>
              <w:t>ов</w:t>
            </w:r>
            <w:r w:rsidRPr="00AC407C">
              <w:rPr>
                <w:iCs/>
              </w:rPr>
              <w:t xml:space="preserve"> </w:t>
            </w:r>
            <w:r>
              <w:rPr>
                <w:iCs/>
              </w:rPr>
              <w:t>шесть</w:t>
            </w:r>
            <w:r w:rsidRPr="00AC407C">
              <w:rPr>
                <w:iCs/>
              </w:rPr>
              <w:t xml:space="preserve">сот </w:t>
            </w:r>
            <w:r>
              <w:rPr>
                <w:iCs/>
              </w:rPr>
              <w:t>шесть</w:t>
            </w:r>
            <w:r w:rsidRPr="00AC407C">
              <w:rPr>
                <w:iCs/>
              </w:rPr>
              <w:t xml:space="preserve"> тысяч рублей 00 коп.) без НДС.</w:t>
            </w:r>
          </w:p>
          <w:p w:rsidR="005A46CC" w:rsidRDefault="005A46CC" w:rsidP="006A33BB">
            <w:pPr>
              <w:ind w:firstLine="204"/>
              <w:jc w:val="both"/>
              <w:rPr>
                <w:iCs/>
              </w:rPr>
            </w:pPr>
          </w:p>
          <w:p w:rsidR="005A46CC" w:rsidRDefault="005A46CC" w:rsidP="006A33BB">
            <w:pPr>
              <w:ind w:firstLine="204"/>
              <w:jc w:val="both"/>
              <w:rPr>
                <w:iCs/>
              </w:rPr>
            </w:pPr>
            <w:r w:rsidRPr="00F83B1B">
              <w:rPr>
                <w:iCs/>
              </w:rPr>
              <w:t>Установление такой предельной суммы не налагает на                                    ПАО «</w:t>
            </w:r>
            <w:r w:rsidRPr="00CE2F5A">
              <w:rPr>
                <w:iCs/>
              </w:rPr>
              <w:t>Башинформсвязь» обязательств по заказу товаров, работ, услуг в объёме, соответствующем данной предельной сумме.</w:t>
            </w:r>
          </w:p>
          <w:p w:rsidR="00402CB4" w:rsidRDefault="005A46CC" w:rsidP="00402CB4">
            <w:pPr>
              <w:autoSpaceDE w:val="0"/>
              <w:autoSpaceDN w:val="0"/>
              <w:adjustRightInd w:val="0"/>
              <w:ind w:firstLine="346"/>
              <w:jc w:val="both"/>
              <w:rPr>
                <w:iCs/>
              </w:rPr>
            </w:pPr>
            <w:r>
              <w:rPr>
                <w:rFonts w:eastAsia="Calibri"/>
                <w:iCs/>
                <w:color w:val="000000"/>
              </w:rPr>
              <w:t xml:space="preserve"> </w:t>
            </w:r>
            <w:r w:rsidR="006A33BB">
              <w:rPr>
                <w:iCs/>
              </w:rPr>
              <w:t xml:space="preserve"> </w:t>
            </w:r>
          </w:p>
          <w:p w:rsidR="00402CB4" w:rsidRPr="001770C7" w:rsidRDefault="00402CB4" w:rsidP="00402CB4">
            <w:pPr>
              <w:autoSpaceDE w:val="0"/>
              <w:autoSpaceDN w:val="0"/>
              <w:adjustRightInd w:val="0"/>
              <w:ind w:firstLine="204"/>
              <w:jc w:val="both"/>
              <w:rPr>
                <w:rFonts w:eastAsia="Calibri"/>
                <w:iCs/>
              </w:rPr>
            </w:pPr>
            <w:r w:rsidRPr="001770C7">
              <w:rPr>
                <w:rFonts w:eastAsia="Calibri"/>
                <w:iCs/>
              </w:rPr>
              <w:t>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снижения цены, предложенный участником, с которым заключается договор по итогам проведенной Закупки.</w:t>
            </w:r>
          </w:p>
          <w:p w:rsidR="00D5284E" w:rsidRDefault="00B54AD8" w:rsidP="00402CB4">
            <w:pPr>
              <w:autoSpaceDE w:val="0"/>
              <w:autoSpaceDN w:val="0"/>
              <w:adjustRightInd w:val="0"/>
              <w:spacing w:before="120"/>
              <w:ind w:firstLine="204"/>
              <w:jc w:val="both"/>
              <w:rPr>
                <w:rFonts w:eastAsia="Calibri"/>
                <w:iCs/>
              </w:rPr>
            </w:pPr>
            <w:r w:rsidRPr="008C2585">
              <w:rPr>
                <w:rFonts w:eastAsia="Calibri"/>
                <w:iCs/>
              </w:rPr>
              <w:t xml:space="preserve">Цена </w:t>
            </w:r>
            <w:r>
              <w:rPr>
                <w:rFonts w:eastAsia="Calibri"/>
                <w:iCs/>
              </w:rPr>
              <w:t xml:space="preserve">за </w:t>
            </w:r>
            <w:r w:rsidRPr="008C2585">
              <w:rPr>
                <w:rFonts w:eastAsia="Calibri"/>
                <w:iCs/>
              </w:rPr>
              <w:t xml:space="preserve">1 (один) литр ГСМ по договору определяется путем произведения </w:t>
            </w:r>
            <w:r w:rsidRPr="008C2585">
              <w:rPr>
                <w:rFonts w:cs="Arial"/>
              </w:rPr>
              <w:t xml:space="preserve">официально действующей на дату поставки товара </w:t>
            </w:r>
            <w:r w:rsidRPr="008C2585">
              <w:rPr>
                <w:rFonts w:eastAsia="Calibri"/>
                <w:iCs/>
              </w:rPr>
              <w:t xml:space="preserve">цены </w:t>
            </w:r>
            <w:r w:rsidRPr="008C2585">
              <w:rPr>
                <w:rFonts w:cs="Arial"/>
              </w:rPr>
              <w:t xml:space="preserve">за </w:t>
            </w:r>
            <w:r w:rsidRPr="008C2585">
              <w:rPr>
                <w:rFonts w:eastAsia="Calibri"/>
                <w:iCs/>
              </w:rPr>
              <w:t>1 (один) литр ГСМ</w:t>
            </w:r>
            <w:r w:rsidRPr="008C2585">
              <w:rPr>
                <w:rFonts w:cs="Arial"/>
              </w:rPr>
              <w:t xml:space="preserve"> </w:t>
            </w:r>
            <w:r w:rsidRPr="008C2585">
              <w:rPr>
                <w:rFonts w:eastAsia="Calibri"/>
                <w:iCs/>
              </w:rPr>
              <w:t>на коэффициент снижения цены, предложенный участником, с которым заключается договор по итогам проведенной Закупки.</w:t>
            </w:r>
            <w:r w:rsidR="00D5284E" w:rsidRPr="008C2585">
              <w:rPr>
                <w:rFonts w:eastAsia="Calibri"/>
                <w:iCs/>
              </w:rPr>
              <w:t xml:space="preserve"> </w:t>
            </w:r>
          </w:p>
          <w:p w:rsidR="00D5284E" w:rsidRDefault="00D5284E" w:rsidP="00D5284E">
            <w:pPr>
              <w:autoSpaceDE w:val="0"/>
              <w:autoSpaceDN w:val="0"/>
              <w:adjustRightInd w:val="0"/>
              <w:ind w:firstLine="204"/>
              <w:jc w:val="both"/>
              <w:rPr>
                <w:rFonts w:eastAsia="Calibri"/>
                <w:iCs/>
              </w:rPr>
            </w:pPr>
            <w:r w:rsidRPr="008C2585">
              <w:rPr>
                <w:rFonts w:eastAsia="Calibri"/>
                <w:iCs/>
              </w:rPr>
              <w:t xml:space="preserve">Коэффициент снижения применяется единым ко всем </w:t>
            </w:r>
            <w:r w:rsidRPr="008C2585">
              <w:rPr>
                <w:rFonts w:cs="Arial"/>
              </w:rPr>
              <w:t>видам</w:t>
            </w:r>
            <w:r>
              <w:rPr>
                <w:rFonts w:cs="Arial"/>
              </w:rPr>
              <w:t xml:space="preserve"> ГСМ</w:t>
            </w:r>
            <w:r w:rsidRPr="00281E6A">
              <w:rPr>
                <w:rFonts w:cs="Arial"/>
              </w:rPr>
              <w:t>,</w:t>
            </w:r>
            <w:r>
              <w:rPr>
                <w:rFonts w:cs="Arial"/>
              </w:rPr>
              <w:t xml:space="preserve"> </w:t>
            </w:r>
            <w:r w:rsidR="007C5C26">
              <w:rPr>
                <w:rFonts w:cs="Arial"/>
              </w:rPr>
              <w:t>указанным в</w:t>
            </w:r>
            <w:r>
              <w:rPr>
                <w:rFonts w:cs="Arial"/>
              </w:rPr>
              <w:t xml:space="preserve"> </w:t>
            </w:r>
            <w:hyperlink w:anchor="_РАЗДЕЛ_IV._Техническое" w:history="1">
              <w:r>
                <w:rPr>
                  <w:rStyle w:val="a6"/>
                  <w:iCs/>
                </w:rPr>
                <w:t>разделе</w:t>
              </w:r>
              <w:r w:rsidRPr="0014006E">
                <w:rPr>
                  <w:rStyle w:val="a6"/>
                  <w:iCs/>
                </w:rPr>
                <w:t xml:space="preserve"> IV «Техническое задание»</w:t>
              </w:r>
            </w:hyperlink>
            <w:r w:rsidRPr="0069516D">
              <w:rPr>
                <w:rFonts w:eastAsia="Calibri"/>
                <w:iCs/>
              </w:rPr>
              <w:t xml:space="preserve"> и применяется к начальной (максимальной) цене договора.</w:t>
            </w:r>
            <w:r w:rsidRPr="001770C7">
              <w:rPr>
                <w:rFonts w:eastAsia="Calibri"/>
                <w:iCs/>
              </w:rPr>
              <w:t xml:space="preserve">          </w:t>
            </w:r>
          </w:p>
          <w:p w:rsidR="00D5284E" w:rsidRPr="001770C7" w:rsidRDefault="00D5284E" w:rsidP="00D5284E">
            <w:pPr>
              <w:autoSpaceDE w:val="0"/>
              <w:autoSpaceDN w:val="0"/>
              <w:adjustRightInd w:val="0"/>
              <w:ind w:firstLine="204"/>
              <w:jc w:val="both"/>
              <w:rPr>
                <w:rFonts w:eastAsia="Calibri"/>
                <w:iCs/>
              </w:rPr>
            </w:pPr>
            <w:r w:rsidRPr="001770C7">
              <w:rPr>
                <w:rFonts w:eastAsia="Calibri"/>
                <w:iCs/>
              </w:rPr>
              <w:t xml:space="preserve">       </w:t>
            </w:r>
          </w:p>
          <w:p w:rsidR="00D5284E" w:rsidRDefault="00B54AD8" w:rsidP="006A33BB">
            <w:pPr>
              <w:autoSpaceDE w:val="0"/>
              <w:autoSpaceDN w:val="0"/>
              <w:adjustRightInd w:val="0"/>
              <w:ind w:firstLine="204"/>
              <w:jc w:val="both"/>
              <w:rPr>
                <w:rFonts w:eastAsia="Calibri"/>
                <w:iCs/>
              </w:rPr>
            </w:pPr>
            <w:r w:rsidRPr="008C2585">
              <w:rPr>
                <w:rFonts w:eastAsia="Calibri"/>
                <w:iCs/>
              </w:rPr>
              <w:t>Коэффициент снижения не может быть больше 1(единиц</w:t>
            </w:r>
            <w:r w:rsidR="00D5284E">
              <w:rPr>
                <w:rFonts w:eastAsia="Calibri"/>
                <w:iCs/>
              </w:rPr>
              <w:t>ы</w:t>
            </w:r>
            <w:r w:rsidRPr="008C2585">
              <w:rPr>
                <w:rFonts w:eastAsia="Calibri"/>
                <w:iCs/>
              </w:rPr>
              <w:t xml:space="preserve">).  </w:t>
            </w:r>
            <w:r w:rsidRPr="001770C7">
              <w:rPr>
                <w:rFonts w:eastAsia="Calibri"/>
                <w:iCs/>
              </w:rPr>
              <w:t xml:space="preserve">       </w:t>
            </w:r>
          </w:p>
          <w:p w:rsidR="00B54AD8" w:rsidRPr="001770C7" w:rsidRDefault="00B54AD8" w:rsidP="006A33BB">
            <w:pPr>
              <w:autoSpaceDE w:val="0"/>
              <w:autoSpaceDN w:val="0"/>
              <w:adjustRightInd w:val="0"/>
              <w:ind w:firstLine="204"/>
              <w:jc w:val="both"/>
              <w:rPr>
                <w:rFonts w:eastAsia="Calibri"/>
                <w:iCs/>
              </w:rPr>
            </w:pPr>
            <w:r w:rsidRPr="001770C7">
              <w:rPr>
                <w:rFonts w:eastAsia="Calibri"/>
                <w:iCs/>
              </w:rPr>
              <w:t xml:space="preserve">          </w:t>
            </w:r>
          </w:p>
          <w:p w:rsidR="00341A9D" w:rsidRPr="00F21C79" w:rsidRDefault="00B54AD8" w:rsidP="007C5C26">
            <w:pPr>
              <w:autoSpaceDE w:val="0"/>
              <w:autoSpaceDN w:val="0"/>
              <w:adjustRightInd w:val="0"/>
              <w:ind w:firstLine="204"/>
              <w:jc w:val="both"/>
            </w:pPr>
            <w:r w:rsidRPr="0060778D">
              <w:rPr>
                <w:rFonts w:eastAsia="Calibri"/>
                <w:iCs/>
              </w:rPr>
              <w:t xml:space="preserve">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применение </w:t>
            </w:r>
            <w:r>
              <w:rPr>
                <w:rFonts w:eastAsia="Calibri"/>
                <w:iCs/>
              </w:rPr>
              <w:t xml:space="preserve">коэффициента снижения цены </w:t>
            </w:r>
            <w:r w:rsidRPr="00E24B0B">
              <w:rPr>
                <w:rFonts w:eastAsia="Calibri"/>
                <w:iCs/>
              </w:rPr>
              <w:t>на дату поставки товара</w:t>
            </w:r>
            <w:r w:rsidRPr="0060778D">
              <w:rPr>
                <w:rFonts w:eastAsia="Calibri"/>
                <w:iCs/>
              </w:rPr>
              <w:t>, предложенн</w:t>
            </w:r>
            <w:r>
              <w:rPr>
                <w:rFonts w:eastAsia="Calibri"/>
                <w:iCs/>
              </w:rPr>
              <w:t>ой</w:t>
            </w:r>
            <w:r w:rsidRPr="0060778D">
              <w:rPr>
                <w:rFonts w:eastAsia="Calibri"/>
                <w:iCs/>
              </w:rPr>
              <w:t xml:space="preserve"> таким Участником, не должно привести к превышению установленной предельной общей цены договора без НДС</w:t>
            </w:r>
            <w:r>
              <w:rPr>
                <w:rFonts w:eastAsia="Calibri"/>
                <w:iCs/>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1" w:name="_Ref378863846"/>
            <w:bookmarkStart w:id="22" w:name="форма15" w:colFirst="1" w:colLast="1"/>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pPr>
              <w:pStyle w:val="affd"/>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6F271C" w:rsidTr="009D25AB">
              <w:tc>
                <w:tcPr>
                  <w:tcW w:w="3572" w:type="dxa"/>
                  <w:shd w:val="clear" w:color="auto" w:fill="auto"/>
                </w:tcPr>
                <w:p w:rsidR="006F271C" w:rsidRPr="00561F9A" w:rsidRDefault="006F271C" w:rsidP="006F271C">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6F271C" w:rsidRPr="00561F9A" w:rsidRDefault="006F271C" w:rsidP="006F271C">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6F271C" w:rsidTr="009D25AB">
              <w:tc>
                <w:tcPr>
                  <w:tcW w:w="3572" w:type="dxa"/>
                  <w:shd w:val="clear" w:color="auto" w:fill="auto"/>
                </w:tcPr>
                <w:p w:rsidR="006F271C" w:rsidRPr="00561F9A" w:rsidRDefault="006F271C" w:rsidP="006F271C">
                  <w:pPr>
                    <w:ind w:firstLine="346"/>
                    <w:jc w:val="both"/>
                    <w:rPr>
                      <w:rFonts w:cs="Arial"/>
                      <w:color w:val="000000"/>
                    </w:rPr>
                  </w:pPr>
                  <w:r w:rsidRPr="00561F9A">
                    <w:rPr>
                      <w:rFonts w:cs="Arial"/>
                      <w:color w:val="000000"/>
                    </w:rPr>
                    <w:t xml:space="preserve">1. </w:t>
                  </w:r>
                  <w:r>
                    <w:rPr>
                      <w:rFonts w:cs="Arial"/>
                      <w:color w:val="000000"/>
                    </w:rPr>
                    <w:t>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Pr>
                      <w:rFonts w:cs="Arial"/>
                      <w:color w:val="000000"/>
                    </w:rPr>
                    <w:t>Открытого запроса котировок</w:t>
                  </w:r>
                </w:p>
              </w:tc>
              <w:tc>
                <w:tcPr>
                  <w:tcW w:w="3993" w:type="dxa"/>
                  <w:shd w:val="clear" w:color="auto" w:fill="auto"/>
                </w:tcPr>
                <w:p w:rsidR="006F271C" w:rsidRPr="00561F9A" w:rsidRDefault="006F271C" w:rsidP="006F271C">
                  <w:pPr>
                    <w:jc w:val="both"/>
                    <w:rPr>
                      <w:rFonts w:cs="Arial"/>
                      <w:b/>
                      <w:color w:val="000000"/>
                    </w:rPr>
                  </w:pPr>
                  <w:r w:rsidRPr="00E23B8A">
                    <w:rPr>
                      <w:b/>
                    </w:rPr>
                    <w:t>Специальных документов не требуется</w:t>
                  </w:r>
                </w:p>
              </w:tc>
            </w:tr>
            <w:tr w:rsidR="006F271C" w:rsidTr="009D25AB">
              <w:tc>
                <w:tcPr>
                  <w:tcW w:w="3572" w:type="dxa"/>
                  <w:shd w:val="clear" w:color="auto" w:fill="auto"/>
                </w:tcPr>
                <w:p w:rsidR="006F271C" w:rsidRPr="00561F9A" w:rsidRDefault="006F271C" w:rsidP="006F271C">
                  <w:pPr>
                    <w:ind w:firstLine="204"/>
                    <w:jc w:val="both"/>
                    <w:rPr>
                      <w:rFonts w:cs="Arial"/>
                      <w:color w:val="000000"/>
                    </w:rPr>
                  </w:pPr>
                  <w:r w:rsidRPr="00561F9A">
                    <w:rPr>
                      <w:rFonts w:cs="Arial"/>
                      <w:color w:val="000000"/>
                    </w:rPr>
                    <w:t xml:space="preserve">2. </w:t>
                  </w:r>
                  <w:proofErr w:type="spellStart"/>
                  <w:r>
                    <w:rPr>
                      <w:rFonts w:cs="Arial"/>
                      <w:color w:val="000000"/>
                    </w:rPr>
                    <w:t>Н</w:t>
                  </w:r>
                  <w:r w:rsidRPr="00561F9A">
                    <w:rPr>
                      <w:rFonts w:cs="Arial"/>
                      <w:color w:val="000000"/>
                    </w:rPr>
                    <w:t>епроведение</w:t>
                  </w:r>
                  <w:proofErr w:type="spellEnd"/>
                  <w:r w:rsidRPr="00561F9A">
                    <w:rPr>
                      <w:rFonts w:cs="Arial"/>
                      <w:color w:val="000000"/>
                    </w:rPr>
                    <w:t xml:space="preserve">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w:t>
                  </w:r>
                  <w:r w:rsidRPr="007643B9">
                    <w:rPr>
                      <w:rFonts w:cs="Arial"/>
                      <w:color w:val="000000"/>
                    </w:rPr>
                    <w:lastRenderedPageBreak/>
                    <w:t>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993" w:type="dxa"/>
                  <w:shd w:val="clear" w:color="auto" w:fill="auto"/>
                </w:tcPr>
                <w:p w:rsidR="006F271C" w:rsidRPr="00F84878" w:rsidRDefault="006F271C" w:rsidP="006F271C">
                  <w:pPr>
                    <w:jc w:val="both"/>
                    <w:rPr>
                      <w:rFonts w:cs="Arial"/>
                      <w:color w:val="000000"/>
                    </w:rPr>
                  </w:pPr>
                  <w:r>
                    <w:rPr>
                      <w:color w:val="000000"/>
                    </w:rPr>
                    <w:lastRenderedPageBreak/>
                    <w:t>Декларируется</w:t>
                  </w:r>
                  <w:r w:rsidRPr="00F84878">
                    <w:rPr>
                      <w:color w:val="000000"/>
                    </w:rPr>
                    <w:t xml:space="preserve"> Претендентом в тексте Заявки</w:t>
                  </w:r>
                </w:p>
              </w:tc>
            </w:tr>
            <w:tr w:rsidR="006F271C" w:rsidTr="009D25AB">
              <w:tc>
                <w:tcPr>
                  <w:tcW w:w="3572" w:type="dxa"/>
                  <w:shd w:val="clear" w:color="auto" w:fill="auto"/>
                </w:tcPr>
                <w:p w:rsidR="006F271C" w:rsidRPr="00561F9A" w:rsidRDefault="006F271C" w:rsidP="006F271C">
                  <w:pPr>
                    <w:ind w:firstLine="204"/>
                    <w:jc w:val="both"/>
                    <w:rPr>
                      <w:rFonts w:cs="Arial"/>
                      <w:color w:val="000000"/>
                    </w:rPr>
                  </w:pPr>
                  <w:r>
                    <w:rPr>
                      <w:rFonts w:cs="Arial"/>
                      <w:color w:val="000000"/>
                    </w:rPr>
                    <w:t>3.Н</w:t>
                  </w:r>
                  <w:r w:rsidRPr="00561F9A">
                    <w:rPr>
                      <w:rFonts w:cs="Arial"/>
                      <w:color w:val="000000"/>
                    </w:rPr>
                    <w:t>еприостановление</w:t>
                  </w:r>
                  <w:r>
                    <w:rPr>
                      <w:rFonts w:cs="Arial"/>
                      <w:color w:val="000000"/>
                    </w:rPr>
                    <w:t xml:space="preserve"> </w:t>
                  </w:r>
                  <w:r w:rsidRPr="00561F9A">
                    <w:rPr>
                      <w:rFonts w:cs="Arial"/>
                      <w:color w:val="000000"/>
                    </w:rPr>
                    <w:t xml:space="preserve">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Заявки</w:t>
                  </w:r>
                </w:p>
              </w:tc>
              <w:tc>
                <w:tcPr>
                  <w:tcW w:w="3993" w:type="dxa"/>
                  <w:shd w:val="clear" w:color="auto" w:fill="auto"/>
                </w:tcPr>
                <w:p w:rsidR="006F271C" w:rsidRPr="00F84878" w:rsidRDefault="006F271C" w:rsidP="006F271C">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6F271C" w:rsidRPr="00F84878" w:rsidTr="009D25AB">
              <w:tc>
                <w:tcPr>
                  <w:tcW w:w="3572" w:type="dxa"/>
                  <w:shd w:val="clear" w:color="auto" w:fill="auto"/>
                </w:tcPr>
                <w:p w:rsidR="006F271C" w:rsidRPr="00686C7E" w:rsidRDefault="006F271C" w:rsidP="006F271C">
                  <w:pPr>
                    <w:jc w:val="both"/>
                  </w:pPr>
                  <w:r w:rsidRPr="00686C7E">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3993" w:type="dxa"/>
                  <w:shd w:val="clear" w:color="auto" w:fill="auto"/>
                </w:tcPr>
                <w:p w:rsidR="006F271C" w:rsidRDefault="006F271C" w:rsidP="006F271C">
                  <w:r w:rsidRPr="00686C7E">
                    <w:t>Декларируется Претендентом в тексте Заявки</w:t>
                  </w:r>
                </w:p>
              </w:tc>
            </w:tr>
            <w:tr w:rsidR="006F271C" w:rsidRPr="00F84878" w:rsidTr="009D25AB">
              <w:tc>
                <w:tcPr>
                  <w:tcW w:w="3572" w:type="dxa"/>
                  <w:shd w:val="clear" w:color="auto" w:fill="auto"/>
                </w:tcPr>
                <w:p w:rsidR="006F271C" w:rsidRPr="00F84878" w:rsidRDefault="00912634" w:rsidP="00912634">
                  <w:pPr>
                    <w:ind w:firstLine="204"/>
                    <w:jc w:val="both"/>
                    <w:rPr>
                      <w:rFonts w:cs="Arial"/>
                      <w:color w:val="000000"/>
                    </w:rPr>
                  </w:pPr>
                  <w:r>
                    <w:rPr>
                      <w:rFonts w:cs="Arial"/>
                      <w:color w:val="000000"/>
                    </w:rPr>
                    <w:t>5</w:t>
                  </w:r>
                  <w:r w:rsidR="006F271C" w:rsidRPr="00F84878">
                    <w:rPr>
                      <w:rFonts w:cs="Arial"/>
                      <w:color w:val="000000"/>
                    </w:rPr>
                    <w:t xml:space="preserve">. </w:t>
                  </w:r>
                  <w:r w:rsidR="006F271C">
                    <w:rPr>
                      <w:rFonts w:cs="Arial"/>
                      <w:color w:val="000000"/>
                    </w:rPr>
                    <w:t>О</w:t>
                  </w:r>
                  <w:r w:rsidR="006F271C" w:rsidRPr="00F84878">
                    <w:rPr>
                      <w:rFonts w:cs="Arial"/>
                      <w:color w:val="000000"/>
                    </w:rPr>
                    <w:t xml:space="preserve">тсутствие </w:t>
                  </w:r>
                  <w:r w:rsidR="006F271C">
                    <w:rPr>
                      <w:rFonts w:cs="Arial"/>
                      <w:color w:val="000000"/>
                    </w:rPr>
                    <w:t>сведений об Участнике</w:t>
                  </w:r>
                  <w:r w:rsidR="006F271C" w:rsidRPr="00F84878">
                    <w:rPr>
                      <w:rFonts w:cs="Arial"/>
                      <w:color w:val="000000"/>
                    </w:rPr>
                    <w:t xml:space="preserve">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6F271C" w:rsidRPr="00F84878" w:rsidRDefault="006F271C" w:rsidP="006F271C">
                  <w:pPr>
                    <w:jc w:val="both"/>
                    <w:rPr>
                      <w:rFonts w:cs="Arial"/>
                      <w:color w:val="000000"/>
                    </w:rPr>
                  </w:pPr>
                  <w:r w:rsidRPr="00F84878">
                    <w:rPr>
                      <w:color w:val="000000"/>
                    </w:rPr>
                    <w:t>Декларируется Претендентом в тексте Заявки</w:t>
                  </w:r>
                </w:p>
              </w:tc>
            </w:tr>
            <w:tr w:rsidR="006F271C" w:rsidRPr="00F84878" w:rsidTr="009D25AB">
              <w:tc>
                <w:tcPr>
                  <w:tcW w:w="3572" w:type="dxa"/>
                  <w:shd w:val="clear" w:color="auto" w:fill="auto"/>
                </w:tcPr>
                <w:p w:rsidR="006F271C" w:rsidRPr="00F84878" w:rsidRDefault="00912634" w:rsidP="00912634">
                  <w:pPr>
                    <w:autoSpaceDE w:val="0"/>
                    <w:autoSpaceDN w:val="0"/>
                    <w:adjustRightInd w:val="0"/>
                    <w:ind w:firstLine="204"/>
                    <w:jc w:val="both"/>
                    <w:rPr>
                      <w:rFonts w:cs="Arial"/>
                      <w:color w:val="000000"/>
                    </w:rPr>
                  </w:pPr>
                  <w:r>
                    <w:rPr>
                      <w:rFonts w:cs="Arial"/>
                      <w:color w:val="000000"/>
                    </w:rPr>
                    <w:t>6</w:t>
                  </w:r>
                  <w:r w:rsidR="006F271C" w:rsidRPr="00F84878">
                    <w:rPr>
                      <w:rFonts w:cs="Arial"/>
                      <w:color w:val="000000"/>
                    </w:rPr>
                    <w:t xml:space="preserve">. </w:t>
                  </w:r>
                  <w:r w:rsidR="006F271C">
                    <w:rPr>
                      <w:rFonts w:cs="Arial"/>
                      <w:color w:val="000000"/>
                    </w:rPr>
                    <w:t>О</w:t>
                  </w:r>
                  <w:r w:rsidR="006F271C" w:rsidRPr="00F84878">
                    <w:rPr>
                      <w:rFonts w:cs="Arial"/>
                      <w:color w:val="000000"/>
                    </w:rPr>
                    <w:t>тсутствие сведений о</w:t>
                  </w:r>
                  <w:r w:rsidR="006F271C">
                    <w:rPr>
                      <w:rFonts w:cs="Arial"/>
                      <w:color w:val="000000"/>
                    </w:rPr>
                    <w:t>б Участнике</w:t>
                  </w:r>
                  <w:r w:rsidR="006F271C" w:rsidRPr="00F84878">
                    <w:rPr>
                      <w:rFonts w:cs="Arial"/>
                      <w:color w:val="000000"/>
                    </w:rPr>
                    <w:t xml:space="preserve"> закупки </w:t>
                  </w:r>
                  <w:r w:rsidR="006F271C" w:rsidRPr="00F84878">
                    <w:rPr>
                      <w:rFonts w:eastAsia="Calibri" w:cs="Arial"/>
                      <w:color w:val="000000"/>
                    </w:rPr>
                    <w:t>в реестре недобросовестных поставщиков, предусмо</w:t>
                  </w:r>
                  <w:r w:rsidR="006F271C">
                    <w:rPr>
                      <w:rFonts w:eastAsia="Calibri" w:cs="Arial"/>
                      <w:color w:val="000000"/>
                    </w:rPr>
                    <w:t xml:space="preserve">тренным Федеральным законом </w:t>
                  </w:r>
                  <w:r w:rsidR="006F271C" w:rsidRPr="00F84878">
                    <w:rPr>
                      <w:rFonts w:eastAsia="Calibri" w:cs="Arial"/>
                      <w:color w:val="000000"/>
                    </w:rPr>
                    <w:t>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6F271C" w:rsidRPr="00F84878" w:rsidRDefault="006F271C" w:rsidP="006F271C">
                  <w:pPr>
                    <w:jc w:val="both"/>
                    <w:rPr>
                      <w:rFonts w:cs="Arial"/>
                      <w:color w:val="000000"/>
                    </w:rPr>
                  </w:pPr>
                  <w:r w:rsidRPr="00F84878">
                    <w:rPr>
                      <w:color w:val="000000"/>
                    </w:rPr>
                    <w:t>Декларируется Претендентом в тексте Заявки</w:t>
                  </w:r>
                </w:p>
              </w:tc>
            </w:tr>
          </w:tbl>
          <w:p w:rsidR="006F271C" w:rsidRDefault="006F271C" w:rsidP="00E455A3">
            <w:pPr>
              <w:jc w:val="both"/>
              <w:rPr>
                <w:b/>
              </w:rPr>
            </w:pPr>
          </w:p>
          <w:p w:rsidR="00341A9D" w:rsidRPr="00F84878" w:rsidRDefault="00341A9D" w:rsidP="00E455A3">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895"/>
            </w:tblGrid>
            <w:tr w:rsidR="00341A9D" w:rsidRPr="00F84878" w:rsidTr="006F5D2B">
              <w:tc>
                <w:tcPr>
                  <w:tcW w:w="3675" w:type="dxa"/>
                  <w:shd w:val="clear" w:color="auto" w:fill="auto"/>
                </w:tcPr>
                <w:p w:rsidR="00341A9D" w:rsidRPr="00F84878" w:rsidRDefault="00341A9D" w:rsidP="00E455A3">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895" w:type="dxa"/>
                  <w:shd w:val="clear" w:color="auto" w:fill="auto"/>
                </w:tcPr>
                <w:p w:rsidR="00341A9D" w:rsidRPr="00F84878" w:rsidRDefault="00341A9D" w:rsidP="00E455A3">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5A46CC" w:rsidRPr="00F84878" w:rsidTr="006F5D2B">
              <w:tc>
                <w:tcPr>
                  <w:tcW w:w="3675" w:type="dxa"/>
                  <w:shd w:val="clear" w:color="auto" w:fill="auto"/>
                </w:tcPr>
                <w:p w:rsidR="005A46CC" w:rsidRPr="00540FB9" w:rsidRDefault="005A46CC" w:rsidP="005A46CC">
                  <w:pPr>
                    <w:pStyle w:val="Default"/>
                    <w:jc w:val="both"/>
                    <w:rPr>
                      <w:color w:val="auto"/>
                    </w:rPr>
                  </w:pPr>
                  <w:r w:rsidRPr="00540FB9">
                    <w:rPr>
                      <w:color w:val="auto"/>
                    </w:rPr>
                    <w:t>Наличие у Претендента на участие в Открытом запросе котировок                в собственности или на ином законном основании (</w:t>
                  </w:r>
                  <w:r w:rsidRPr="00540FB9">
                    <w:t>владение, пользование, договорные отношения и пр.</w:t>
                  </w:r>
                  <w:r w:rsidRPr="00540FB9">
                    <w:rPr>
                      <w:color w:val="auto"/>
                    </w:rPr>
                    <w:t xml:space="preserve">) </w:t>
                  </w:r>
                  <w:r w:rsidRPr="00540FB9">
                    <w:rPr>
                      <w:color w:val="auto"/>
                    </w:rPr>
                    <w:lastRenderedPageBreak/>
                    <w:t>м</w:t>
                  </w:r>
                  <w:r w:rsidRPr="00540FB9">
                    <w:t xml:space="preserve">инимально необходимого количества </w:t>
                  </w:r>
                  <w:r w:rsidRPr="00540FB9">
                    <w:rPr>
                      <w:color w:val="auto"/>
                    </w:rPr>
                    <w:t>автозаправочных станций (АЗС</w:t>
                  </w:r>
                  <w:proofErr w:type="gramStart"/>
                  <w:r w:rsidRPr="00540FB9">
                    <w:rPr>
                      <w:color w:val="auto"/>
                    </w:rPr>
                    <w:t>)</w:t>
                  </w:r>
                  <w:r w:rsidR="0094363B">
                    <w:rPr>
                      <w:color w:val="auto"/>
                    </w:rPr>
                    <w:t>,</w:t>
                  </w:r>
                  <w:r w:rsidRPr="00540FB9">
                    <w:rPr>
                      <w:color w:val="auto"/>
                    </w:rPr>
                    <w:t xml:space="preserve"> </w:t>
                  </w:r>
                  <w:r w:rsidRPr="00540FB9">
                    <w:t xml:space="preserve"> указанных</w:t>
                  </w:r>
                  <w:proofErr w:type="gramEnd"/>
                  <w:r w:rsidRPr="00540FB9">
                    <w:t xml:space="preserve"> в </w:t>
                  </w:r>
                  <w:hyperlink w:anchor="_РАЗДЕЛ_IV._Техническое" w:history="1">
                    <w:r w:rsidRPr="00540FB9">
                      <w:rPr>
                        <w:rStyle w:val="a6"/>
                        <w:iCs/>
                        <w:color w:val="auto"/>
                      </w:rPr>
                      <w:t>разделе IV «Техническое задание»</w:t>
                    </w:r>
                  </w:hyperlink>
                  <w:r w:rsidRPr="00540FB9">
                    <w:rPr>
                      <w:bCs/>
                    </w:rPr>
                    <w:t xml:space="preserve"> </w:t>
                  </w:r>
                </w:p>
              </w:tc>
              <w:tc>
                <w:tcPr>
                  <w:tcW w:w="3895" w:type="dxa"/>
                  <w:shd w:val="clear" w:color="auto" w:fill="auto"/>
                </w:tcPr>
                <w:p w:rsidR="005A46CC" w:rsidRPr="00540FB9" w:rsidRDefault="005A46CC" w:rsidP="005A46CC">
                  <w:pPr>
                    <w:pStyle w:val="Default"/>
                    <w:numPr>
                      <w:ilvl w:val="0"/>
                      <w:numId w:val="40"/>
                    </w:numPr>
                    <w:tabs>
                      <w:tab w:val="left" w:pos="385"/>
                      <w:tab w:val="left" w:pos="779"/>
                    </w:tabs>
                    <w:ind w:left="73" w:firstLine="0"/>
                    <w:jc w:val="both"/>
                    <w:rPr>
                      <w:rFonts w:cs="Arial"/>
                      <w:b/>
                      <w:color w:val="auto"/>
                      <w:lang w:eastAsia="ru-RU"/>
                    </w:rPr>
                  </w:pPr>
                  <w:r w:rsidRPr="00540FB9">
                    <w:lastRenderedPageBreak/>
                    <w:t>Перечень АЗС</w:t>
                  </w:r>
                  <w:r w:rsidRPr="00540FB9">
                    <w:rPr>
                      <w:rFonts w:cs="Arial"/>
                      <w:color w:val="auto"/>
                    </w:rPr>
                    <w:t xml:space="preserve">, </w:t>
                  </w:r>
                  <w:r w:rsidR="005005BA" w:rsidRPr="00540FB9">
                    <w:rPr>
                      <w:rFonts w:cs="Arial"/>
                      <w:color w:val="auto"/>
                    </w:rPr>
                    <w:t xml:space="preserve">подтверждающий </w:t>
                  </w:r>
                  <w:r w:rsidR="005005BA" w:rsidRPr="00540FB9">
                    <w:rPr>
                      <w:color w:val="auto"/>
                    </w:rPr>
                    <w:t>наличие</w:t>
                  </w:r>
                  <w:r w:rsidRPr="00540FB9">
                    <w:rPr>
                      <w:color w:val="auto"/>
                    </w:rPr>
                    <w:t xml:space="preserve"> у</w:t>
                  </w:r>
                </w:p>
                <w:p w:rsidR="005A46CC" w:rsidRPr="00540FB9" w:rsidRDefault="005A46CC" w:rsidP="005A46CC">
                  <w:pPr>
                    <w:pStyle w:val="Default"/>
                    <w:tabs>
                      <w:tab w:val="left" w:pos="385"/>
                    </w:tabs>
                    <w:ind w:left="73"/>
                    <w:jc w:val="both"/>
                    <w:rPr>
                      <w:color w:val="auto"/>
                    </w:rPr>
                  </w:pPr>
                  <w:r w:rsidRPr="00540FB9">
                    <w:rPr>
                      <w:color w:val="auto"/>
                    </w:rPr>
                    <w:t xml:space="preserve"> Претендента на участие в Открытом запросе котировок в собственности или на ином законном основании (</w:t>
                  </w:r>
                  <w:r w:rsidRPr="00540FB9">
                    <w:t xml:space="preserve">владение, </w:t>
                  </w:r>
                  <w:r w:rsidRPr="00540FB9">
                    <w:lastRenderedPageBreak/>
                    <w:t>пользование, договорные отношения и пр.</w:t>
                  </w:r>
                  <w:r w:rsidRPr="00540FB9">
                    <w:rPr>
                      <w:color w:val="auto"/>
                    </w:rPr>
                    <w:t>) м</w:t>
                  </w:r>
                  <w:r w:rsidRPr="00540FB9">
                    <w:t xml:space="preserve">инимально необходимого количества </w:t>
                  </w:r>
                  <w:r w:rsidRPr="00540FB9">
                    <w:rPr>
                      <w:color w:val="auto"/>
                    </w:rPr>
                    <w:t>автозаправочных станций (АЗС)</w:t>
                  </w:r>
                </w:p>
                <w:p w:rsidR="005A46CC" w:rsidRPr="00540FB9" w:rsidRDefault="005A46CC" w:rsidP="005A46CC">
                  <w:pPr>
                    <w:tabs>
                      <w:tab w:val="left" w:pos="385"/>
                    </w:tabs>
                    <w:ind w:left="73"/>
                    <w:jc w:val="both"/>
                  </w:pPr>
                  <w:r w:rsidRPr="00540FB9">
                    <w:t xml:space="preserve">в населенных пунктах, указанных в </w:t>
                  </w:r>
                  <w:hyperlink w:anchor="_РАЗДЕЛ_IV._Техническое" w:history="1">
                    <w:r w:rsidRPr="00540FB9">
                      <w:rPr>
                        <w:rStyle w:val="a6"/>
                        <w:iCs/>
                        <w:color w:val="auto"/>
                      </w:rPr>
                      <w:t>разделе IV «Техническое задание»</w:t>
                    </w:r>
                  </w:hyperlink>
                  <w:r w:rsidRPr="00540FB9">
                    <w:rPr>
                      <w:bCs/>
                    </w:rPr>
                    <w:t xml:space="preserve"> (данная информация предоставляется в составе Технико-коммерческого предложения </w:t>
                  </w:r>
                  <w:r w:rsidRPr="00540FB9">
                    <w:t xml:space="preserve">в соответствии с </w:t>
                  </w:r>
                  <w:hyperlink w:anchor="_Форма_3_ТЕХНИКО-КОММЕРЧЕСКОЕ" w:history="1">
                    <w:r w:rsidRPr="00540FB9">
                      <w:rPr>
                        <w:rStyle w:val="a6"/>
                      </w:rPr>
                      <w:t>формой 3</w:t>
                    </w:r>
                  </w:hyperlink>
                  <w:r w:rsidRPr="00540FB9">
                    <w:t xml:space="preserve"> </w:t>
                  </w:r>
                  <w:hyperlink w:anchor="_РАЗДЕЛ_III._ФОРМЫ" w:history="1">
                    <w:r w:rsidRPr="00540FB9">
                      <w:rPr>
                        <w:rStyle w:val="a6"/>
                      </w:rPr>
                      <w:t xml:space="preserve">раздела </w:t>
                    </w:r>
                    <w:r w:rsidRPr="00540FB9">
                      <w:rPr>
                        <w:rStyle w:val="a6"/>
                        <w:lang w:val="en-US"/>
                      </w:rPr>
                      <w:t>III</w:t>
                    </w:r>
                    <w:r w:rsidRPr="00540FB9">
                      <w:rPr>
                        <w:rStyle w:val="a6"/>
                      </w:rPr>
                      <w:t xml:space="preserve"> «ФОРМЫ ДЛЯ ЗАПОЛНЕНИЯ ПРЕТЕНДЕНТАМИ»</w:t>
                    </w:r>
                  </w:hyperlink>
                  <w:r>
                    <w:rPr>
                      <w:rStyle w:val="a6"/>
                    </w:rPr>
                    <w:t>).</w:t>
                  </w:r>
                </w:p>
                <w:p w:rsidR="005A46CC" w:rsidRPr="00540FB9" w:rsidRDefault="005A46CC" w:rsidP="005A46CC">
                  <w:pPr>
                    <w:tabs>
                      <w:tab w:val="left" w:pos="385"/>
                    </w:tabs>
                    <w:jc w:val="both"/>
                  </w:pPr>
                </w:p>
                <w:p w:rsidR="005A46CC" w:rsidRPr="00540FB9" w:rsidRDefault="005A46CC" w:rsidP="005A46CC">
                  <w:pPr>
                    <w:tabs>
                      <w:tab w:val="left" w:pos="386"/>
                    </w:tabs>
                    <w:jc w:val="both"/>
                    <w:rPr>
                      <w:rFonts w:cs="Arial"/>
                      <w:b/>
                    </w:rPr>
                  </w:pPr>
                </w:p>
              </w:tc>
            </w:tr>
          </w:tbl>
          <w:p w:rsidR="00341A9D" w:rsidRPr="00F907C9" w:rsidRDefault="00341A9D" w:rsidP="0068752E">
            <w:pPr>
              <w:ind w:firstLine="567"/>
              <w:jc w:val="both"/>
              <w:rPr>
                <w:lang w:val="x-none"/>
              </w:rPr>
            </w:pPr>
            <w:r w:rsidRPr="00B657F2">
              <w:rPr>
                <w:rFonts w:cs="Arial"/>
                <w:color w:val="000000"/>
              </w:rPr>
              <w:lastRenderedPageBreak/>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0068752E">
              <w:rPr>
                <w:rFonts w:cs="Arial"/>
                <w:color w:val="000000"/>
              </w:rPr>
              <w:t>16</w:t>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3" w:name="_Ref378109129"/>
            <w:bookmarkEnd w:id="22"/>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24" w:name="форма16"/>
            <w:bookmarkEnd w:id="23"/>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bookmarkEnd w:id="24"/>
          </w:p>
        </w:tc>
        <w:tc>
          <w:tcPr>
            <w:tcW w:w="7796" w:type="dxa"/>
            <w:tcBorders>
              <w:top w:val="single" w:sz="4" w:space="0" w:color="auto"/>
              <w:left w:val="single" w:sz="4" w:space="0" w:color="auto"/>
              <w:bottom w:val="single" w:sz="4" w:space="0" w:color="auto"/>
              <w:right w:val="single" w:sz="4" w:space="0" w:color="auto"/>
            </w:tcBorders>
          </w:tcPr>
          <w:p w:rsidR="00D5284E" w:rsidRPr="00724513" w:rsidRDefault="00D5284E" w:rsidP="00D5284E">
            <w:pPr>
              <w:pStyle w:val="rvps9"/>
              <w:ind w:firstLine="459"/>
            </w:pPr>
            <w:r w:rsidRPr="00724513">
              <w:t>Победителем Открытого запроса котировок будет признан Участник, который предложил наиболее низкую цену договора</w:t>
            </w:r>
            <w:r>
              <w:t xml:space="preserve"> с учетом коэффициента снижения цены.</w:t>
            </w:r>
            <w:r w:rsidRPr="00724513">
              <w:t xml:space="preserve"> </w:t>
            </w:r>
          </w:p>
          <w:p w:rsidR="00D5284E" w:rsidRPr="00724513" w:rsidRDefault="00D5284E" w:rsidP="00D5284E">
            <w:pPr>
              <w:ind w:firstLine="459"/>
              <w:jc w:val="both"/>
            </w:pPr>
            <w:r w:rsidRPr="00724513">
              <w:t xml:space="preserve">Определение цены договора для целей оценки и сопоставления заявок осуществляется путём применения к начальной (максимальной) цене договора коэффициента снижения цены, предложенных Участниками (коэффициент снижения цены выражается в виде десятичной дроби (например, «0,98» или «0,9» и т.п.). </w:t>
            </w:r>
          </w:p>
          <w:p w:rsidR="00D5284E" w:rsidRPr="00724513" w:rsidRDefault="00D5284E" w:rsidP="00D5284E">
            <w:pPr>
              <w:pStyle w:val="rvps9"/>
              <w:ind w:firstLine="459"/>
            </w:pPr>
            <w:r w:rsidRPr="00724513">
              <w:t>При его использовании, если иное не следует из Документации, цена договора определяется путём произведения начальной (максимальной) цены договора, указанной в Документации, на коэффициент снижения, предложенный участником.</w:t>
            </w:r>
          </w:p>
          <w:p w:rsidR="00D5284E" w:rsidRDefault="005A46CC" w:rsidP="00D5284E">
            <w:pPr>
              <w:pStyle w:val="rvps9"/>
              <w:ind w:firstLine="488"/>
            </w:pPr>
            <w:r w:rsidRPr="0046155A">
              <w:t xml:space="preserve"> </w:t>
            </w:r>
            <w:r w:rsidR="00D5284E">
              <w:t>На основании результатов оценки и сопоставления Заявок каждой Заявке присваивается порядковый номер по мере уменьшения степени выгодности ценового предложения участника. Первый номер присваивается Заявке, содержащей наименьшую цену договора.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5005BA" w:rsidRPr="0046155A" w:rsidRDefault="005005BA" w:rsidP="005A46CC">
            <w:pPr>
              <w:ind w:firstLine="459"/>
              <w:jc w:val="both"/>
            </w:pPr>
          </w:p>
          <w:p w:rsidR="000C1B90" w:rsidRDefault="000C1B90" w:rsidP="000C1B90">
            <w:pPr>
              <w:pStyle w:val="rvps9"/>
              <w:ind w:firstLine="459"/>
            </w:pPr>
            <w: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w:t>
            </w:r>
            <w:r w:rsidR="006A33BB">
              <w:t>том договор заключается по цене</w:t>
            </w:r>
            <w:r>
              <w:t>, предложенной участником в заявке на участие в закупке.</w:t>
            </w:r>
          </w:p>
          <w:p w:rsidR="00C575AF" w:rsidRPr="00C25CA1" w:rsidRDefault="000C1B90" w:rsidP="000C1B90">
            <w:pPr>
              <w:pStyle w:val="rvps9"/>
              <w:ind w:firstLine="459"/>
            </w:pPr>
            <w:r>
              <w:t>Данный расчет применяется с учетом п.3 настоящей документации.</w:t>
            </w:r>
          </w:p>
        </w:tc>
      </w:tr>
      <w:tr w:rsidR="00341A9D" w:rsidRPr="005C24A0" w:rsidTr="00E455A3">
        <w:trPr>
          <w:trHeight w:val="1503"/>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Место, условия и сроки (периоды)</w:t>
            </w:r>
            <w:r w:rsidRPr="005C24A0">
              <w:t xml:space="preserve">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9B5C08" w:rsidRPr="00F84878" w:rsidRDefault="009B5C08" w:rsidP="009B5C08">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w:t>
            </w:r>
            <w:r w:rsidRPr="006F5D2B">
              <w:rPr>
                <w:iCs/>
              </w:rPr>
              <w:t xml:space="preserve">соответствии с проектом договора                       </w:t>
            </w:r>
            <w:proofErr w:type="gramStart"/>
            <w:r w:rsidRPr="006F5D2B">
              <w:rPr>
                <w:iCs/>
              </w:rPr>
              <w:t xml:space="preserve">   (</w:t>
            </w:r>
            <w:proofErr w:type="gramEnd"/>
            <w:r w:rsidR="00103825">
              <w:fldChar w:fldCharType="begin"/>
            </w:r>
            <w:r w:rsidR="00103825">
              <w:instrText xml:space="preserve"> HYPERLINK \l "_РАЗДЕЛ_V._Проект" </w:instrText>
            </w:r>
            <w:r w:rsidR="00103825">
              <w:fldChar w:fldCharType="separate"/>
            </w:r>
            <w:r w:rsidRPr="006F5D2B">
              <w:rPr>
                <w:rStyle w:val="a6"/>
                <w:iCs/>
              </w:rPr>
              <w:t xml:space="preserve">в разделе </w:t>
            </w:r>
            <w:r w:rsidRPr="006F5D2B">
              <w:rPr>
                <w:rStyle w:val="a6"/>
                <w:iCs/>
                <w:lang w:val="en-US"/>
              </w:rPr>
              <w:t>V</w:t>
            </w:r>
            <w:r w:rsidRPr="006F5D2B">
              <w:rPr>
                <w:rStyle w:val="a6"/>
                <w:iCs/>
              </w:rPr>
              <w:t xml:space="preserve"> «Проект договора»</w:t>
            </w:r>
            <w:r w:rsidR="00103825">
              <w:rPr>
                <w:rStyle w:val="a6"/>
                <w:iCs/>
              </w:rPr>
              <w:fldChar w:fldCharType="end"/>
            </w:r>
            <w:r w:rsidRPr="006F5D2B">
              <w:rPr>
                <w:iCs/>
              </w:rPr>
              <w:t xml:space="preserve">) и Техническим заданием                                         (в </w:t>
            </w:r>
            <w:hyperlink w:anchor="_РАЗДЕЛ_IV._Техническое" w:history="1">
              <w:r w:rsidRPr="006F5D2B">
                <w:rPr>
                  <w:rStyle w:val="a6"/>
                  <w:iCs/>
                </w:rPr>
                <w:t>разделе IV «Техническое задание»</w:t>
              </w:r>
            </w:hyperlink>
            <w:r w:rsidRPr="006F5D2B">
              <w:rPr>
                <w:iCs/>
                <w:color w:val="auto"/>
              </w:rPr>
              <w:t xml:space="preserve">) </w:t>
            </w:r>
            <w:r w:rsidRPr="006F5D2B">
              <w:rPr>
                <w:iCs/>
              </w:rPr>
              <w:t>Документации о закупке</w:t>
            </w:r>
            <w:r>
              <w:rPr>
                <w:iCs/>
              </w:rPr>
              <w:t>.</w:t>
            </w:r>
          </w:p>
          <w:p w:rsidR="00341A9D" w:rsidRPr="00F84878" w:rsidRDefault="00341A9D" w:rsidP="00E455A3">
            <w:pPr>
              <w:pStyle w:val="Default"/>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5"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26" w:name="форма18"/>
            <w:bookmarkEnd w:id="25"/>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bookmarkEnd w:id="26"/>
          </w:p>
        </w:tc>
        <w:tc>
          <w:tcPr>
            <w:tcW w:w="7796" w:type="dxa"/>
            <w:tcBorders>
              <w:top w:val="single" w:sz="4" w:space="0" w:color="auto"/>
              <w:left w:val="single" w:sz="4" w:space="0" w:color="auto"/>
              <w:bottom w:val="single" w:sz="4" w:space="0" w:color="auto"/>
              <w:right w:val="single" w:sz="4" w:space="0" w:color="auto"/>
            </w:tcBorders>
          </w:tcPr>
          <w:p w:rsidR="00341A9D" w:rsidRDefault="009B5C08" w:rsidP="00E455A3">
            <w:pPr>
              <w:jc w:val="both"/>
              <w:rPr>
                <w:i/>
                <w:color w:val="FF0000"/>
              </w:rPr>
            </w:pPr>
            <w:r>
              <w:t>Н</w:t>
            </w:r>
            <w:r w:rsidR="00341A9D">
              <w:t>е т</w:t>
            </w:r>
            <w:r w:rsidR="00341A9D" w:rsidRPr="00B609B0">
              <w:t>ребует</w:t>
            </w:r>
            <w:r w:rsidR="00341A9D">
              <w:t>с</w:t>
            </w:r>
            <w:r w:rsidR="00341A9D" w:rsidRPr="00B609B0">
              <w:t>я</w:t>
            </w:r>
            <w:r w:rsidR="00341A9D">
              <w:t xml:space="preserve"> </w:t>
            </w:r>
          </w:p>
          <w:p w:rsidR="00341A9D" w:rsidRPr="00DD4A14" w:rsidRDefault="00341A9D" w:rsidP="00E455A3">
            <w:pPr>
              <w:jc w:val="both"/>
              <w:rPr>
                <w:i/>
                <w:sz w:val="10"/>
                <w:szCs w:val="10"/>
              </w:rPr>
            </w:pPr>
          </w:p>
          <w:p w:rsidR="00341A9D" w:rsidRDefault="00341A9D" w:rsidP="00E455A3">
            <w:pPr>
              <w:spacing w:line="23" w:lineRule="atLeast"/>
              <w:ind w:firstLine="317"/>
              <w:jc w:val="both"/>
            </w:pPr>
            <w:r>
              <w:t xml:space="preserve"> </w:t>
            </w:r>
          </w:p>
          <w:p w:rsidR="00341A9D" w:rsidRPr="005C24A0" w:rsidRDefault="00341A9D" w:rsidP="00E455A3">
            <w:pPr>
              <w:pStyle w:val="af0"/>
              <w:spacing w:before="0" w:beforeAutospacing="0" w:after="0" w:afterAutospacing="0"/>
              <w:ind w:left="317"/>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7"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B609B0" w:rsidRDefault="00341A9D" w:rsidP="00E455A3">
            <w:bookmarkStart w:id="28" w:name="форма19"/>
            <w:bookmarkEnd w:id="27"/>
            <w:r w:rsidRPr="00B609B0">
              <w:t>Обеспечение исполнения договора, размер</w:t>
            </w:r>
            <w:r>
              <w:t>, срок</w:t>
            </w:r>
            <w:r w:rsidRPr="00B609B0">
              <w:t xml:space="preserve"> и порядок </w:t>
            </w:r>
            <w:r>
              <w:t xml:space="preserve">его </w:t>
            </w:r>
            <w:r w:rsidRPr="00B609B0">
              <w:t>предоставления</w:t>
            </w:r>
            <w:bookmarkEnd w:id="28"/>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9B5C08">
            <w:pPr>
              <w:jc w:val="both"/>
            </w:pPr>
            <w:r>
              <w:t>Не т</w:t>
            </w:r>
            <w:r w:rsidRPr="00B609B0">
              <w:t>ребует</w:t>
            </w:r>
            <w:r>
              <w:t>с</w:t>
            </w:r>
            <w:r w:rsidRPr="00B609B0">
              <w:t>я</w:t>
            </w:r>
            <w:r>
              <w:t xml:space="preserve"> </w:t>
            </w:r>
          </w:p>
          <w:p w:rsidR="00341A9D" w:rsidRPr="001841A3" w:rsidRDefault="00341A9D" w:rsidP="00E455A3">
            <w:pPr>
              <w:spacing w:line="23" w:lineRule="atLeast"/>
              <w:jc w:val="both"/>
              <w:rPr>
                <w:sz w:val="10"/>
                <w:szCs w:val="10"/>
              </w:rPr>
            </w:pPr>
          </w:p>
          <w:p w:rsidR="00341A9D" w:rsidRPr="00B609B0" w:rsidRDefault="00341A9D" w:rsidP="00E455A3">
            <w:pPr>
              <w:pStyle w:val="rvps9"/>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14"/>
            </w:pPr>
            <w:r w:rsidRPr="005C24A0">
              <w:t>Русский</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29" w:name="_Ref378865603"/>
          </w:p>
        </w:tc>
        <w:bookmarkEnd w:id="29"/>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Валюта </w:t>
            </w:r>
            <w:r>
              <w:t>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317"/>
              <w:jc w:val="both"/>
            </w:pPr>
            <w:r w:rsidRPr="005C24A0">
              <w:t>Российский рубль</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323"/>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w:t>
            </w:r>
            <w:r>
              <w:t>указанной в Заявке цены договора (договоров), содержащейся в Заявке.</w:t>
            </w:r>
          </w:p>
          <w:p w:rsidR="00341A9D" w:rsidRDefault="00341A9D" w:rsidP="00E455A3">
            <w:pPr>
              <w:pStyle w:val="rvps9"/>
              <w:ind w:firstLine="459"/>
            </w:pPr>
            <w: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341A9D" w:rsidRDefault="00341A9D" w:rsidP="00E455A3">
            <w:pPr>
              <w:pStyle w:val="rvps9"/>
              <w:ind w:firstLine="459"/>
            </w:pPr>
            <w: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341A9D" w:rsidRDefault="00341A9D" w:rsidP="00E455A3">
            <w:pPr>
              <w:pStyle w:val="rvps9"/>
              <w:ind w:firstLine="459"/>
            </w:pPr>
            <w: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341A9D" w:rsidRDefault="00341A9D" w:rsidP="00E455A3">
            <w:pPr>
              <w:pStyle w:val="rvps9"/>
              <w:ind w:firstLine="459"/>
            </w:pPr>
            <w: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341A9D" w:rsidRDefault="00341A9D" w:rsidP="00E455A3">
            <w:pPr>
              <w:pStyle w:val="rvps9"/>
              <w:ind w:firstLine="459"/>
            </w:pPr>
            <w:r>
              <w:t>Переторжка проводится путем снижения цены договора без НДС предложенной Участником закупки в своей заявке на величину «Шага переторжки».</w:t>
            </w:r>
          </w:p>
          <w:p w:rsidR="00341A9D" w:rsidRDefault="00341A9D" w:rsidP="00E455A3">
            <w:pPr>
              <w:pStyle w:val="rvps9"/>
              <w:ind w:firstLine="459"/>
            </w:pPr>
            <w: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341A9D" w:rsidRDefault="00341A9D" w:rsidP="00E455A3">
            <w:pPr>
              <w:pStyle w:val="rvps9"/>
              <w:ind w:firstLine="459"/>
            </w:pPr>
            <w:r>
              <w:lastRenderedPageBreak/>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341A9D" w:rsidRDefault="00341A9D" w:rsidP="00E455A3">
            <w:pPr>
              <w:pStyle w:val="rvps9"/>
              <w:ind w:firstLine="459"/>
            </w:pPr>
            <w:r>
              <w:t xml:space="preserve">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 </w:t>
            </w:r>
          </w:p>
          <w:p w:rsidR="00341A9D" w:rsidRDefault="00341A9D" w:rsidP="00E455A3">
            <w:pPr>
              <w:pStyle w:val="rvps9"/>
              <w:ind w:firstLine="459"/>
            </w:pPr>
            <w: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341A9D" w:rsidRDefault="00341A9D" w:rsidP="00E455A3">
            <w:pPr>
              <w:pStyle w:val="rvps9"/>
              <w:ind w:firstLine="459"/>
            </w:pPr>
            <w: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341A9D" w:rsidRDefault="00341A9D" w:rsidP="00E455A3">
            <w:pPr>
              <w:pStyle w:val="rvps9"/>
              <w:ind w:firstLine="459"/>
            </w:pPr>
            <w:r>
              <w:t>5. В случаях, когда Открытый запрос котировок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341A9D" w:rsidRPr="00B12588" w:rsidRDefault="00341A9D" w:rsidP="00E455A3">
            <w:pPr>
              <w:pStyle w:val="rvps9"/>
            </w:pPr>
            <w:r>
              <w:t>6. Переторжка по решению Закупочной комиссии может проводиться многократно.</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D165D9">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59"/>
              <w:jc w:val="both"/>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 xml:space="preserve">ию в любое время, но не позднее даты окончания подачи </w:t>
            </w:r>
            <w:r>
              <w:t>Заявок</w:t>
            </w:r>
            <w:r w:rsidRPr="00F8597C">
              <w:t xml:space="preserve">. </w:t>
            </w:r>
          </w:p>
          <w:p w:rsidR="00341A9D" w:rsidRDefault="00341A9D" w:rsidP="00E455A3">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w:t>
            </w:r>
            <w:r>
              <w:t>в ЕИС, на ЭТП, а также официальном сайте ПАО «</w:t>
            </w:r>
            <w:r w:rsidR="009831A8">
              <w:t>Башинформсвязь</w:t>
            </w:r>
            <w:r>
              <w:t>»</w:t>
            </w:r>
            <w:r w:rsidRPr="006214DF">
              <w:t xml:space="preserve"> </w:t>
            </w:r>
            <w:r w:rsidRPr="002536B6">
              <w:t>не позднее</w:t>
            </w:r>
            <w:r>
              <w:t>,</w:t>
            </w:r>
            <w:r w:rsidRPr="002536B6">
              <w:t xml:space="preserve"> чем в течение</w:t>
            </w:r>
            <w:r>
              <w:t xml:space="preserve"> </w:t>
            </w:r>
            <w:r w:rsidRPr="002536B6">
              <w:t>3 (трёх) дней со дня принятия решения о внесении изменений.</w:t>
            </w:r>
          </w:p>
          <w:p w:rsidR="00341A9D" w:rsidRPr="00F8597C" w:rsidRDefault="00341A9D" w:rsidP="00E455A3">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341A9D" w:rsidRPr="000E266F" w:rsidRDefault="00341A9D" w:rsidP="00E455A3">
            <w:pPr>
              <w:pStyle w:val="rvps9"/>
              <w:ind w:firstLine="459"/>
            </w:pPr>
            <w:r>
              <w:t>Заказчик</w:t>
            </w:r>
            <w:r w:rsidRPr="00F8597C">
              <w:t xml:space="preserve"> вправе принять решение о продлении срока окончания подачи </w:t>
            </w:r>
            <w:r>
              <w:t>Заявок</w:t>
            </w:r>
            <w:r w:rsidRPr="00F8597C">
              <w:t xml:space="preserve"> в любое время </w:t>
            </w:r>
            <w:r>
              <w:t>до даты истечения такого срока.</w:t>
            </w:r>
          </w:p>
          <w:p w:rsidR="00341A9D" w:rsidRPr="005C24A0" w:rsidRDefault="00341A9D" w:rsidP="00E455A3">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подачи</w:t>
            </w:r>
            <w:r w:rsidRPr="00B03159">
              <w:t xml:space="preserve"> Заявок, срок </w:t>
            </w:r>
            <w:r>
              <w:t>подачи</w:t>
            </w:r>
            <w:r w:rsidRPr="00B03159">
              <w:t xml:space="preserve"> Заявок должен быть продлён так, чтобы со дня размещения </w:t>
            </w:r>
            <w:r>
              <w:t>в ЕИС</w:t>
            </w:r>
            <w:r w:rsidRPr="00B03159">
              <w:t xml:space="preserve"> внесённых в Извещение о закупке, Документацию о закупке изменений до даты окончания срока </w:t>
            </w:r>
            <w:r>
              <w:t>подачи</w:t>
            </w:r>
            <w:r w:rsidRPr="00B03159">
              <w:t xml:space="preserve"> Заявок срок составлял не менее чем </w:t>
            </w:r>
            <w:r w:rsidRPr="00D00588">
              <w:t>5</w:t>
            </w:r>
            <w:r w:rsidRPr="00B03159">
              <w:t xml:space="preserve"> (</w:t>
            </w:r>
            <w:r>
              <w:t>пять</w:t>
            </w:r>
            <w:r w:rsidRPr="00B03159">
              <w:t>)</w:t>
            </w:r>
            <w:r>
              <w:t xml:space="preserve"> рабочих</w:t>
            </w:r>
            <w:r w:rsidRPr="00B03159">
              <w:t xml:space="preserve"> </w:t>
            </w:r>
            <w:r>
              <w:t>дней</w:t>
            </w:r>
            <w:r w:rsidRPr="00B03159">
              <w:t>.</w:t>
            </w:r>
          </w:p>
        </w:tc>
      </w:tr>
    </w:tbl>
    <w:p w:rsidR="00341A9D" w:rsidRPr="001016E8" w:rsidRDefault="00341A9D" w:rsidP="00341A9D">
      <w:pPr>
        <w:pStyle w:val="a9"/>
        <w:tabs>
          <w:tab w:val="clear" w:pos="4677"/>
          <w:tab w:val="clear" w:pos="9355"/>
        </w:tabs>
        <w:rPr>
          <w:sz w:val="2"/>
          <w:szCs w:val="2"/>
        </w:rPr>
      </w:pPr>
      <w:r w:rsidRPr="005C24A0">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30" w:name="_2.3._Требования_к"/>
      <w:bookmarkStart w:id="31" w:name="_2.2._Требования_к"/>
      <w:bookmarkStart w:id="32" w:name="_Toc438136414"/>
      <w:bookmarkEnd w:id="30"/>
      <w:bookmarkEnd w:id="31"/>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proofErr w:type="spellStart"/>
      <w:r w:rsidRPr="00E82F20">
        <w:rPr>
          <w:rFonts w:ascii="Times New Roman" w:eastAsia="MS Mincho" w:hAnsi="Times New Roman"/>
          <w:i/>
          <w:iCs/>
          <w:color w:val="17365D"/>
          <w:szCs w:val="24"/>
          <w:lang w:val="x-none" w:eastAsia="x-none"/>
        </w:rPr>
        <w:t>аявке</w:t>
      </w:r>
      <w:proofErr w:type="spellEnd"/>
      <w:r w:rsidRPr="00E82F20">
        <w:rPr>
          <w:rFonts w:ascii="Times New Roman" w:eastAsia="MS Mincho" w:hAnsi="Times New Roman"/>
          <w:i/>
          <w:iCs/>
          <w:color w:val="17365D"/>
          <w:szCs w:val="24"/>
          <w:lang w:val="x-none" w:eastAsia="x-none"/>
        </w:rPr>
        <w:t xml:space="preserve"> на участие в закупке</w:t>
      </w:r>
      <w:bookmarkEnd w:id="32"/>
    </w:p>
    <w:p w:rsidR="00341A9D" w:rsidRPr="005C24A0" w:rsidRDefault="00341A9D" w:rsidP="00341A9D"/>
    <w:tbl>
      <w:tblPr>
        <w:tblW w:w="10632" w:type="dxa"/>
        <w:tblInd w:w="-176" w:type="dxa"/>
        <w:tblLayout w:type="fixed"/>
        <w:tblLook w:val="0000" w:firstRow="0" w:lastRow="0" w:firstColumn="0" w:lastColumn="0" w:noHBand="0" w:noVBand="0"/>
      </w:tblPr>
      <w:tblGrid>
        <w:gridCol w:w="710"/>
        <w:gridCol w:w="2340"/>
        <w:gridCol w:w="7582"/>
      </w:tblGrid>
      <w:tr w:rsidR="00341A9D" w:rsidRPr="005C24A0" w:rsidTr="00E455A3">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Содержание</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5C24A0">
              <w:t>Порядок</w:t>
            </w:r>
            <w:r>
              <w:t xml:space="preserve"> и</w:t>
            </w:r>
            <w:r w:rsidRPr="005C24A0">
              <w:t xml:space="preserve"> место, подачи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486"/>
            </w:pPr>
            <w:r>
              <w:t xml:space="preserve">Заявки подаются </w:t>
            </w:r>
            <w:r w:rsidRPr="005C24A0">
              <w:t>в ф</w:t>
            </w:r>
            <w:r>
              <w:t>орме электронных документов непосредственно на ЭТП.</w:t>
            </w:r>
          </w:p>
          <w:p w:rsidR="00341A9D" w:rsidRPr="005C24A0" w:rsidRDefault="00341A9D" w:rsidP="00E455A3">
            <w:pPr>
              <w:pStyle w:val="rvps9"/>
              <w:ind w:firstLine="486"/>
            </w:pPr>
            <w:r>
              <w:t>П</w:t>
            </w:r>
            <w:r w:rsidRPr="005C24A0">
              <w:t>орядок подачи Заявок на Э</w:t>
            </w:r>
            <w:r>
              <w:t>Т</w:t>
            </w:r>
            <w:r w:rsidRPr="005C24A0">
              <w:t xml:space="preserve">П определяется Регламентом работы данной </w:t>
            </w:r>
            <w:proofErr w:type="gramStart"/>
            <w:r w:rsidRPr="005C24A0">
              <w:t>Э</w:t>
            </w:r>
            <w:r>
              <w:t>Т</w:t>
            </w:r>
            <w:r w:rsidRPr="005C24A0">
              <w:t xml:space="preserve">П.  </w:t>
            </w:r>
            <w:proofErr w:type="gramEnd"/>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и </w:t>
            </w:r>
            <w:r w:rsidR="005005BA">
              <w:t>срок внесения</w:t>
            </w:r>
            <w: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w:t>
            </w:r>
            <w:r w:rsidRPr="00C75478">
              <w:t>котировок</w:t>
            </w:r>
            <w:r w:rsidRPr="005C24A0">
              <w:t xml:space="preserve">, вправе </w:t>
            </w:r>
            <w:r>
              <w:t xml:space="preserve">изменить или </w:t>
            </w:r>
            <w:r w:rsidRPr="005C24A0">
              <w:t xml:space="preserve">отозвать </w:t>
            </w:r>
            <w:r>
              <w:t>З</w:t>
            </w:r>
            <w:r w:rsidRPr="005C24A0">
              <w:t>аявку в любое время до окончания срока подачи</w:t>
            </w:r>
            <w:r>
              <w:t xml:space="preserve"> Заявок</w:t>
            </w:r>
            <w:r w:rsidRPr="005C24A0">
              <w:t xml:space="preserve"> на участие в закупке.</w:t>
            </w:r>
          </w:p>
          <w:p w:rsidR="00341A9D" w:rsidRDefault="00341A9D" w:rsidP="00E455A3">
            <w:pPr>
              <w:ind w:firstLine="486"/>
              <w:jc w:val="both"/>
            </w:pPr>
            <w:r>
              <w:t>Отзыв Заявки осуществляется средствами ЭТП в соответствии с Регламентом ЭТП.</w:t>
            </w:r>
          </w:p>
          <w:p w:rsidR="00341A9D" w:rsidRPr="005C24A0" w:rsidRDefault="00341A9D" w:rsidP="00E455A3">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341A9D" w:rsidRPr="005C24A0" w:rsidRDefault="00341A9D" w:rsidP="00E455A3">
            <w:pPr>
              <w:ind w:firstLine="486"/>
              <w:jc w:val="both"/>
            </w:pPr>
            <w:r w:rsidRPr="005C24A0">
              <w:t xml:space="preserve">Заявки на участие в закупке, отозванные до окончания срока подачи </w:t>
            </w:r>
            <w:r>
              <w:t>З</w:t>
            </w:r>
            <w:r w:rsidRPr="005C24A0">
              <w:t>аявок на участие в закупке в порядке, указанном выше, считаются не поданными.</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3" w:name="_Ref368314814"/>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34" w:name="форма26"/>
            <w:bookmarkEnd w:id="33"/>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bookmarkEnd w:id="34"/>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bookmarkStart w:id="35" w:name="_Toc313349949"/>
            <w:bookmarkStart w:id="36" w:name="_Toc313350145"/>
            <w:bookmarkStart w:id="37" w:name="_Ref166246797"/>
            <w:r w:rsidRPr="005C24A0">
              <w:t xml:space="preserve">Для участия в закупке Претендент подает </w:t>
            </w:r>
            <w:r>
              <w:t>З</w:t>
            </w:r>
            <w:r w:rsidRPr="005C24A0">
              <w:t>аявку на участие в закупке</w:t>
            </w:r>
            <w:bookmarkStart w:id="38" w:name="_Toc313349950"/>
            <w:bookmarkStart w:id="39" w:name="_Toc313350146"/>
            <w:bookmarkEnd w:id="35"/>
            <w:bookmarkEnd w:id="36"/>
            <w:r>
              <w:t xml:space="preserve"> </w:t>
            </w:r>
            <w:bookmarkEnd w:id="38"/>
            <w:bookmarkEnd w:id="39"/>
            <w:r w:rsidRPr="005C24A0">
              <w:t xml:space="preserve">в соответствии </w:t>
            </w:r>
            <w:r>
              <w:t xml:space="preserve">с </w:t>
            </w:r>
            <w:r w:rsidRPr="005C24A0">
              <w:t xml:space="preserve">формами документов, установленными </w:t>
            </w:r>
            <w:bookmarkStart w:id="40" w:name="_Toc313349951"/>
            <w:bookmarkStart w:id="41" w:name="_Toc313350147"/>
            <w:r w:rsidRPr="00E82F20">
              <w:fldChar w:fldCharType="begin"/>
            </w:r>
            <w:r>
              <w:instrText xml:space="preserve"> HYPERLINK \l "_РАЗДЕЛ_III._ФОРМЫ" </w:instrText>
            </w:r>
            <w:r w:rsidRPr="00E82F20">
              <w:fldChar w:fldCharType="separate"/>
            </w:r>
            <w:r w:rsidRPr="00E82F20">
              <w:rPr>
                <w:rStyle w:val="a6"/>
              </w:rPr>
              <w:t xml:space="preserve">в части </w:t>
            </w:r>
            <w:bookmarkEnd w:id="40"/>
            <w:bookmarkEnd w:id="41"/>
            <w:r w:rsidRPr="00E82F20">
              <w:rPr>
                <w:rStyle w:val="a6"/>
              </w:rPr>
              <w:t>III «ФОРМЫ ДЛЯ ЗАПОЛНЕНИЯ ПРЕТЕНДЕНТАМИ»</w:t>
            </w:r>
            <w:r w:rsidRPr="00E82F20">
              <w:rPr>
                <w:rStyle w:val="a6"/>
              </w:rPr>
              <w:fldChar w:fldCharType="end"/>
            </w:r>
            <w:r w:rsidRPr="005C24A0">
              <w:t>.</w:t>
            </w:r>
          </w:p>
          <w:p w:rsidR="00341A9D" w:rsidRPr="0017192B" w:rsidRDefault="00341A9D" w:rsidP="00E455A3">
            <w:pPr>
              <w:ind w:firstLine="486"/>
              <w:jc w:val="both"/>
              <w:rPr>
                <w:sz w:val="10"/>
                <w:szCs w:val="10"/>
              </w:rPr>
            </w:pPr>
          </w:p>
          <w:p w:rsidR="00341A9D" w:rsidRDefault="00341A9D" w:rsidP="00E455A3">
            <w:pPr>
              <w:ind w:firstLine="486"/>
              <w:jc w:val="both"/>
            </w:pPr>
            <w:bookmarkStart w:id="42" w:name="_Toc313349952"/>
            <w:bookmarkStart w:id="43" w:name="_Toc313350148"/>
            <w:bookmarkStart w:id="44" w:name="_Ref320180868"/>
            <w:bookmarkEnd w:id="37"/>
            <w:r w:rsidRPr="005C24A0">
              <w:t xml:space="preserve">Заявка на участие в закупке </w:t>
            </w:r>
            <w:r>
              <w:t>(</w:t>
            </w:r>
            <w:hyperlink w:anchor="_Форма_1_ЗАЯВКА" w:history="1">
              <w:r w:rsidRPr="008142A8">
                <w:rPr>
                  <w:rStyle w:val="a6"/>
                </w:rPr>
                <w:t>форма 1</w:t>
              </w:r>
            </w:hyperlink>
            <w:r>
              <w:t>) в качестве приложений должна</w:t>
            </w:r>
            <w:r w:rsidRPr="005C24A0">
              <w:t xml:space="preserve"> содержать</w:t>
            </w:r>
            <w:r>
              <w:t xml:space="preserve"> следующие документы</w:t>
            </w:r>
            <w:r w:rsidRPr="005C24A0">
              <w:t>:</w:t>
            </w:r>
            <w:bookmarkEnd w:id="42"/>
            <w:bookmarkEnd w:id="43"/>
            <w:bookmarkEnd w:id="44"/>
          </w:p>
          <w:p w:rsidR="00341A9D" w:rsidRDefault="00341A9D" w:rsidP="00E455A3">
            <w:pPr>
              <w:ind w:firstLine="486"/>
              <w:jc w:val="both"/>
            </w:pPr>
            <w: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341A9D" w:rsidRDefault="00341A9D" w:rsidP="00E455A3">
            <w:pPr>
              <w:ind w:firstLine="528"/>
              <w:jc w:val="both"/>
            </w:pPr>
            <w: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45" w:name="_Toc313349953"/>
            <w:bookmarkStart w:id="46" w:name="_Toc313350149"/>
          </w:p>
          <w:p w:rsidR="00341A9D" w:rsidRPr="005C24A0" w:rsidRDefault="00341A9D" w:rsidP="00E455A3">
            <w:pPr>
              <w:ind w:firstLine="528"/>
              <w:jc w:val="both"/>
            </w:pPr>
            <w:r>
              <w:t xml:space="preserve">Приведенные выше сведения предоставляются в соответствии с </w:t>
            </w:r>
            <w:hyperlink w:anchor="_Форма_2_АНКЕТА" w:history="1">
              <w:r w:rsidRPr="00E82F20">
                <w:rPr>
                  <w:rStyle w:val="a6"/>
                </w:rPr>
                <w:t>формой 2</w:t>
              </w:r>
            </w:hyperlink>
            <w:r>
              <w:rPr>
                <w:rStyle w:val="a6"/>
              </w:rPr>
              <w:t xml:space="preserve">, </w:t>
            </w:r>
            <w:r w:rsidRPr="00794522">
              <w:rPr>
                <w:rStyle w:val="a6"/>
                <w:color w:val="auto"/>
              </w:rPr>
              <w:t>указанной</w:t>
            </w:r>
            <w:r w:rsidRPr="005C24A0">
              <w:t xml:space="preserve"> в части III «</w:t>
            </w:r>
            <w:r w:rsidRPr="00233E25">
              <w:t>ФОРМЫ ДЛЯ ЗАПОЛНЕНИЯ ПРЕТЕНДЕНТАМИ</w:t>
            </w:r>
            <w:r w:rsidRPr="005C24A0">
              <w:t>»</w:t>
            </w:r>
            <w:r>
              <w:t xml:space="preserve"> настоящей Документации</w:t>
            </w:r>
            <w:r w:rsidRPr="005C24A0">
              <w:t>;</w:t>
            </w:r>
            <w:bookmarkEnd w:id="45"/>
            <w:bookmarkEnd w:id="46"/>
          </w:p>
          <w:p w:rsidR="00341A9D" w:rsidRDefault="00341A9D" w:rsidP="00E455A3">
            <w:pPr>
              <w:ind w:firstLine="528"/>
              <w:jc w:val="both"/>
            </w:pPr>
            <w: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341A9D" w:rsidRDefault="00341A9D" w:rsidP="00E455A3">
            <w:pPr>
              <w:ind w:firstLine="528"/>
              <w:jc w:val="both"/>
            </w:pPr>
            <w:r>
              <w:t xml:space="preserve">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w:t>
            </w:r>
            <w:r>
              <w:lastRenderedPageBreak/>
              <w:t>Победителем, признания его Участником, которому присвоен второй номер.</w:t>
            </w:r>
          </w:p>
          <w:p w:rsidR="00341A9D" w:rsidRDefault="00341A9D" w:rsidP="00E455A3">
            <w:pPr>
              <w:ind w:firstLine="528"/>
              <w:jc w:val="both"/>
            </w:pPr>
            <w:r>
              <w:t>2)  Копию основного документа, удостоверяющего личность (для физических лиц и индивидуальных предпринимателей).</w:t>
            </w:r>
          </w:p>
          <w:p w:rsidR="00341A9D" w:rsidRDefault="00341A9D" w:rsidP="00E455A3">
            <w:pPr>
              <w:ind w:firstLine="528"/>
              <w:jc w:val="both"/>
            </w:pPr>
            <w:r>
              <w:t xml:space="preserve">3) Документы, которые подтверждают соответствие Претендента/Претендентов требованиям к Участникам, </w:t>
            </w:r>
            <w:hyperlink w:anchor="форма15" w:history="1">
              <w:r w:rsidRPr="00C945DE">
                <w:rPr>
                  <w:rStyle w:val="a6"/>
                </w:rPr>
                <w:t>установленным</w:t>
              </w:r>
              <w:r>
                <w:rPr>
                  <w:rStyle w:val="a6"/>
                </w:rPr>
                <w:t xml:space="preserve"> в пункте</w:t>
              </w:r>
              <w:r w:rsidRPr="00C945DE">
                <w:rPr>
                  <w:rStyle w:val="a6"/>
                </w:rPr>
                <w:t xml:space="preserve"> </w:t>
              </w:r>
              <w:r w:rsidR="0068752E">
                <w:rPr>
                  <w:rStyle w:val="a6"/>
                </w:rPr>
                <w:t>16</w:t>
              </w:r>
              <w:r w:rsidRPr="00C945DE">
                <w:rPr>
                  <w:rStyle w:val="a6"/>
                </w:rPr>
                <w:t xml:space="preserve"> раздела</w:t>
              </w:r>
            </w:hyperlink>
            <w:r>
              <w:t xml:space="preserve"> II «Информационная карта» Документации, с обязательным включением форм раздела III «Формы для заполнения претендентами закупки», копии разрешительных документов указанных в </w:t>
            </w:r>
            <w:proofErr w:type="spellStart"/>
            <w:r>
              <w:t>п.п</w:t>
            </w:r>
            <w:proofErr w:type="spellEnd"/>
            <w:r>
              <w:t xml:space="preserve">. 1 пункта </w:t>
            </w:r>
            <w:hyperlink w:anchor="форма15" w:history="1">
              <w:r w:rsidR="0068752E">
                <w:rPr>
                  <w:rStyle w:val="a6"/>
                </w:rPr>
                <w:t>16</w:t>
              </w:r>
              <w:r w:rsidRPr="00C945DE">
                <w:rPr>
                  <w:rStyle w:val="a6"/>
                </w:rPr>
                <w:t xml:space="preserve"> раздела</w:t>
              </w:r>
            </w:hyperlink>
            <w:r>
              <w:t xml:space="preserve"> II «Информационная карта», выписки из реестра субъектов малого и среднего предпринимательства или декларации о соответствии участника закупки критериям отнесения к субъектам малого и среднего предпринимательства в соответствии с требованиями </w:t>
            </w:r>
            <w:proofErr w:type="spellStart"/>
            <w:r>
              <w:t>п.п</w:t>
            </w:r>
            <w:proofErr w:type="spellEnd"/>
            <w:r>
              <w:t xml:space="preserve">. 5, </w:t>
            </w:r>
            <w:hyperlink w:anchor="форма15" w:history="1">
              <w:r w:rsidRPr="00C945DE">
                <w:rPr>
                  <w:rStyle w:val="a6"/>
                </w:rPr>
                <w:t xml:space="preserve">пункта </w:t>
              </w:r>
            </w:hyperlink>
            <w:r w:rsidR="0068752E">
              <w:rPr>
                <w:rStyle w:val="a6"/>
              </w:rPr>
              <w:t>16</w:t>
            </w:r>
            <w:r>
              <w:t xml:space="preserve"> раздела II «Информационная карта» Документации. </w:t>
            </w:r>
          </w:p>
          <w:p w:rsidR="00341A9D" w:rsidRDefault="00341A9D" w:rsidP="00E455A3">
            <w:pPr>
              <w:ind w:firstLine="528"/>
              <w:jc w:val="both"/>
            </w:pPr>
            <w:r>
              <w:t xml:space="preserve">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по </w:t>
            </w:r>
            <w:hyperlink w:anchor="форма3" w:history="1">
              <w:r w:rsidRPr="00C945DE">
                <w:rPr>
                  <w:rStyle w:val="a6"/>
                </w:rPr>
                <w:t>форме 3</w:t>
              </w:r>
            </w:hyperlink>
            <w:r w:rsidR="00265800">
              <w:rPr>
                <w:rStyle w:val="a6"/>
              </w:rPr>
              <w:t>,</w:t>
            </w:r>
            <w:r>
              <w:t xml:space="preserve"> </w:t>
            </w:r>
            <w:r w:rsidR="00265800">
              <w:t xml:space="preserve">приложения № 1 к форме 3 </w:t>
            </w:r>
            <w:r w:rsidR="00E330FD">
              <w:t>и другим</w:t>
            </w:r>
            <w:r>
              <w:t xml:space="preserve"> формам раздела III «Формы для заполнения претендентами закупки».</w:t>
            </w:r>
          </w:p>
          <w:p w:rsidR="00341A9D" w:rsidRDefault="00341A9D" w:rsidP="00E455A3">
            <w:pPr>
              <w:ind w:firstLine="528"/>
              <w:jc w:val="both"/>
            </w:pPr>
            <w:r>
              <w:t xml:space="preserve">5) копии документов, подтверждающих соответствие товаров, работ, услуг требованиям, установленным в </w:t>
            </w:r>
            <w:r w:rsidR="0068752E">
              <w:t>пункте 14</w:t>
            </w:r>
            <w:r>
              <w:t xml:space="preserve"> настоящей Документации. </w:t>
            </w:r>
          </w:p>
          <w:p w:rsidR="00341A9D" w:rsidRDefault="00341A9D" w:rsidP="00E455A3">
            <w:pPr>
              <w:ind w:firstLine="528"/>
              <w:jc w:val="both"/>
            </w:pPr>
            <w:r>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r w:rsidR="0068752E">
              <w:t>пунктом 17</w:t>
            </w:r>
            <w:r>
              <w:t xml:space="preserve"> раздела II «Информационная карта» Документации (при их наличии).</w:t>
            </w:r>
          </w:p>
          <w:p w:rsidR="00341A9D" w:rsidRDefault="00341A9D" w:rsidP="00E455A3">
            <w:pPr>
              <w:ind w:firstLine="528"/>
              <w:jc w:val="both"/>
            </w:pPr>
            <w: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w:t>
            </w:r>
            <w:hyperlink w:anchor="форма2" w:history="1">
              <w:r w:rsidRPr="00C945DE">
                <w:rPr>
                  <w:rStyle w:val="a6"/>
                </w:rPr>
                <w:t>пунктом 2</w:t>
              </w:r>
            </w:hyperlink>
            <w: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фформа7" w:history="1">
              <w:r w:rsidRPr="00C945DE">
                <w:rPr>
                  <w:rStyle w:val="a6"/>
                </w:rPr>
                <w:t>Форме 7</w:t>
              </w:r>
            </w:hyperlink>
            <w:r>
              <w:t>, указанной в части III «ФОРМЫ ДЛЯ ЗАПОЛНЕНИЯ ПРЕТЕНДЕНТАМИ» настоящей Документации.</w:t>
            </w:r>
          </w:p>
          <w:p w:rsidR="00341A9D" w:rsidRDefault="00341A9D" w:rsidP="00E455A3">
            <w:pPr>
              <w:ind w:firstLine="528"/>
              <w:jc w:val="both"/>
            </w:pPr>
            <w:r>
              <w:t xml:space="preserve">8) Документы, подтверждающие внесение обеспечения Заявки, в случае, если в </w:t>
            </w:r>
            <w:r w:rsidR="0068752E">
              <w:t>пункте 19</w:t>
            </w:r>
            <w: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341A9D" w:rsidRDefault="00341A9D" w:rsidP="00E455A3">
            <w:pPr>
              <w:ind w:firstLine="528"/>
              <w:jc w:val="both"/>
            </w:pPr>
            <w:r>
              <w:t xml:space="preserve">9) </w:t>
            </w:r>
            <w:proofErr w:type="gramStart"/>
            <w:r>
              <w:t>В</w:t>
            </w:r>
            <w:proofErr w:type="gramEnd"/>
            <w:r>
              <w:t xml:space="preserve">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341A9D" w:rsidRDefault="00341A9D" w:rsidP="00E455A3">
            <w:pPr>
              <w:ind w:firstLine="528"/>
              <w:jc w:val="both"/>
            </w:pPr>
            <w: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341A9D" w:rsidRDefault="00341A9D" w:rsidP="00E455A3">
            <w:pPr>
              <w:ind w:firstLine="528"/>
              <w:jc w:val="both"/>
            </w:pPr>
            <w:r>
              <w:t xml:space="preserve">б) о лице, уполномоченном принимать участие в Открытом запросе котировок в интересах всех лиц, выступающих на стороне </w:t>
            </w:r>
            <w:r w:rsidR="00076827">
              <w:lastRenderedPageBreak/>
              <w:t>Претендента и</w:t>
            </w:r>
            <w: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котировок в соответствии с Положением о закупках и Документацией о закупке;</w:t>
            </w:r>
          </w:p>
          <w:p w:rsidR="00341A9D" w:rsidRDefault="00341A9D" w:rsidP="00E455A3">
            <w:pPr>
              <w:ind w:firstLine="528"/>
              <w:jc w:val="both"/>
            </w:pPr>
            <w:r>
              <w:t xml:space="preserve">в) 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w:t>
            </w:r>
            <w:proofErr w:type="spellStart"/>
            <w:r>
              <w:t>субисполнителей</w:t>
            </w:r>
            <w:proofErr w:type="spellEnd"/>
            <w:r>
              <w:t xml:space="preserve"> по договору (договорам) заключённому по результатам Открытого запроса котировок;</w:t>
            </w:r>
          </w:p>
          <w:p w:rsidR="00341A9D" w:rsidRDefault="00341A9D" w:rsidP="00E455A3">
            <w:pPr>
              <w:ind w:firstLine="528"/>
              <w:jc w:val="both"/>
            </w:pPr>
            <w: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Претендентом в Заявке;</w:t>
            </w:r>
          </w:p>
          <w:p w:rsidR="00341A9D" w:rsidRDefault="00341A9D" w:rsidP="00E455A3">
            <w:pPr>
              <w:ind w:firstLine="528"/>
              <w:jc w:val="both"/>
            </w:pPr>
            <w: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w:t>
            </w:r>
            <w:r w:rsidR="0068752E">
              <w:t>пункте 19</w:t>
            </w:r>
            <w:r>
              <w:t xml:space="preserve"> раздела II «Информационная </w:t>
            </w:r>
            <w:r w:rsidR="00076827">
              <w:t>карта» Документации</w:t>
            </w:r>
            <w:r>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341A9D" w:rsidRDefault="00341A9D" w:rsidP="00E455A3">
            <w:pPr>
              <w:ind w:firstLine="528"/>
              <w:jc w:val="both"/>
            </w:pPr>
            <w:r>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w:t>
            </w:r>
            <w:r w:rsidRPr="00C945DE">
              <w:t xml:space="preserve">в </w:t>
            </w:r>
            <w:r w:rsidR="0068752E">
              <w:t>пункте 20</w:t>
            </w:r>
            <w:r w:rsidRPr="00C945DE">
              <w:t xml:space="preserve"> раздела</w:t>
            </w:r>
            <w:r>
              <w:t xml:space="preserve"> II «Информационная карта» Документации предусмотрено требование о предоставлении обеспечения исполнения договора). </w:t>
            </w:r>
          </w:p>
          <w:p w:rsidR="00341A9D" w:rsidRPr="00DD4A14" w:rsidRDefault="00341A9D" w:rsidP="00E455A3">
            <w:pPr>
              <w:ind w:firstLine="528"/>
              <w:jc w:val="both"/>
              <w:rPr>
                <w:sz w:val="10"/>
                <w:szCs w:val="10"/>
              </w:rPr>
            </w:pPr>
          </w:p>
          <w:p w:rsidR="00341A9D" w:rsidRPr="005C24A0" w:rsidRDefault="00341A9D" w:rsidP="00E455A3">
            <w:pPr>
              <w:ind w:firstLine="528"/>
              <w:jc w:val="both"/>
            </w:pPr>
            <w:r>
              <w:t>Претендент на участие в Открытом запросе котировок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47" w:name="_Ref461526109"/>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bookmarkStart w:id="48" w:name="форма27"/>
            <w:bookmarkEnd w:id="47"/>
            <w:r>
              <w:t>Перечень документов, предоставляемых:</w:t>
            </w:r>
          </w:p>
          <w:p w:rsidR="00341A9D" w:rsidRDefault="00341A9D" w:rsidP="00E455A3">
            <w:r>
              <w:t xml:space="preserve">- победителем Закупки, </w:t>
            </w:r>
          </w:p>
          <w:p w:rsidR="00341A9D" w:rsidRPr="00344B31" w:rsidRDefault="00341A9D" w:rsidP="00E455A3">
            <w:r>
              <w:t>- участником, которому присвоен второй номер по результатам Закупки, если Победитель закупки будет признан уклонившимся от заключения Договора.</w:t>
            </w:r>
            <w:bookmarkEnd w:id="48"/>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 xml:space="preserve">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 </w:t>
            </w:r>
          </w:p>
          <w:p w:rsidR="00341A9D" w:rsidRDefault="00341A9D" w:rsidP="00E455A3">
            <w:pPr>
              <w:ind w:firstLine="486"/>
              <w:jc w:val="both"/>
            </w:pPr>
            <w: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rsidR="00341A9D" w:rsidRDefault="00341A9D" w:rsidP="00E455A3">
            <w:pPr>
              <w:ind w:firstLine="486"/>
              <w:jc w:val="both"/>
            </w:pPr>
            <w:r>
              <w:t xml:space="preserve">3. Копию выданного российским налоговым органом документа, подтверждающего постановку на учёт в налоговом органе (для лиц, </w:t>
            </w:r>
            <w:r>
              <w:lastRenderedPageBreak/>
              <w:t>подлежащих постановке на учёт в налоговом органе в соответствии с законодательством Российской Федерации);</w:t>
            </w:r>
          </w:p>
          <w:p w:rsidR="00341A9D" w:rsidRDefault="00341A9D" w:rsidP="00E455A3">
            <w:pPr>
              <w:ind w:firstLine="486"/>
              <w:jc w:val="both"/>
            </w:pPr>
            <w:r>
              <w:t>4. Копии учредительных документов (для юридических лиц);</w:t>
            </w:r>
          </w:p>
          <w:p w:rsidR="00341A9D" w:rsidRDefault="00341A9D" w:rsidP="00E455A3">
            <w:pPr>
              <w:ind w:firstLine="486"/>
              <w:jc w:val="both"/>
            </w:pPr>
            <w: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Default="00341A9D" w:rsidP="00E455A3">
            <w:pPr>
              <w:ind w:firstLine="486"/>
              <w:jc w:val="both"/>
            </w:pPr>
            <w:r>
              <w:t>6.</w:t>
            </w:r>
            <w:r w:rsidRPr="00520540">
              <w:t xml:space="preserve">Документ, заполненный по </w:t>
            </w:r>
            <w:hyperlink w:anchor="форма5" w:history="1">
              <w:r w:rsidRPr="00C945DE">
                <w:rPr>
                  <w:rStyle w:val="a6"/>
                </w:rPr>
                <w:t>Форме 5</w:t>
              </w:r>
            </w:hyperlink>
            <w:r>
              <w:t xml:space="preserve"> </w:t>
            </w:r>
            <w:r w:rsidRPr="00520540">
              <w:t>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341A9D" w:rsidRDefault="00341A9D" w:rsidP="00E455A3">
            <w:pPr>
              <w:ind w:firstLine="486"/>
              <w:jc w:val="both"/>
            </w:pPr>
            <w:r>
              <w:t xml:space="preserve">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w:t>
            </w:r>
            <w:r>
              <w:br/>
              <w:t>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341A9D" w:rsidRDefault="00341A9D" w:rsidP="00E455A3">
            <w:pPr>
              <w:ind w:firstLine="486"/>
              <w:jc w:val="both"/>
            </w:pPr>
            <w:r>
              <w:t>8.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341A9D" w:rsidRPr="00DD4A14" w:rsidRDefault="00341A9D" w:rsidP="00E455A3">
            <w:pPr>
              <w:jc w:val="both"/>
              <w:rPr>
                <w:sz w:val="10"/>
                <w:szCs w:val="10"/>
              </w:rPr>
            </w:pPr>
          </w:p>
          <w:p w:rsidR="00341A9D" w:rsidRDefault="00341A9D" w:rsidP="00E455A3">
            <w:pPr>
              <w:ind w:firstLine="486"/>
              <w:jc w:val="both"/>
            </w:pPr>
            <w:r w:rsidRPr="002D1522">
              <w:rPr>
                <w:color w:val="000000"/>
              </w:rPr>
              <w:t xml:space="preserve">Если </w:t>
            </w:r>
            <w:r>
              <w:rPr>
                <w:color w:val="000000"/>
              </w:rPr>
              <w:t>Победитель/</w:t>
            </w:r>
            <w:r w:rsidRPr="002D1522">
              <w:rPr>
                <w:color w:val="000000"/>
              </w:rPr>
              <w:t>Участник</w:t>
            </w:r>
            <w:r>
              <w:rPr>
                <w:color w:val="000000"/>
              </w:rPr>
              <w:t xml:space="preserve">, которому </w:t>
            </w:r>
            <w:r w:rsidRPr="00F94506">
              <w:rPr>
                <w:color w:val="000000"/>
              </w:rPr>
              <w:t>присвоен второй номер по результатам Закупки</w:t>
            </w:r>
            <w:r w:rsidRPr="002D1522">
              <w:rPr>
                <w:color w:val="000000"/>
              </w:rPr>
              <w:t xml:space="preserve"> не предоставит в течение 3 (трех) рабочих дней с момента получения запроса о предоставлении документов</w:t>
            </w:r>
            <w:r>
              <w:rPr>
                <w:color w:val="000000"/>
              </w:rPr>
              <w:t>, указанных в настоящем пункте</w:t>
            </w:r>
            <w:r w:rsidRPr="002D1522">
              <w:rPr>
                <w:color w:val="000000"/>
              </w:rPr>
              <w:t xml:space="preserve">, либо предоставит документы, которые не соответствуют требованиям </w:t>
            </w:r>
            <w:r>
              <w:rPr>
                <w:color w:val="000000"/>
              </w:rPr>
              <w:t xml:space="preserve">настоящей </w:t>
            </w:r>
            <w:r w:rsidRPr="002D1522">
              <w:rPr>
                <w:color w:val="000000"/>
              </w:rPr>
              <w:t xml:space="preserve">Документации, документы будут считаться </w:t>
            </w:r>
            <w:proofErr w:type="spellStart"/>
            <w:r w:rsidRPr="002D1522">
              <w:rPr>
                <w:color w:val="000000"/>
              </w:rPr>
              <w:t>непредоставленными</w:t>
            </w:r>
            <w:proofErr w:type="spellEnd"/>
            <w:r w:rsidRPr="002D1522">
              <w:rPr>
                <w:color w:val="000000"/>
              </w:rPr>
              <w:t xml:space="preserve">, а такой </w:t>
            </w:r>
            <w:r w:rsidRPr="00F94506">
              <w:rPr>
                <w:color w:val="000000"/>
              </w:rPr>
              <w:t>Победител</w:t>
            </w:r>
            <w:r>
              <w:rPr>
                <w:color w:val="000000"/>
              </w:rPr>
              <w:t>ь</w:t>
            </w:r>
            <w:r w:rsidRPr="00F94506">
              <w:rPr>
                <w:color w:val="000000"/>
              </w:rPr>
              <w:t>/Участник, которому присвоен второй номер по результатам Закупки</w:t>
            </w:r>
            <w:r w:rsidRPr="002D1522">
              <w:rPr>
                <w:color w:val="000000"/>
              </w:rPr>
              <w:t xml:space="preserve"> будет отстранён </w:t>
            </w:r>
            <w:r>
              <w:rPr>
                <w:color w:val="000000"/>
              </w:rPr>
              <w:t>от заключения договора (д</w:t>
            </w:r>
            <w:r w:rsidRPr="002D1522">
              <w:rPr>
                <w:color w:val="000000"/>
              </w:rPr>
              <w:t>оговоров).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49" w:name="_Ref368316022"/>
          </w:p>
        </w:tc>
        <w:bookmarkEnd w:id="49"/>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344B31">
              <w:t>Требование к описанию Претендентами поставляемого товара</w:t>
            </w:r>
            <w:r>
              <w:t>,</w:t>
            </w:r>
            <w:r w:rsidRPr="00344B31">
              <w:t xml:space="preserve"> </w:t>
            </w:r>
            <w:r w:rsidRPr="005E5897">
              <w:t xml:space="preserve">который </w:t>
            </w:r>
            <w:r w:rsidRPr="005E5897">
              <w:lastRenderedPageBreak/>
              <w:t xml:space="preserve">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341A9D" w:rsidRPr="00FE1BE2" w:rsidRDefault="00341A9D" w:rsidP="00E455A3">
            <w:pPr>
              <w:ind w:firstLine="486"/>
            </w:pPr>
            <w:r>
              <w:lastRenderedPageBreak/>
              <w:t xml:space="preserve">Описание осуществляется в соответствии с </w:t>
            </w:r>
            <w:hyperlink w:anchor="_Форма_3_ТЕХНИКО-КОММЕРЧЕСКОЕ" w:history="1">
              <w:r w:rsidRPr="00E82F20">
                <w:rPr>
                  <w:rStyle w:val="a6"/>
                </w:rPr>
                <w:t>формой 3</w:t>
              </w:r>
            </w:hyperlink>
            <w:r>
              <w:t xml:space="preserve"> </w:t>
            </w:r>
            <w:hyperlink w:anchor="_РАЗДЕЛ_III._ФОРМЫ" w:history="1">
              <w:r w:rsidRPr="00E82F20">
                <w:rPr>
                  <w:rStyle w:val="a6"/>
                </w:rPr>
                <w:t xml:space="preserve">раздела </w:t>
              </w:r>
              <w:r w:rsidRPr="00E82F20">
                <w:rPr>
                  <w:rStyle w:val="a6"/>
                  <w:lang w:val="en-US"/>
                </w:rPr>
                <w:t>III</w:t>
              </w:r>
              <w:r w:rsidRPr="00E82F20">
                <w:rPr>
                  <w:rStyle w:val="a6"/>
                </w:rPr>
                <w:t xml:space="preserve"> «ФОРМЫ ДЛЯ ЗАПОЛНЕНИЯ ПРЕТЕНДЕНТАМИ»</w:t>
              </w:r>
            </w:hyperlink>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341A9D" w:rsidRPr="005610C1" w:rsidRDefault="00341A9D" w:rsidP="00E455A3">
            <w:pPr>
              <w:pStyle w:val="a7"/>
              <w:ind w:left="0" w:firstLine="382"/>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68752E">
              <w:t>27</w:t>
            </w:r>
            <w:r w:rsidRPr="00E22AF0">
              <w:t xml:space="preserve"> </w:t>
            </w:r>
            <w:hyperlink w:anchor="_2.1._Общие_сведения" w:history="1">
              <w:r w:rsidRPr="005610C1">
                <w:t>раздела II «Информационная карта»</w:t>
              </w:r>
            </w:hyperlink>
            <w:r>
              <w:t xml:space="preserve"> </w:t>
            </w:r>
            <w:r w:rsidRPr="00E22AF0">
              <w:t>Документации, содержание которых соответствует требованиям настоящей Документации.</w:t>
            </w:r>
          </w:p>
          <w:p w:rsidR="00341A9D" w:rsidRPr="005610C1" w:rsidRDefault="00341A9D" w:rsidP="00E455A3">
            <w:pPr>
              <w:pStyle w:val="a7"/>
              <w:ind w:left="0" w:firstLine="382"/>
              <w:jc w:val="both"/>
            </w:pPr>
            <w:r>
              <w:t>2.</w:t>
            </w:r>
            <w:r w:rsidRPr="00763C9E">
              <w:t xml:space="preserve"> Заявка и документы, входящие в состав Заявки, должны быть составлены на русском языке.</w:t>
            </w:r>
            <w:r>
              <w:t xml:space="preserve"> </w:t>
            </w:r>
            <w:r w:rsidRPr="00520540">
              <w:t>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w:t>
            </w:r>
            <w:r>
              <w:t>енные переводы на русский язык.</w:t>
            </w:r>
            <w:r w:rsidRPr="00763C9E">
              <w:t xml:space="preserve">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763C9E">
              <w:t>апостиль</w:t>
            </w:r>
            <w:proofErr w:type="spellEnd"/>
            <w:r w:rsidRPr="00763C9E">
              <w:t xml:space="preserve"> (или сведения об их легализации), а также нотариально заверенный перевод на русский язык.</w:t>
            </w:r>
            <w:r>
              <w:t xml:space="preserve"> </w:t>
            </w:r>
          </w:p>
          <w:p w:rsidR="00341A9D" w:rsidRPr="005610C1" w:rsidRDefault="00341A9D" w:rsidP="00E455A3">
            <w:pPr>
              <w:pStyle w:val="a7"/>
              <w:ind w:left="0" w:firstLine="382"/>
              <w:jc w:val="both"/>
            </w:pPr>
            <w:r>
              <w:t xml:space="preserve">3. </w:t>
            </w:r>
            <w:r w:rsidRPr="00403DB6">
              <w:t xml:space="preserve">Все суммы денежных средств в Заявке должны быть выражены в валюте, установленной в пункте </w:t>
            </w:r>
            <w:r>
              <w:fldChar w:fldCharType="begin"/>
            </w:r>
            <w:r>
              <w:instrText xml:space="preserve"> REF _Ref378865603 \r \h  \* MERGEFORMAT </w:instrText>
            </w:r>
            <w:r>
              <w:fldChar w:fldCharType="separate"/>
            </w:r>
            <w:r w:rsidR="00103825">
              <w:t>22</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 </w:t>
            </w:r>
            <w:r w:rsidRPr="00403DB6">
              <w:t xml:space="preserve">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0068752E">
              <w:t>22</w:t>
            </w:r>
            <w:r w:rsidRPr="00403DB6">
              <w:t xml:space="preserve"> </w:t>
            </w:r>
            <w:hyperlink w:anchor="_2.1._Общие_сведения" w:history="1">
              <w:r w:rsidRPr="005610C1">
                <w:t>раздела II «Информационная карта»</w:t>
              </w:r>
            </w:hyperlink>
            <w:r>
              <w:t xml:space="preserve"> Документации</w:t>
            </w:r>
            <w:r w:rsidRPr="00403DB6">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341A9D" w:rsidRPr="005610C1" w:rsidRDefault="00341A9D" w:rsidP="00E455A3">
            <w:pPr>
              <w:pStyle w:val="a7"/>
              <w:ind w:left="0" w:firstLine="382"/>
              <w:jc w:val="both"/>
            </w:pPr>
            <w:r>
              <w:t xml:space="preserve">4. </w:t>
            </w:r>
            <w:r w:rsidRPr="005610C1">
              <w:t>Заявка и документы, входящие в состав Заявки, предоставляются в форматах, *</w:t>
            </w:r>
            <w:proofErr w:type="spellStart"/>
            <w:r w:rsidRPr="005610C1">
              <w:t>doc</w:t>
            </w:r>
            <w:proofErr w:type="spellEnd"/>
            <w:r w:rsidRPr="005610C1">
              <w:t>., *</w:t>
            </w:r>
            <w:proofErr w:type="spellStart"/>
            <w:proofErr w:type="gramStart"/>
            <w:r w:rsidRPr="005610C1">
              <w:t>docx</w:t>
            </w:r>
            <w:proofErr w:type="spellEnd"/>
            <w:r w:rsidRPr="005610C1">
              <w:t>.,</w:t>
            </w:r>
            <w:proofErr w:type="gramEnd"/>
            <w:r w:rsidRPr="005610C1">
              <w:t xml:space="preserve"> *</w:t>
            </w:r>
            <w:proofErr w:type="spellStart"/>
            <w:r w:rsidRPr="005610C1">
              <w:t>xls</w:t>
            </w:r>
            <w:proofErr w:type="spellEnd"/>
            <w:r w:rsidRPr="005610C1">
              <w:t>., *</w:t>
            </w:r>
            <w:proofErr w:type="spellStart"/>
            <w:r w:rsidRPr="005610C1">
              <w:t>xlsx</w:t>
            </w:r>
            <w:proofErr w:type="spellEnd"/>
            <w:r w:rsidRPr="005610C1">
              <w:t>., *</w:t>
            </w:r>
            <w:proofErr w:type="spellStart"/>
            <w:r w:rsidRPr="005610C1">
              <w:t>ppt</w:t>
            </w:r>
            <w:proofErr w:type="spellEnd"/>
            <w:r w:rsidRPr="005610C1">
              <w:t>., и т.д. в отсканированном виде в формате *</w:t>
            </w:r>
            <w:proofErr w:type="spellStart"/>
            <w:r w:rsidRPr="005610C1">
              <w:t>pdf</w:t>
            </w:r>
            <w:proofErr w:type="spellEnd"/>
            <w:r w:rsidRPr="005610C1">
              <w:t xml:space="preserve">., обеспечивающем сохранение всех аутентичных </w:t>
            </w:r>
            <w:r w:rsidRPr="005610C1">
              <w:lastRenderedPageBreak/>
              <w:t>признаков подлинности (качество - не менее 200 точек на дюйм, графической подписи лица, печати (при наличии))</w:t>
            </w:r>
            <w:r>
              <w:t>.</w:t>
            </w:r>
          </w:p>
          <w:p w:rsidR="00341A9D" w:rsidRPr="005610C1" w:rsidRDefault="00341A9D" w:rsidP="00E455A3">
            <w:pPr>
              <w:pStyle w:val="a7"/>
              <w:ind w:left="0" w:firstLine="382"/>
              <w:jc w:val="both"/>
            </w:pPr>
            <w:r w:rsidRPr="005610C1">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w:t>
            </w:r>
            <w:proofErr w:type="gramStart"/>
            <w:r w:rsidRPr="005610C1">
              <w:t>например</w:t>
            </w:r>
            <w:proofErr w:type="gramEnd"/>
            <w:r w:rsidRPr="005610C1">
              <w:t>: Заявка на участие в закупке от 01012013.pdf)</w:t>
            </w:r>
            <w:r>
              <w:t>.</w:t>
            </w:r>
          </w:p>
          <w:p w:rsidR="00341A9D" w:rsidRPr="005610C1" w:rsidRDefault="00341A9D" w:rsidP="00E455A3">
            <w:pPr>
              <w:pStyle w:val="a7"/>
              <w:ind w:left="0" w:firstLine="382"/>
              <w:jc w:val="both"/>
            </w:pPr>
            <w:r w:rsidRPr="005610C1">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341A9D" w:rsidRPr="005610C1" w:rsidRDefault="00341A9D" w:rsidP="00E455A3">
            <w:pPr>
              <w:pStyle w:val="a7"/>
              <w:ind w:left="0" w:firstLine="382"/>
              <w:jc w:val="both"/>
            </w:pPr>
            <w:r w:rsidRPr="005610C1">
              <w:t>7. Все сведения и документы, включенные Претендентом в состав Заявки, должны быть поданы от имени Претендента,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341A9D" w:rsidRPr="005610C1" w:rsidRDefault="00341A9D" w:rsidP="00E455A3">
            <w:pPr>
              <w:pStyle w:val="a7"/>
              <w:ind w:left="0" w:firstLine="382"/>
              <w:jc w:val="both"/>
            </w:pPr>
            <w:r w:rsidRPr="005610C1">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341A9D" w:rsidRPr="005C24A0" w:rsidRDefault="00341A9D" w:rsidP="00E455A3">
            <w:pPr>
              <w:pStyle w:val="a7"/>
              <w:ind w:left="0" w:firstLine="382"/>
              <w:jc w:val="both"/>
            </w:pPr>
            <w:r w:rsidRPr="005610C1">
              <w:t>Прочие правила подготовки и подачи Заявки через ЭТП определяются Регламентом работы данной ЭТП</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рассмотрения Заявок на участие в Открытом </w:t>
            </w:r>
            <w:r w:rsidRPr="00863731">
              <w:t>запрос</w:t>
            </w:r>
            <w:r>
              <w:t>е</w:t>
            </w:r>
            <w:r w:rsidRPr="00863731">
              <w:t xml:space="preserve"> </w:t>
            </w:r>
            <w:r w:rsidRPr="00C75478">
              <w:t>котировок</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rsidR="0068752E">
              <w:t>9</w:t>
            </w:r>
            <w:r w:rsidRPr="00683C50">
              <w:t xml:space="preserve"> </w:t>
            </w:r>
            <w:hyperlink w:anchor="_РАЗДЕЛ_II._СВЕДЕНИЯ" w:history="1">
              <w:r>
                <w:rPr>
                  <w:rStyle w:val="a6"/>
                </w:rPr>
                <w:t>раздела II «Информационная карта»</w:t>
              </w:r>
            </w:hyperlink>
            <w:r>
              <w:t xml:space="preserve"> Документации</w:t>
            </w:r>
            <w:r w:rsidRPr="00683C50">
              <w:t xml:space="preserve">, осуществляет рассмотрение поданных Претендентами </w:t>
            </w:r>
            <w:r>
              <w:t>З</w:t>
            </w:r>
            <w:r w:rsidRPr="00683C50">
              <w:t>аявок на предм</w:t>
            </w:r>
            <w:r>
              <w:t xml:space="preserve">ет их соответствия требованиям </w:t>
            </w:r>
            <w:r w:rsidRPr="00683C50">
              <w:t>настоящей Документаци</w:t>
            </w:r>
            <w:r>
              <w:t>и</w:t>
            </w:r>
            <w:r w:rsidRPr="00683C50">
              <w:t xml:space="preserve">,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Pr="00C75478">
              <w:t>котировок</w:t>
            </w:r>
            <w:r w:rsidRPr="00683C50">
              <w:t>.</w:t>
            </w:r>
          </w:p>
          <w:p w:rsidR="00341A9D" w:rsidRPr="00140EB4" w:rsidRDefault="00341A9D" w:rsidP="00E455A3">
            <w:pPr>
              <w:ind w:firstLine="486"/>
              <w:jc w:val="both"/>
              <w:rPr>
                <w:sz w:val="10"/>
                <w:szCs w:val="10"/>
              </w:rPr>
            </w:pPr>
          </w:p>
          <w:p w:rsidR="00341A9D" w:rsidRDefault="00341A9D" w:rsidP="00E455A3">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341A9D" w:rsidRPr="00140EB4" w:rsidRDefault="00341A9D" w:rsidP="00E455A3">
            <w:pPr>
              <w:ind w:firstLine="486"/>
              <w:jc w:val="both"/>
              <w:rPr>
                <w:sz w:val="10"/>
                <w:szCs w:val="10"/>
              </w:rPr>
            </w:pPr>
          </w:p>
          <w:p w:rsidR="00341A9D" w:rsidRDefault="00341A9D" w:rsidP="00E455A3">
            <w:pPr>
              <w:ind w:firstLine="486"/>
              <w:jc w:val="both"/>
            </w:pPr>
            <w:r w:rsidRPr="00387303">
              <w:t>Заявка и Претендент признаются несоответствующими Документации о закупке, если Заявка</w:t>
            </w:r>
            <w:r>
              <w:t xml:space="preserve">, </w:t>
            </w:r>
            <w:r w:rsidRPr="00E03581">
              <w:t>в том числе указанные в ней товары, работы, услуги</w:t>
            </w:r>
            <w:r>
              <w:t>,</w:t>
            </w:r>
            <w:r w:rsidRPr="00387303">
              <w:t xml:space="preserve">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341A9D" w:rsidRPr="008B1FB5" w:rsidRDefault="00341A9D" w:rsidP="00E455A3">
            <w:pPr>
              <w:ind w:firstLine="486"/>
              <w:jc w:val="both"/>
              <w:rPr>
                <w:sz w:val="10"/>
                <w:szCs w:val="10"/>
              </w:rPr>
            </w:pPr>
            <w:bookmarkStart w:id="50" w:name="sub_1211"/>
          </w:p>
          <w:p w:rsidR="00341A9D" w:rsidRPr="006534A2" w:rsidRDefault="00341A9D" w:rsidP="00E455A3">
            <w:pPr>
              <w:ind w:firstLine="486"/>
              <w:jc w:val="both"/>
            </w:pPr>
            <w:r>
              <w:t xml:space="preserve">По результатам рассмотрения Заявок Закупочная комиссия не допускает Претендента к участию в Открытом запросе </w:t>
            </w:r>
            <w:r w:rsidR="00F65778">
              <w:t>котировок</w:t>
            </w:r>
            <w:r>
              <w:t xml:space="preserve"> в том числе, в следующих</w:t>
            </w:r>
            <w:r w:rsidRPr="006534A2">
              <w:t xml:space="preserve"> случаях:</w:t>
            </w:r>
          </w:p>
          <w:bookmarkEnd w:id="50"/>
          <w:p w:rsidR="00341A9D" w:rsidRPr="006534A2" w:rsidRDefault="00341A9D" w:rsidP="0026494D">
            <w:pPr>
              <w:numPr>
                <w:ilvl w:val="0"/>
                <w:numId w:val="6"/>
              </w:numPr>
              <w:jc w:val="both"/>
            </w:pPr>
            <w:r w:rsidRPr="006534A2">
              <w:t xml:space="preserve">несоответствия Претендента требованиям, установленным пунктом </w:t>
            </w:r>
            <w:r w:rsidR="0068752E">
              <w:t>16</w:t>
            </w:r>
            <w:r w:rsidRPr="006534A2">
              <w:t xml:space="preserve"> </w:t>
            </w:r>
            <w:hyperlink w:anchor="_2.1._Общие_сведения" w:history="1">
              <w:r w:rsidRPr="006534A2">
                <w:rPr>
                  <w:rStyle w:val="a6"/>
                  <w:iCs/>
                </w:rPr>
                <w:t xml:space="preserve">раздела </w:t>
              </w:r>
              <w:r w:rsidRPr="006534A2">
                <w:rPr>
                  <w:rStyle w:val="a6"/>
                  <w:iCs/>
                  <w:lang w:val="en-US"/>
                </w:rPr>
                <w:t>II</w:t>
              </w:r>
              <w:r w:rsidRPr="006534A2">
                <w:rPr>
                  <w:rStyle w:val="a6"/>
                  <w:iCs/>
                </w:rPr>
                <w:t xml:space="preserve"> «</w:t>
              </w:r>
              <w:r>
                <w:rPr>
                  <w:rStyle w:val="a6"/>
                  <w:iCs/>
                </w:rPr>
                <w:t>Информационная карта</w:t>
              </w:r>
              <w:r w:rsidRPr="006534A2">
                <w:rPr>
                  <w:rStyle w:val="a6"/>
                  <w:iCs/>
                </w:rPr>
                <w:t>»</w:t>
              </w:r>
            </w:hyperlink>
            <w:r w:rsidRPr="006534A2">
              <w:rPr>
                <w:iCs/>
              </w:rPr>
              <w:t xml:space="preserve"> Документации</w:t>
            </w:r>
            <w:r w:rsidRPr="006534A2">
              <w:t>;</w:t>
            </w:r>
          </w:p>
          <w:p w:rsidR="00341A9D" w:rsidRPr="006534A2" w:rsidRDefault="00341A9D" w:rsidP="0026494D">
            <w:pPr>
              <w:numPr>
                <w:ilvl w:val="0"/>
                <w:numId w:val="6"/>
              </w:numPr>
              <w:jc w:val="both"/>
            </w:pPr>
            <w:r w:rsidRPr="006534A2">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341A9D" w:rsidRPr="006534A2" w:rsidRDefault="00341A9D" w:rsidP="0026494D">
            <w:pPr>
              <w:numPr>
                <w:ilvl w:val="0"/>
                <w:numId w:val="6"/>
              </w:numPr>
              <w:jc w:val="both"/>
            </w:pPr>
            <w:r w:rsidRPr="006534A2">
              <w:lastRenderedPageBreak/>
              <w:t>несоответствия Заявки (в том числе представленного технико-коммерческого предложения) требованиям настоящей Документации;</w:t>
            </w:r>
          </w:p>
          <w:p w:rsidR="00341A9D" w:rsidRPr="006534A2" w:rsidRDefault="00341A9D" w:rsidP="0026494D">
            <w:pPr>
              <w:numPr>
                <w:ilvl w:val="0"/>
                <w:numId w:val="6"/>
              </w:numPr>
              <w:jc w:val="both"/>
            </w:pPr>
            <w:r w:rsidRPr="006534A2">
              <w:t xml:space="preserve">предложенная в Заявке цена товаров, работ, услуг превышает </w:t>
            </w:r>
            <w:r>
              <w:t>начальную (</w:t>
            </w:r>
            <w:r w:rsidRPr="006534A2">
              <w:t>максимальную</w:t>
            </w:r>
            <w:r>
              <w:t>)</w:t>
            </w:r>
            <w:r w:rsidRPr="006534A2">
              <w:t xml:space="preserve"> цену, указанную в Извещении о проведении закупки.</w:t>
            </w:r>
          </w:p>
          <w:p w:rsidR="00341A9D" w:rsidRPr="00C67875" w:rsidRDefault="00341A9D" w:rsidP="00E455A3">
            <w:pPr>
              <w:ind w:firstLine="486"/>
              <w:jc w:val="both"/>
              <w:rPr>
                <w:sz w:val="10"/>
                <w:szCs w:val="10"/>
              </w:rPr>
            </w:pPr>
          </w:p>
          <w:p w:rsidR="00341A9D" w:rsidRDefault="00341A9D" w:rsidP="00E455A3">
            <w:pPr>
              <w:ind w:firstLine="486"/>
              <w:jc w:val="both"/>
            </w:pPr>
            <w:r>
              <w:t>Заказчик</w:t>
            </w:r>
            <w:r w:rsidRPr="00387303">
              <w:t xml:space="preserve"> отстраняет Претендента/Участника от участия в </w:t>
            </w:r>
            <w:r>
              <w:t>Открытом запросе котировок</w:t>
            </w:r>
            <w:r w:rsidRPr="00387303">
              <w:t xml:space="preserve"> в любой момент до заключения </w:t>
            </w:r>
            <w:r>
              <w:t>д</w:t>
            </w:r>
            <w:r w:rsidRPr="00387303">
              <w:t xml:space="preserve">оговора, если обнаружит, что такой Претендент/Участник </w:t>
            </w:r>
            <w:r w:rsidRPr="00F538F9">
              <w:t xml:space="preserve">не представил или </w:t>
            </w:r>
            <w:r w:rsidRPr="00570150">
              <w:t>представил заведомо недостоверную и (или) неполную</w:t>
            </w:r>
            <w:r w:rsidRPr="00387303">
              <w:t xml:space="preserve">, и (или) противоречивую информацию о соответствии требованиям к Участнику, установленным в </w:t>
            </w:r>
            <w:r>
              <w:t xml:space="preserve">настоящей </w:t>
            </w:r>
            <w:r w:rsidRPr="00387303">
              <w:t>Документации</w:t>
            </w:r>
            <w:r w:rsidRPr="00A624B6">
              <w:t xml:space="preserve">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341A9D" w:rsidRPr="008B1FB5" w:rsidRDefault="00341A9D" w:rsidP="00E455A3">
            <w:pPr>
              <w:ind w:firstLine="486"/>
              <w:jc w:val="both"/>
              <w:rPr>
                <w:sz w:val="10"/>
                <w:szCs w:val="10"/>
              </w:rPr>
            </w:pPr>
          </w:p>
          <w:p w:rsidR="00341A9D" w:rsidRDefault="00341A9D" w:rsidP="00E455A3">
            <w:pPr>
              <w:ind w:firstLine="486"/>
              <w:jc w:val="both"/>
            </w:pPr>
            <w:r>
              <w:t xml:space="preserve">Заказчик </w:t>
            </w:r>
            <w:r w:rsidRPr="00387303">
              <w:t xml:space="preserve">вправе перепроверить соответствие Участников требованиям, установленным </w:t>
            </w:r>
            <w:r>
              <w:t xml:space="preserve">настоящей </w:t>
            </w:r>
            <w:r w:rsidRPr="00387303">
              <w:t xml:space="preserve">Документацией на любом этапе проведения </w:t>
            </w:r>
            <w:r>
              <w:t>Открытого запроса котировок</w:t>
            </w:r>
            <w:r w:rsidRPr="00387303">
              <w:t xml:space="preserve">. При выявлении факта несоответствия Участника, </w:t>
            </w:r>
            <w:r>
              <w:t>П</w:t>
            </w:r>
            <w:r w:rsidRPr="00387303">
              <w:t xml:space="preserve">обедителя такой Участник или </w:t>
            </w:r>
            <w:r>
              <w:t>П</w:t>
            </w:r>
            <w:r w:rsidRPr="00387303">
              <w:t xml:space="preserve">обедитель отстраняется от дальнейшего участия в </w:t>
            </w:r>
            <w:r>
              <w:t>Открытом запросе котировок</w:t>
            </w:r>
            <w:r w:rsidRPr="00387303">
              <w:t xml:space="preserve"> на любом этапе проведения, включая этап заключения </w:t>
            </w:r>
            <w:r>
              <w:t>д</w:t>
            </w:r>
            <w:r w:rsidRPr="00387303">
              <w:t>оговора.</w:t>
            </w:r>
          </w:p>
          <w:p w:rsidR="00341A9D" w:rsidRPr="00385A5A" w:rsidRDefault="00341A9D" w:rsidP="00E455A3">
            <w:pPr>
              <w:ind w:firstLine="486"/>
              <w:jc w:val="both"/>
            </w:pPr>
            <w:r w:rsidRPr="0072198A">
              <w:t xml:space="preserve">Заказчик вправе запросить оригиналы или нотариально заверенные копии документов, указанных в </w:t>
            </w:r>
            <w:r w:rsidRPr="0029173D">
              <w:t xml:space="preserve">пунктах </w:t>
            </w:r>
            <w:r w:rsidR="0068752E">
              <w:t>27</w:t>
            </w:r>
            <w:r w:rsidRPr="0029173D">
              <w:t xml:space="preserve">, </w:t>
            </w:r>
            <w:r w:rsidR="0068752E">
              <w:t>28</w:t>
            </w:r>
            <w:r w:rsidRPr="0029173D">
              <w:t xml:space="preserve"> раздела</w:t>
            </w:r>
            <w:r w:rsidRPr="0072198A">
              <w:t xml:space="preserve">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tc>
      </w:tr>
    </w:tbl>
    <w:p w:rsidR="00341A9D" w:rsidRPr="00DC0E1D" w:rsidRDefault="00341A9D" w:rsidP="00341A9D">
      <w:pPr>
        <w:rPr>
          <w:sz w:val="2"/>
          <w:szCs w:val="2"/>
        </w:rPr>
      </w:pPr>
      <w:bookmarkStart w:id="51" w:name="_2.4._Критерии_и"/>
      <w:bookmarkEnd w:id="51"/>
      <w:r w:rsidRPr="005C24A0">
        <w:lastRenderedPageBreak/>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52" w:name="_2.3._Условия_заключения"/>
      <w:bookmarkStart w:id="53" w:name="_Toc438136415"/>
      <w:bookmarkEnd w:id="52"/>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53"/>
    </w:p>
    <w:tbl>
      <w:tblPr>
        <w:tblW w:w="18002" w:type="dxa"/>
        <w:tblInd w:w="-176" w:type="dxa"/>
        <w:tblLayout w:type="fixed"/>
        <w:tblLook w:val="0000" w:firstRow="0" w:lastRow="0" w:firstColumn="0" w:lastColumn="0" w:noHBand="0" w:noVBand="0"/>
      </w:tblPr>
      <w:tblGrid>
        <w:gridCol w:w="568"/>
        <w:gridCol w:w="2340"/>
        <w:gridCol w:w="7440"/>
        <w:gridCol w:w="7654"/>
      </w:tblGrid>
      <w:tr w:rsidR="00341A9D" w:rsidRPr="005C24A0" w:rsidTr="00E455A3">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Информация</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0A79F5" w:rsidRDefault="00341A9D" w:rsidP="0026494D">
            <w:pPr>
              <w:pStyle w:val="rvps1"/>
              <w:numPr>
                <w:ilvl w:val="0"/>
                <w:numId w:val="3"/>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341A9D" w:rsidRPr="00FB45A0" w:rsidRDefault="00341A9D" w:rsidP="00E455A3">
            <w:pPr>
              <w:pStyle w:val="14"/>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tcPr>
          <w:p w:rsidR="00341A9D" w:rsidRPr="009B5C08" w:rsidRDefault="00341A9D" w:rsidP="00E455A3">
            <w:pPr>
              <w:pStyle w:val="a9"/>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w:t>
            </w:r>
            <w:r w:rsidRPr="009B5C08">
              <w:t>итогам Открытого запроса котировок.</w:t>
            </w:r>
          </w:p>
          <w:p w:rsidR="00341A9D" w:rsidRPr="009B5C08" w:rsidRDefault="00341A9D" w:rsidP="00E455A3">
            <w:pPr>
              <w:pStyle w:val="a9"/>
              <w:tabs>
                <w:tab w:val="clear" w:pos="4677"/>
                <w:tab w:val="clear" w:pos="9355"/>
              </w:tabs>
              <w:ind w:firstLine="528"/>
              <w:jc w:val="both"/>
            </w:pPr>
            <w:r w:rsidRPr="009B5C08">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341A9D" w:rsidRPr="009B5C08" w:rsidRDefault="00341A9D" w:rsidP="00E455A3">
            <w:pPr>
              <w:pStyle w:val="a9"/>
              <w:ind w:firstLine="528"/>
              <w:jc w:val="both"/>
            </w:pPr>
            <w:r w:rsidRPr="009B5C08">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54" w:name="_Ref335675605"/>
          </w:p>
          <w:bookmarkEnd w:id="54"/>
          <w:p w:rsidR="00341A9D" w:rsidRDefault="00341A9D" w:rsidP="00E455A3">
            <w:pPr>
              <w:pStyle w:val="a9"/>
              <w:tabs>
                <w:tab w:val="clear" w:pos="4677"/>
                <w:tab w:val="clear" w:pos="9355"/>
              </w:tabs>
              <w:ind w:firstLine="528"/>
              <w:jc w:val="both"/>
            </w:pPr>
            <w:r w:rsidRPr="009B5C08">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341A9D" w:rsidRDefault="00341A9D" w:rsidP="00E455A3">
            <w:pPr>
              <w:pStyle w:val="a9"/>
              <w:tabs>
                <w:tab w:val="clear" w:pos="4677"/>
                <w:tab w:val="clear" w:pos="9355"/>
              </w:tabs>
              <w:jc w:val="both"/>
              <w:rPr>
                <w:color w:val="FF0000"/>
              </w:rPr>
            </w:pPr>
          </w:p>
          <w:p w:rsidR="00341A9D" w:rsidRPr="008B1FB5" w:rsidRDefault="00341A9D" w:rsidP="00E455A3">
            <w:pPr>
              <w:pStyle w:val="a9"/>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341A9D" w:rsidRPr="008B1FB5" w:rsidRDefault="00341A9D" w:rsidP="00E455A3">
            <w:pPr>
              <w:pStyle w:val="a9"/>
              <w:tabs>
                <w:tab w:val="clear" w:pos="4677"/>
                <w:tab w:val="clear" w:pos="9355"/>
              </w:tabs>
              <w:ind w:firstLine="528"/>
              <w:jc w:val="both"/>
              <w:rPr>
                <w:sz w:val="10"/>
                <w:szCs w:val="10"/>
              </w:rPr>
            </w:pPr>
          </w:p>
          <w:p w:rsidR="00341A9D" w:rsidRDefault="00341A9D" w:rsidP="00E455A3">
            <w:pPr>
              <w:pStyle w:val="a9"/>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6" w:history="1">
              <w:r w:rsidRPr="00CF5AE0">
                <w:rPr>
                  <w:rStyle w:val="a6"/>
                </w:rPr>
                <w:t>Положением о закупках товаров, работ, услуг ПАО «</w:t>
              </w:r>
              <w:r w:rsidR="009831A8">
                <w:rPr>
                  <w:rStyle w:val="a6"/>
                </w:rPr>
                <w:t>Башинформсвязь</w:t>
              </w:r>
              <w:r w:rsidRPr="00CF5AE0">
                <w:rPr>
                  <w:rStyle w:val="a6"/>
                </w:rPr>
                <w:t>»,</w:t>
              </w:r>
            </w:hyperlink>
            <w:r>
              <w:t xml:space="preserve"> направляет договор (договоры) на предварительное одобрение договора (договоров) таким органом управления Заказчика.</w:t>
            </w:r>
          </w:p>
          <w:p w:rsidR="00341A9D" w:rsidRPr="00FB45A0" w:rsidRDefault="00341A9D" w:rsidP="00E455A3">
            <w:pPr>
              <w:pStyle w:val="a9"/>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341A9D" w:rsidRPr="00FB45A0" w:rsidRDefault="00341A9D" w:rsidP="00E455A3">
            <w:pPr>
              <w:pStyle w:val="a9"/>
              <w:tabs>
                <w:tab w:val="clear" w:pos="4677"/>
                <w:tab w:val="clear" w:pos="9355"/>
              </w:tabs>
              <w:jc w:val="both"/>
            </w:pPr>
          </w:p>
        </w:tc>
      </w:tr>
      <w:tr w:rsidR="00341A9D" w:rsidRPr="005C24A0" w:rsidTr="00E455A3">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341A9D" w:rsidRPr="000A79F5"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341A9D" w:rsidRPr="00DA01F4" w:rsidRDefault="00341A9D" w:rsidP="00E455A3">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341A9D" w:rsidRPr="005C24A0" w:rsidTr="00E455A3">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528"/>
              <w:jc w:val="both"/>
            </w:pPr>
            <w:r w:rsidRPr="00385A5A">
              <w:t>Определены</w:t>
            </w:r>
            <w:r>
              <w:t xml:space="preserve"> </w:t>
            </w:r>
            <w:hyperlink w:anchor="_РАЗДЕЛ_V._Проект" w:history="1">
              <w:r w:rsidRPr="00E82F20">
                <w:rPr>
                  <w:rStyle w:val="a6"/>
                </w:rPr>
                <w:t xml:space="preserve">разделом </w:t>
              </w:r>
              <w:r w:rsidRPr="00E82F20">
                <w:rPr>
                  <w:rStyle w:val="a6"/>
                  <w:lang w:val="en-US"/>
                </w:rPr>
                <w:t>V</w:t>
              </w:r>
              <w:r w:rsidRPr="00E82F20">
                <w:rPr>
                  <w:rStyle w:val="a6"/>
                </w:rPr>
                <w:t xml:space="preserve"> «Проект </w:t>
              </w:r>
              <w:r>
                <w:rPr>
                  <w:rStyle w:val="a6"/>
                </w:rPr>
                <w:t>д</w:t>
              </w:r>
              <w:r w:rsidRPr="00E82F20">
                <w:rPr>
                  <w:rStyle w:val="a6"/>
                </w:rPr>
                <w:t>оговора»</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w:t>
            </w:r>
            <w:r>
              <w:lastRenderedPageBreak/>
              <w:t xml:space="preserve">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pPr>
              <w:ind w:firstLine="528"/>
              <w:jc w:val="both"/>
            </w:pPr>
            <w:r>
              <w:lastRenderedPageBreak/>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Pr="00BC4D74">
              <w:t>котировок</w:t>
            </w:r>
            <w:r w:rsidRPr="005C24A0">
              <w:t>, по соглашению сторон могут быть внесены следующие изменения:</w:t>
            </w:r>
          </w:p>
          <w:p w:rsidR="00341A9D" w:rsidRPr="005C24A0" w:rsidRDefault="00341A9D" w:rsidP="0026494D">
            <w:pPr>
              <w:pStyle w:val="a7"/>
              <w:numPr>
                <w:ilvl w:val="0"/>
                <w:numId w:val="2"/>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341A9D" w:rsidRPr="008811D9" w:rsidRDefault="00341A9D" w:rsidP="0026494D">
            <w:pPr>
              <w:pStyle w:val="a7"/>
              <w:numPr>
                <w:ilvl w:val="0"/>
                <w:numId w:val="2"/>
              </w:numPr>
              <w:shd w:val="clear" w:color="auto" w:fill="FFFFFF"/>
              <w:ind w:left="0" w:firstLine="528"/>
              <w:jc w:val="both"/>
              <w:rPr>
                <w:color w:val="000000"/>
              </w:rPr>
            </w:pPr>
            <w:r w:rsidRPr="008811D9">
              <w:rPr>
                <w:color w:val="000000"/>
              </w:rPr>
              <w:t xml:space="preserve">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w:t>
            </w:r>
            <w:r w:rsidRPr="008811D9">
              <w:rPr>
                <w:color w:val="000000"/>
              </w:rPr>
              <w:lastRenderedPageBreak/>
              <w:t>изменения цены за единицу товара/работ/услуг. При этом цена договора не может быть изменена более, чем на 2</w:t>
            </w:r>
            <w:r>
              <w:rPr>
                <w:color w:val="000000"/>
              </w:rPr>
              <w:t>0% (двадцать процентов) от цены договора, заключенного по результатам Закупки</w:t>
            </w:r>
            <w:r w:rsidRPr="008811D9">
              <w:rPr>
                <w:color w:val="000000"/>
              </w:rPr>
              <w:t>;</w:t>
            </w:r>
          </w:p>
          <w:p w:rsidR="00341A9D" w:rsidRDefault="00341A9D" w:rsidP="0026494D">
            <w:pPr>
              <w:pStyle w:val="a7"/>
              <w:numPr>
                <w:ilvl w:val="0"/>
                <w:numId w:val="2"/>
              </w:numPr>
              <w:ind w:left="0" w:firstLine="528"/>
              <w:jc w:val="both"/>
            </w:pPr>
            <w:r w:rsidRPr="005C24A0">
              <w:t>иные, изменяющие условия договора в лучшую для Заказчика сторону.</w:t>
            </w:r>
          </w:p>
          <w:p w:rsidR="00341A9D" w:rsidRPr="005E42EE" w:rsidRDefault="00341A9D" w:rsidP="00E455A3">
            <w:pPr>
              <w:pStyle w:val="aff"/>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w:t>
            </w:r>
            <w:r>
              <w:rPr>
                <w:sz w:val="24"/>
                <w:szCs w:val="24"/>
              </w:rPr>
              <w:t>д</w:t>
            </w:r>
            <w:r w:rsidRPr="00992FAA">
              <w:rPr>
                <w:sz w:val="24"/>
                <w:szCs w:val="24"/>
              </w:rPr>
              <w:t xml:space="preserve">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Default="00341A9D" w:rsidP="00EB3BDD">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37" w:history="1">
              <w:r w:rsidRPr="00CF5AE0">
                <w:rPr>
                  <w:rStyle w:val="a6"/>
                </w:rPr>
                <w:t>Положением о закупках товаров, работ, услуг ПАО «</w:t>
              </w:r>
              <w:r w:rsidR="00EB3BDD">
                <w:rPr>
                  <w:rStyle w:val="a6"/>
                </w:rPr>
                <w:t>Башинформсвязь</w:t>
              </w:r>
              <w:r w:rsidRPr="00CF5AE0">
                <w:rPr>
                  <w:rStyle w:val="a6"/>
                </w:rPr>
                <w:t>».</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B609B0" w:rsidRDefault="00341A9D" w:rsidP="00E455A3">
            <w:pPr>
              <w:suppressAutoHyphens/>
              <w:ind w:firstLine="528"/>
              <w:jc w:val="both"/>
            </w:pPr>
            <w:r w:rsidRPr="00B609B0">
              <w:t xml:space="preserve">Заказчик </w:t>
            </w:r>
            <w:r>
              <w:t xml:space="preserve">в соответствии с условиями настоящей документации </w:t>
            </w:r>
            <w:r w:rsidRPr="00B609B0">
              <w:t xml:space="preserve">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Pr="00BC4D74">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Pr="00BC4D74">
              <w:t>котировок</w:t>
            </w:r>
            <w:r w:rsidRPr="00B609B0">
              <w:t>, объем и состав предлагаемых Претендентом товаров, работ, услуг.</w:t>
            </w:r>
          </w:p>
          <w:p w:rsidR="00341A9D" w:rsidRPr="00B609B0" w:rsidRDefault="00341A9D" w:rsidP="00E455A3">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341A9D" w:rsidRPr="00B609B0" w:rsidRDefault="00341A9D" w:rsidP="00E455A3">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341A9D" w:rsidRDefault="00341A9D" w:rsidP="0026494D">
            <w:pPr>
              <w:numPr>
                <w:ilvl w:val="0"/>
                <w:numId w:val="5"/>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341A9D" w:rsidRDefault="00341A9D" w:rsidP="0026494D">
            <w:pPr>
              <w:numPr>
                <w:ilvl w:val="0"/>
                <w:numId w:val="5"/>
              </w:numPr>
              <w:tabs>
                <w:tab w:val="left" w:pos="103"/>
              </w:tabs>
              <w:autoSpaceDE w:val="0"/>
              <w:autoSpaceDN w:val="0"/>
              <w:adjustRightInd w:val="0"/>
              <w:ind w:left="0" w:firstLine="528"/>
              <w:jc w:val="both"/>
            </w:pPr>
            <w:r>
              <w:t xml:space="preserve">при наличии разночтений между ценой, указанной непосредственно в тексте Заявки и ценой, указанной в иных </w:t>
            </w:r>
            <w:r>
              <w:lastRenderedPageBreak/>
              <w:t>документах, входящих в состав Заявки, преимущество имеет цена, указанная непосредственно в тексте Заявки</w:t>
            </w:r>
            <w:r w:rsidRPr="00B609B0">
              <w:t>.</w:t>
            </w:r>
          </w:p>
        </w:tc>
      </w:tr>
    </w:tbl>
    <w:p w:rsidR="00341A9D" w:rsidRPr="005C24A0" w:rsidRDefault="00341A9D" w:rsidP="00341A9D">
      <w:pPr>
        <w:jc w:val="both"/>
      </w:pPr>
      <w:r w:rsidRPr="005C24A0">
        <w:lastRenderedPageBreak/>
        <w:t xml:space="preserve">Во всем, что не урегулировано Извещением о проведении </w:t>
      </w:r>
      <w:r>
        <w:t>закупки</w:t>
      </w:r>
      <w:r w:rsidRPr="005C24A0">
        <w:t xml:space="preserve"> и настоящей Документацией, Заказчик, Претенденты, Участники, Победитель и другие лица руководствуются </w:t>
      </w:r>
      <w:hyperlink r:id="rId38" w:history="1">
        <w:r w:rsidRPr="00CF5AE0">
          <w:rPr>
            <w:rStyle w:val="a6"/>
          </w:rPr>
          <w:t>Положением о закупках товаров, работ, услуг ПАО «</w:t>
        </w:r>
        <w:r w:rsidR="00EB3BDD">
          <w:rPr>
            <w:rStyle w:val="a6"/>
          </w:rPr>
          <w:t>Башинформсвязь</w:t>
        </w:r>
        <w:r w:rsidRPr="00CF5AE0">
          <w:rPr>
            <w:rStyle w:val="a6"/>
          </w:rPr>
          <w:t>»,</w:t>
        </w:r>
      </w:hyperlink>
      <w:r w:rsidRPr="005C24A0">
        <w:t xml:space="preserve"> утвержденн</w:t>
      </w:r>
      <w:r>
        <w:t>ым</w:t>
      </w:r>
      <w:r w:rsidRPr="005C24A0">
        <w:t xml:space="preserve"> Советом директоров </w:t>
      </w:r>
      <w:r w:rsidRPr="0086329B">
        <w:t>Общества (</w:t>
      </w:r>
      <w:r w:rsidR="0086329B" w:rsidRPr="0086329B">
        <w:t>Протокол № 48 от 15 февраля 2017 г.</w:t>
      </w:r>
      <w:r w:rsidRPr="0086329B">
        <w:t>) и действующим</w:t>
      </w:r>
      <w:r w:rsidRPr="005C24A0">
        <w:t xml:space="preserve"> законодательством Российской Федерации.</w:t>
      </w:r>
    </w:p>
    <w:p w:rsidR="00341A9D" w:rsidRPr="005C24A0" w:rsidRDefault="00341A9D" w:rsidP="00341A9D">
      <w:pPr>
        <w:pStyle w:val="12"/>
        <w:keepLines w:val="0"/>
        <w:tabs>
          <w:tab w:val="left" w:pos="6424"/>
        </w:tabs>
        <w:spacing w:before="240" w:after="120"/>
        <w:ind w:left="792" w:hanging="360"/>
        <w:jc w:val="both"/>
        <w:rPr>
          <w:rFonts w:eastAsia="MS Mincho"/>
          <w:kern w:val="32"/>
          <w:lang w:eastAsia="x-none"/>
        </w:rPr>
      </w:pPr>
      <w:bookmarkStart w:id="55" w:name="_РАЗДЕЛ_III._ФОРМЫ"/>
      <w:bookmarkEnd w:id="55"/>
      <w:r w:rsidRPr="00C744BD">
        <w:rPr>
          <w:rFonts w:ascii="Times New Roman" w:hAnsi="Times New Roman"/>
          <w:b w:val="0"/>
          <w:bCs w:val="0"/>
          <w:color w:val="auto"/>
          <w:sz w:val="24"/>
          <w:szCs w:val="24"/>
        </w:rPr>
        <w:br w:type="page"/>
      </w:r>
      <w:bookmarkStart w:id="56" w:name="_Toc438136416"/>
      <w:bookmarkStart w:id="57" w:name="форма1"/>
      <w:bookmarkStart w:id="58" w:name="_Toc98251753"/>
      <w:r w:rsidRPr="00E82F20">
        <w:rPr>
          <w:rFonts w:ascii="Times New Roman" w:eastAsia="MS Mincho" w:hAnsi="Times New Roman"/>
          <w:color w:val="17365D"/>
          <w:kern w:val="32"/>
          <w:szCs w:val="24"/>
          <w:lang w:val="x-none" w:eastAsia="x-none"/>
        </w:rPr>
        <w:lastRenderedPageBreak/>
        <w:t>РАЗДЕЛ III. ФОРМЫ ДЛЯ ЗАПОЛНЕНИЯ ПРЕТЕНДЕНТАМИ ЗАКУПКИ</w:t>
      </w:r>
      <w:bookmarkEnd w:id="56"/>
      <w:r w:rsidRPr="005C24A0">
        <w:rPr>
          <w:rFonts w:eastAsia="MS Mincho"/>
          <w:kern w:val="32"/>
          <w:lang w:val="x-none" w:eastAsia="x-none"/>
        </w:rPr>
        <w:t xml:space="preserve"> </w:t>
      </w:r>
      <w:bookmarkEnd w:id="57"/>
    </w:p>
    <w:p w:rsidR="00341A9D" w:rsidRPr="00F21F2F" w:rsidRDefault="00341A9D" w:rsidP="00341A9D">
      <w:pPr>
        <w:pStyle w:val="12"/>
        <w:keepLines w:val="0"/>
        <w:spacing w:before="240" w:after="120"/>
        <w:ind w:left="792" w:hanging="360"/>
        <w:jc w:val="both"/>
        <w:rPr>
          <w:rFonts w:ascii="Times New Roman" w:eastAsia="MS Mincho" w:hAnsi="Times New Roman"/>
          <w:color w:val="548DD4"/>
          <w:kern w:val="32"/>
          <w:szCs w:val="24"/>
          <w:lang w:eastAsia="x-none"/>
        </w:rPr>
      </w:pPr>
      <w:bookmarkStart w:id="59" w:name="_Форма_1_ЗАЯВКА"/>
      <w:bookmarkStart w:id="60" w:name="_Toc438136417"/>
      <w:bookmarkEnd w:id="59"/>
      <w:r w:rsidRPr="00E82F20">
        <w:rPr>
          <w:rFonts w:ascii="Times New Roman" w:eastAsia="MS Mincho" w:hAnsi="Times New Roman"/>
          <w:color w:val="548DD4"/>
          <w:kern w:val="32"/>
          <w:szCs w:val="24"/>
          <w:lang w:val="x-none" w:eastAsia="x-none"/>
        </w:rPr>
        <w:t xml:space="preserve">Форма 1 </w:t>
      </w:r>
      <w:r w:rsidRPr="00E82F20">
        <w:rPr>
          <w:rFonts w:ascii="Times New Roman" w:eastAsia="MS Mincho" w:hAnsi="Times New Roman"/>
          <w:color w:val="548DD4"/>
          <w:kern w:val="32"/>
          <w:szCs w:val="24"/>
          <w:lang w:eastAsia="x-none"/>
        </w:rPr>
        <w:t>З</w:t>
      </w:r>
      <w:r w:rsidRPr="00E82F20">
        <w:rPr>
          <w:rFonts w:ascii="Times New Roman" w:eastAsia="MS Mincho" w:hAnsi="Times New Roman"/>
          <w:color w:val="548DD4"/>
          <w:kern w:val="32"/>
          <w:szCs w:val="24"/>
          <w:lang w:val="x-none" w:eastAsia="x-none"/>
        </w:rPr>
        <w:t xml:space="preserve">АЯВКА НА УЧАСТИЕ В ОТКРЫТОМ </w:t>
      </w:r>
      <w:r>
        <w:rPr>
          <w:rFonts w:ascii="Times New Roman" w:eastAsia="MS Mincho" w:hAnsi="Times New Roman"/>
          <w:color w:val="548DD4"/>
          <w:kern w:val="32"/>
          <w:szCs w:val="24"/>
          <w:lang w:eastAsia="x-none"/>
        </w:rPr>
        <w:t>ЗАПРОСЕ КОТИРОВОК</w:t>
      </w:r>
      <w:bookmarkEnd w:id="60"/>
    </w:p>
    <w:p w:rsidR="00341A9D" w:rsidRPr="00341A9D" w:rsidRDefault="00341A9D" w:rsidP="00341A9D"/>
    <w:p w:rsidR="00341A9D" w:rsidRPr="00341A9D" w:rsidRDefault="00341A9D" w:rsidP="00341A9D"/>
    <w:p w:rsidR="00341A9D" w:rsidRPr="005C24A0" w:rsidRDefault="00341A9D" w:rsidP="00341A9D">
      <w:r w:rsidRPr="005C24A0">
        <w:t xml:space="preserve">Фирменный бланк Претендента </w:t>
      </w:r>
    </w:p>
    <w:p w:rsidR="00341A9D" w:rsidRPr="005C24A0" w:rsidRDefault="00341A9D" w:rsidP="00341A9D">
      <w:r w:rsidRPr="005C24A0">
        <w:t xml:space="preserve">«___» __________ 20___ </w:t>
      </w:r>
      <w:proofErr w:type="gramStart"/>
      <w:r w:rsidRPr="005C24A0">
        <w:t>года  №</w:t>
      </w:r>
      <w:proofErr w:type="gramEnd"/>
      <w:r w:rsidRPr="005C24A0">
        <w:t>______</w:t>
      </w:r>
    </w:p>
    <w:p w:rsidR="00341A9D" w:rsidRPr="00341A9D" w:rsidRDefault="00341A9D" w:rsidP="00341A9D">
      <w:pPr>
        <w:ind w:firstLine="567"/>
      </w:pPr>
    </w:p>
    <w:p w:rsidR="00341A9D" w:rsidRPr="00341A9D" w:rsidRDefault="00341A9D" w:rsidP="00341A9D">
      <w:pPr>
        <w:ind w:firstLine="567"/>
      </w:pPr>
    </w:p>
    <w:p w:rsidR="00341A9D" w:rsidRPr="00341A9D" w:rsidRDefault="00341A9D" w:rsidP="00341A9D">
      <w:pPr>
        <w:ind w:firstLine="567"/>
      </w:pPr>
    </w:p>
    <w:p w:rsidR="00341A9D" w:rsidRPr="00D854F9" w:rsidRDefault="00341A9D" w:rsidP="00341A9D">
      <w:pPr>
        <w:ind w:firstLine="567"/>
        <w:jc w:val="center"/>
      </w:pPr>
      <w:bookmarkStart w:id="61" w:name="_Письмо_о_подаче"/>
      <w:bookmarkStart w:id="62" w:name="_Заявка_о_подаче"/>
      <w:bookmarkStart w:id="63" w:name="_Toc255987071"/>
      <w:bookmarkStart w:id="64" w:name="_Toc263441572"/>
      <w:bookmarkStart w:id="65" w:name="_Toc269472558"/>
      <w:bookmarkStart w:id="66" w:name="_Toc305665989"/>
      <w:bookmarkEnd w:id="61"/>
      <w:bookmarkEnd w:id="62"/>
      <w:r w:rsidRPr="005C24A0">
        <w:t xml:space="preserve">ЗАЯВКА НА УЧАСТИЕ В ОТКРЫТОМ </w:t>
      </w:r>
      <w:bookmarkEnd w:id="63"/>
      <w:bookmarkEnd w:id="64"/>
      <w:bookmarkEnd w:id="65"/>
      <w:bookmarkEnd w:id="66"/>
      <w:r>
        <w:t>ЗАПРОСЕ КОТИРОВОК</w:t>
      </w:r>
    </w:p>
    <w:p w:rsidR="00341A9D" w:rsidRPr="00D854F9" w:rsidRDefault="00341A9D" w:rsidP="00341A9D">
      <w:pPr>
        <w:ind w:firstLine="567"/>
        <w:jc w:val="center"/>
      </w:pPr>
    </w:p>
    <w:p w:rsidR="00341A9D" w:rsidRPr="00214EF1" w:rsidRDefault="00341A9D" w:rsidP="00341A9D">
      <w:pPr>
        <w:ind w:firstLine="567"/>
        <w:jc w:val="center"/>
        <w:rPr>
          <w:sz w:val="10"/>
          <w:szCs w:val="10"/>
        </w:rPr>
      </w:pPr>
    </w:p>
    <w:p w:rsidR="00341A9D" w:rsidRPr="005C24A0" w:rsidRDefault="00341A9D" w:rsidP="00341A9D">
      <w:pPr>
        <w:ind w:firstLine="567"/>
        <w:jc w:val="both"/>
      </w:pPr>
      <w:r w:rsidRPr="005C24A0">
        <w:t xml:space="preserve">Изучив Извещение </w:t>
      </w:r>
      <w:r>
        <w:t xml:space="preserve">и Документацию </w:t>
      </w:r>
      <w:r w:rsidRPr="005C24A0">
        <w:t xml:space="preserve">о проведении Открытого </w:t>
      </w:r>
      <w:r w:rsidRPr="006E6EC1">
        <w:t>запрос</w:t>
      </w:r>
      <w:r>
        <w:t>а</w:t>
      </w:r>
      <w:r w:rsidRPr="006E6EC1">
        <w:t xml:space="preserve"> </w:t>
      </w:r>
      <w:r w:rsidRPr="00BC4D74">
        <w:t>котировок</w:t>
      </w:r>
      <w:r w:rsidRPr="006E6EC1">
        <w:t xml:space="preserve"> </w:t>
      </w:r>
      <w:r w:rsidRPr="005C24A0">
        <w:t xml:space="preserve">в электронной форме на право заключения договора на </w:t>
      </w:r>
      <w:r w:rsidRPr="00CE18DB">
        <w:t>___________________</w:t>
      </w:r>
      <w:proofErr w:type="gramStart"/>
      <w:r w:rsidRPr="00CE18DB">
        <w:t>_</w:t>
      </w:r>
      <w:r>
        <w:t>,(</w:t>
      </w:r>
      <w:proofErr w:type="gramEnd"/>
      <w:r>
        <w:t xml:space="preserve">далее также - Документация о проведении Открытого </w:t>
      </w:r>
      <w:r w:rsidRPr="006E6EC1">
        <w:t>запрос</w:t>
      </w:r>
      <w:r>
        <w:t>а</w:t>
      </w:r>
      <w:r w:rsidRPr="006E6EC1">
        <w:t xml:space="preserve"> </w:t>
      </w:r>
      <w:r w:rsidRPr="00BC4D74">
        <w:t>котировок</w:t>
      </w:r>
      <w:r>
        <w:t>)</w:t>
      </w:r>
      <w:r w:rsidRPr="005C24A0">
        <w:t> </w:t>
      </w:r>
      <w:r>
        <w:t xml:space="preserve">безоговорочно </w:t>
      </w:r>
      <w:r w:rsidRPr="005C24A0">
        <w:t xml:space="preserve">принимая установленные в них требования и условия, </w:t>
      </w:r>
    </w:p>
    <w:p w:rsidR="00341A9D" w:rsidRPr="00BA78A6" w:rsidRDefault="00341A9D" w:rsidP="00341A9D">
      <w:pPr>
        <w:ind w:firstLine="567"/>
        <w:jc w:val="both"/>
        <w:rPr>
          <w:i/>
          <w:sz w:val="20"/>
          <w:szCs w:val="20"/>
        </w:rPr>
      </w:pPr>
      <w:r w:rsidRPr="005C24A0">
        <w:t xml:space="preserve">_______________________________________________________________________________, </w:t>
      </w:r>
      <w:r w:rsidRPr="00BA78A6">
        <w:rPr>
          <w:i/>
          <w:sz w:val="20"/>
          <w:szCs w:val="20"/>
        </w:rPr>
        <w:t xml:space="preserve">(полное наименование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 xml:space="preserve"> с указанием организационно-правовой формы)</w:t>
      </w:r>
    </w:p>
    <w:p w:rsidR="00341A9D" w:rsidRPr="005C24A0" w:rsidRDefault="00341A9D" w:rsidP="00341A9D">
      <w:pPr>
        <w:ind w:firstLine="567"/>
        <w:jc w:val="both"/>
      </w:pPr>
      <w:r w:rsidRPr="005C24A0">
        <w:t>зарегистрированное по адресу ______________</w:t>
      </w:r>
      <w:r>
        <w:t>__________</w:t>
      </w:r>
      <w:r w:rsidRPr="005C24A0">
        <w:t>_____________________________,</w:t>
      </w:r>
    </w:p>
    <w:p w:rsidR="00341A9D" w:rsidRPr="00BA78A6" w:rsidRDefault="00341A9D" w:rsidP="00341A9D">
      <w:pPr>
        <w:ind w:firstLine="567"/>
        <w:jc w:val="both"/>
        <w:rPr>
          <w:i/>
          <w:sz w:val="20"/>
          <w:szCs w:val="20"/>
        </w:rPr>
      </w:pPr>
      <w:r>
        <w:rPr>
          <w:sz w:val="20"/>
          <w:szCs w:val="20"/>
        </w:rPr>
        <w:t xml:space="preserve">                                                       </w:t>
      </w:r>
      <w:r w:rsidRPr="00BA78A6">
        <w:rPr>
          <w:sz w:val="20"/>
          <w:szCs w:val="20"/>
        </w:rPr>
        <w:t>(</w:t>
      </w:r>
      <w:r w:rsidRPr="00BA78A6">
        <w:rPr>
          <w:i/>
          <w:sz w:val="20"/>
          <w:szCs w:val="20"/>
        </w:rPr>
        <w:t xml:space="preserve">местонахождение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w:t>
      </w:r>
    </w:p>
    <w:p w:rsidR="00341A9D" w:rsidRPr="005C24A0" w:rsidRDefault="00341A9D" w:rsidP="00341A9D">
      <w:pPr>
        <w:ind w:firstLine="567"/>
        <w:jc w:val="both"/>
      </w:pPr>
      <w:r w:rsidRPr="005C24A0">
        <w:t>предлагает заключить договор_______________________________________</w:t>
      </w:r>
    </w:p>
    <w:p w:rsidR="00341A9D" w:rsidRPr="00EC7453" w:rsidRDefault="00341A9D" w:rsidP="00341A9D">
      <w:pPr>
        <w:ind w:firstLine="567"/>
        <w:jc w:val="both"/>
        <w:rPr>
          <w:i/>
          <w:sz w:val="20"/>
          <w:szCs w:val="20"/>
        </w:rPr>
      </w:pPr>
      <w:r>
        <w:rPr>
          <w:i/>
        </w:rPr>
        <w:t xml:space="preserve">                                                                       </w:t>
      </w:r>
      <w:r w:rsidRPr="00EC7453">
        <w:rPr>
          <w:i/>
          <w:sz w:val="20"/>
          <w:szCs w:val="20"/>
        </w:rPr>
        <w:t>(предмет договора)</w:t>
      </w:r>
    </w:p>
    <w:p w:rsidR="00341A9D" w:rsidRDefault="00341A9D" w:rsidP="00341A9D">
      <w:pPr>
        <w:ind w:firstLine="567"/>
        <w:jc w:val="both"/>
      </w:pPr>
      <w:r w:rsidRPr="005C24A0">
        <w:t>в соответствии с технико-коммерческим предложением</w:t>
      </w:r>
      <w:r>
        <w:t xml:space="preserve"> (Форма 3)</w:t>
      </w:r>
      <w:r w:rsidRPr="005C24A0">
        <w:t>, и другими документами, являющимися неотъемлемыми приложениями к настоящей Заявке</w:t>
      </w:r>
      <w:r>
        <w:t xml:space="preserve">. </w:t>
      </w:r>
    </w:p>
    <w:p w:rsidR="00341A9D" w:rsidRDefault="00341A9D" w:rsidP="00341A9D">
      <w:pPr>
        <w:ind w:firstLine="567"/>
        <w:jc w:val="both"/>
      </w:pPr>
      <w:r w:rsidRPr="005C24A0">
        <w:t xml:space="preserve">Настоящая Заявка имеет правовой статус оферты и действует </w:t>
      </w:r>
      <w:r>
        <w:t>не более чем 75</w:t>
      </w:r>
      <w:r w:rsidRPr="005C24A0">
        <w:t xml:space="preserve"> (</w:t>
      </w:r>
      <w:r>
        <w:t>семьдесят пять</w:t>
      </w:r>
      <w:r w:rsidRPr="005C24A0">
        <w:t>) календарных дней</w:t>
      </w:r>
      <w:r w:rsidRPr="00015D74">
        <w:rPr>
          <w:sz w:val="26"/>
          <w:szCs w:val="26"/>
        </w:rPr>
        <w:t xml:space="preserve"> </w:t>
      </w:r>
      <w:r w:rsidRPr="00015D74">
        <w:t xml:space="preserve">со дня, следующего за установленной Документацией </w:t>
      </w:r>
      <w:r w:rsidRPr="001E3E89">
        <w:t xml:space="preserve">о проведении Открытого </w:t>
      </w:r>
      <w:r w:rsidRPr="006E6EC1">
        <w:t>запрос</w:t>
      </w:r>
      <w:r>
        <w:t>а</w:t>
      </w:r>
      <w:r w:rsidRPr="006E6EC1">
        <w:t xml:space="preserve"> </w:t>
      </w:r>
      <w:r w:rsidRPr="00BC4D74">
        <w:t>котировок</w:t>
      </w:r>
      <w:r>
        <w:t xml:space="preserve"> </w:t>
      </w:r>
      <w:r w:rsidRPr="00015D74">
        <w:t>датой</w:t>
      </w:r>
      <w:r>
        <w:t xml:space="preserve"> </w:t>
      </w:r>
      <w:r w:rsidRPr="00015D74">
        <w:t>открытия доступа к Заявкам</w:t>
      </w:r>
      <w:r w:rsidRPr="005C24A0">
        <w:t>.</w:t>
      </w:r>
      <w:bookmarkStart w:id="67" w:name="_Hlt440565644"/>
      <w:bookmarkEnd w:id="67"/>
    </w:p>
    <w:p w:rsidR="00341A9D" w:rsidRPr="005C24A0" w:rsidRDefault="00341A9D" w:rsidP="00341A9D">
      <w:pPr>
        <w:ind w:firstLine="567"/>
        <w:jc w:val="both"/>
      </w:pPr>
      <w:r w:rsidRPr="00AC119D">
        <w:t xml:space="preserve">Настоящим подтверждаем, о возможности предоставить документы в соответствии с </w:t>
      </w:r>
      <w:r>
        <w:t xml:space="preserve">п. </w:t>
      </w:r>
      <w:r w:rsidR="00CE2171">
        <w:t>28</w:t>
      </w:r>
      <w:r w:rsidR="009740F5">
        <w:t xml:space="preserve"> </w:t>
      </w:r>
      <w:r>
        <w:t xml:space="preserve">настоящей Документации </w:t>
      </w:r>
      <w:r w:rsidRPr="00AC119D">
        <w:t xml:space="preserve">п. 10.11 </w:t>
      </w:r>
      <w:hyperlink r:id="rId39" w:history="1">
        <w:r w:rsidRPr="00AC119D">
          <w:rPr>
            <w:rStyle w:val="a6"/>
          </w:rPr>
          <w:t>Положения о закупках товаров, работ, услуг ПАО «</w:t>
        </w:r>
        <w:r w:rsidR="00EB3BDD" w:rsidRPr="00EB3BDD">
          <w:rPr>
            <w:rStyle w:val="a6"/>
          </w:rPr>
          <w:t>Башинформсвязь</w:t>
        </w:r>
        <w:r w:rsidRPr="00AC119D">
          <w:rPr>
            <w:rStyle w:val="a6"/>
          </w:rPr>
          <w:t>»</w:t>
        </w:r>
      </w:hyperlink>
      <w:r w:rsidRPr="00AC119D">
        <w:t>, в течение 3 (трех) рабочих дней с момента получения запроса от Заказчика</w:t>
      </w:r>
      <w:r>
        <w:t>.</w:t>
      </w:r>
    </w:p>
    <w:p w:rsidR="00341A9D" w:rsidRDefault="00341A9D" w:rsidP="00341A9D">
      <w:pPr>
        <w:ind w:firstLine="567"/>
        <w:jc w:val="both"/>
      </w:pPr>
      <w:r w:rsidRPr="005C24A0">
        <w:t>Настоящим подтверждаем, что против _______ (</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проводится процедура ликвидации, арбитражным судом </w:t>
      </w:r>
      <w:r w:rsidRPr="00BD1CB0">
        <w:t xml:space="preserve">не принято </w:t>
      </w:r>
      <w:r w:rsidRPr="005C24A0">
        <w:t xml:space="preserve">решение о признании _______ (наименование Претендента на участие в </w:t>
      </w:r>
      <w:r>
        <w:t>О</w:t>
      </w:r>
      <w:r w:rsidRPr="007E0B92">
        <w:t xml:space="preserve">ткрытом </w:t>
      </w:r>
      <w:r w:rsidRPr="006E6EC1">
        <w:t>запрос</w:t>
      </w:r>
      <w:r>
        <w:t>е</w:t>
      </w:r>
      <w:r w:rsidRPr="006E6EC1">
        <w:t xml:space="preserve"> </w:t>
      </w:r>
      <w:r w:rsidRPr="00BC4D74">
        <w:t>котировок</w:t>
      </w:r>
      <w:r w:rsidRPr="005C24A0">
        <w:t>) банкротом</w:t>
      </w:r>
      <w:r>
        <w:t xml:space="preserve"> и об открытии конкурсного производства</w:t>
      </w:r>
      <w:r w:rsidRPr="005C24A0">
        <w:t>, деятельность ______(</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40" w:history="1">
        <w:r w:rsidRPr="006902CE">
          <w:rPr>
            <w:rStyle w:val="a6"/>
          </w:rPr>
          <w:t xml:space="preserve">Положения о закупках товаров, работ, услуг </w:t>
        </w:r>
        <w:r>
          <w:rPr>
            <w:rStyle w:val="a6"/>
          </w:rPr>
          <w:t>П</w:t>
        </w:r>
        <w:r w:rsidRPr="006902CE">
          <w:rPr>
            <w:rStyle w:val="a6"/>
          </w:rPr>
          <w:t>АО «</w:t>
        </w:r>
        <w:r w:rsidR="00EB3BDD" w:rsidRPr="00EB3BDD">
          <w:rPr>
            <w:rStyle w:val="a6"/>
          </w:rPr>
          <w:t>Башинформсвязь</w:t>
        </w:r>
        <w:r w:rsidRPr="006902CE">
          <w:rPr>
            <w:rStyle w:val="a6"/>
          </w:rPr>
          <w:t>»</w:t>
        </w:r>
      </w:hyperlink>
      <w:r w:rsidRPr="005C24A0">
        <w:t xml:space="preserve"> и Регламентом работы Электронной</w:t>
      </w:r>
      <w:r>
        <w:t xml:space="preserve"> торговой</w:t>
      </w:r>
      <w:r w:rsidRPr="005C24A0">
        <w:t xml:space="preserve"> площадки.</w:t>
      </w:r>
    </w:p>
    <w:p w:rsidR="00341A9D" w:rsidRDefault="00341A9D" w:rsidP="00341A9D">
      <w:pPr>
        <w:ind w:firstLine="567"/>
        <w:jc w:val="both"/>
      </w:pPr>
      <w:r w:rsidRPr="00582CB7">
        <w:t xml:space="preserve">Настоящим подтверждаем, </w:t>
      </w:r>
      <w:r w:rsidRPr="009831A8">
        <w:t>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9831A8" w:rsidRPr="009831A8">
        <w:t>Башинформсвязь</w:t>
      </w:r>
      <w:r w:rsidRPr="009831A8">
        <w:t>» с целью участия _______ (</w:t>
      </w:r>
      <w:r w:rsidRPr="009831A8">
        <w:rPr>
          <w:i/>
        </w:rPr>
        <w:t>наименование Претендента на участие в Открытом запросе котировок</w:t>
      </w:r>
      <w:r w:rsidRPr="009831A8">
        <w:t>) в Открытом запросе котировок в электронной форме на право заключения договора на ________</w:t>
      </w:r>
      <w:proofErr w:type="gramStart"/>
      <w:r w:rsidRPr="009831A8">
        <w:t>_(</w:t>
      </w:r>
      <w:proofErr w:type="gramEnd"/>
      <w:r w:rsidRPr="009831A8">
        <w:rPr>
          <w:i/>
        </w:rPr>
        <w:t>указать наименование закупки</w:t>
      </w:r>
      <w:r w:rsidRPr="009831A8">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w:t>
      </w:r>
      <w:r w:rsidRPr="00582CB7">
        <w:t xml:space="preserve"> в </w:t>
      </w:r>
      <w:r>
        <w:t xml:space="preserve">нашей </w:t>
      </w:r>
      <w:r w:rsidRPr="00582CB7">
        <w:t>Заявке, в том числе право предоставления таких данных третьим лицам</w:t>
      </w:r>
      <w:r>
        <w:t>.</w:t>
      </w:r>
    </w:p>
    <w:p w:rsidR="00341A9D" w:rsidRPr="00844E9E" w:rsidRDefault="00341A9D" w:rsidP="00341A9D">
      <w:pPr>
        <w:ind w:firstLine="567"/>
        <w:jc w:val="both"/>
      </w:pPr>
      <w:r>
        <w:t xml:space="preserve">Настоящим подтверждаем, что сведения о _______ </w:t>
      </w:r>
      <w:r w:rsidRPr="00582CB7">
        <w:t>(</w:t>
      </w:r>
      <w:r w:rsidRPr="00420795">
        <w:rPr>
          <w:i/>
        </w:rPr>
        <w:t xml:space="preserve">наименование Претендента на участие в </w:t>
      </w:r>
      <w:r>
        <w:rPr>
          <w:i/>
        </w:rPr>
        <w:t xml:space="preserve">Открытом </w:t>
      </w:r>
      <w:r w:rsidRPr="006E6EC1">
        <w:rPr>
          <w:i/>
        </w:rPr>
        <w:t>запрос</w:t>
      </w:r>
      <w:r>
        <w:rPr>
          <w:i/>
        </w:rPr>
        <w:t>е</w:t>
      </w:r>
      <w:r w:rsidRPr="006E6EC1">
        <w:rPr>
          <w:i/>
        </w:rPr>
        <w:t xml:space="preserve"> </w:t>
      </w:r>
      <w:r w:rsidRPr="00BC4D74">
        <w:rPr>
          <w:i/>
        </w:rPr>
        <w:t>котировок</w:t>
      </w:r>
      <w:r w:rsidRPr="00582CB7">
        <w:t>)</w:t>
      </w:r>
      <w:r>
        <w:t xml:space="preserve"> не включены в </w:t>
      </w:r>
      <w:r w:rsidRPr="00420795">
        <w:t>реестр недобросовестных поставщиков, предусмотренный Федеральным законом от 18 июля 2011 года № 223-ФЗ «О закупках товаров, работ, услуг отде</w:t>
      </w:r>
      <w:r>
        <w:t>льными видами юридических лиц»</w:t>
      </w:r>
      <w:r w:rsidRPr="00420795">
        <w:t>,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341A9D" w:rsidRDefault="00341A9D" w:rsidP="00341A9D">
      <w:pPr>
        <w:ind w:firstLine="567"/>
        <w:jc w:val="both"/>
      </w:pPr>
      <w:r w:rsidRPr="003A7554">
        <w:t>Настоящим уведомляем об отсутствии у ________________ (</w:t>
      </w:r>
      <w:r w:rsidRPr="003A7554">
        <w:rPr>
          <w:i/>
        </w:rPr>
        <w:t>наименование Претендента на участие в Открытом запросе котировок)</w:t>
      </w:r>
      <w:r w:rsidRPr="003A7554">
        <w:t xml:space="preserve"> на дату подачи данной Заявки задолженности по </w:t>
      </w:r>
      <w:r w:rsidRPr="003A7554">
        <w:lastRenderedPageBreak/>
        <w:t>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341A9D" w:rsidRDefault="00341A9D" w:rsidP="00341A9D">
      <w:pPr>
        <w:ind w:firstLine="567"/>
        <w:jc w:val="both"/>
      </w:pPr>
      <w:r>
        <w:t xml:space="preserve"> </w:t>
      </w:r>
    </w:p>
    <w:p w:rsidR="00341A9D" w:rsidRDefault="00341A9D" w:rsidP="00341A9D">
      <w:pPr>
        <w:ind w:firstLine="567"/>
        <w:jc w:val="both"/>
      </w:pPr>
      <w:r w:rsidRPr="001725CA">
        <w:t>Настоящим уведомляем о наличии/отсутствии у ________________ (</w:t>
      </w:r>
      <w:r w:rsidRPr="001725CA">
        <w:rPr>
          <w:i/>
        </w:rPr>
        <w:t xml:space="preserve">наименование Претендента на участие в Открытом запросе </w:t>
      </w:r>
      <w:r>
        <w:rPr>
          <w:i/>
        </w:rPr>
        <w:t>котировок</w:t>
      </w:r>
      <w:r w:rsidRPr="001725CA">
        <w:rPr>
          <w:i/>
        </w:rPr>
        <w:t xml:space="preserve">) </w:t>
      </w:r>
      <w:r w:rsidRPr="001725CA">
        <w:t>на дату подачи данной Заявки</w:t>
      </w:r>
      <w:r w:rsidRPr="001725CA">
        <w:rPr>
          <w:i/>
        </w:rPr>
        <w:t xml:space="preserve"> </w:t>
      </w:r>
      <w:r w:rsidRPr="001725CA">
        <w:t xml:space="preserve">связей, носящих характер </w:t>
      </w:r>
      <w:proofErr w:type="spellStart"/>
      <w:r w:rsidRPr="001725CA">
        <w:t>аффилированности</w:t>
      </w:r>
      <w:proofErr w:type="spellEnd"/>
      <w:r w:rsidRPr="001725CA">
        <w:rPr>
          <w:rStyle w:val="afc"/>
        </w:rPr>
        <w:footnoteReference w:id="1"/>
      </w:r>
      <w:r w:rsidRPr="001725CA">
        <w:t>, с руководством ПАО «</w:t>
      </w:r>
      <w:r w:rsidR="00EB3BDD" w:rsidRPr="00EB3BDD">
        <w:t>Башинформсвязь</w:t>
      </w:r>
      <w:r w:rsidRPr="001725CA">
        <w:t>»</w:t>
      </w:r>
      <w:r w:rsidRPr="001725CA">
        <w:rPr>
          <w:rStyle w:val="afc"/>
        </w:rPr>
        <w:footnoteReference w:id="2"/>
      </w:r>
      <w:r w:rsidRPr="001725CA">
        <w:t xml:space="preserve">, </w:t>
      </w:r>
      <w:r w:rsidRPr="001725CA">
        <w:rPr>
          <w:i/>
        </w:rPr>
        <w:t>(при наличии такой связи указать ФИО аффилированного лица Претендента, его должность)</w:t>
      </w:r>
      <w:r w:rsidRPr="001725CA">
        <w:t>.</w:t>
      </w:r>
    </w:p>
    <w:p w:rsidR="00341A9D" w:rsidRPr="00D854F9" w:rsidRDefault="00341A9D" w:rsidP="00341A9D">
      <w:pPr>
        <w:ind w:firstLine="567"/>
        <w:jc w:val="both"/>
      </w:pPr>
    </w:p>
    <w:p w:rsidR="00341A9D" w:rsidRPr="00B56862" w:rsidRDefault="00341A9D" w:rsidP="00341A9D">
      <w:pPr>
        <w:ind w:firstLine="567"/>
        <w:jc w:val="both"/>
        <w:rPr>
          <w:i/>
        </w:rPr>
      </w:pPr>
      <w:r w:rsidRPr="00B56862">
        <w:rPr>
          <w:i/>
        </w:rPr>
        <w:t xml:space="preserve">[Если в состав Заявки на участие в закупке включены документы, предусмотренные </w:t>
      </w:r>
      <w:proofErr w:type="spellStart"/>
      <w:r w:rsidRPr="00B56862">
        <w:rPr>
          <w:i/>
        </w:rPr>
        <w:t>абз</w:t>
      </w:r>
      <w:proofErr w:type="spellEnd"/>
      <w:r w:rsidRPr="00B56862">
        <w:rPr>
          <w:i/>
        </w:rPr>
        <w:t xml:space="preserve">. 1 </w:t>
      </w:r>
      <w:proofErr w:type="spellStart"/>
      <w:r w:rsidRPr="00B56862">
        <w:rPr>
          <w:i/>
        </w:rPr>
        <w:t>пп</w:t>
      </w:r>
      <w:proofErr w:type="spellEnd"/>
      <w:r w:rsidRPr="00B56862">
        <w:rPr>
          <w:i/>
        </w:rPr>
        <w:t xml:space="preserve">. </w:t>
      </w:r>
      <w:r w:rsidR="00906F1B">
        <w:rPr>
          <w:i/>
        </w:rPr>
        <w:t>б</w:t>
      </w:r>
      <w:r w:rsidRPr="00B56862">
        <w:rPr>
          <w:i/>
        </w:rPr>
        <w:t xml:space="preserve">) </w:t>
      </w:r>
      <w:proofErr w:type="spellStart"/>
      <w:r w:rsidRPr="00B56862">
        <w:rPr>
          <w:i/>
        </w:rPr>
        <w:t>пп</w:t>
      </w:r>
      <w:proofErr w:type="spellEnd"/>
      <w:r w:rsidRPr="00B56862">
        <w:rPr>
          <w:i/>
        </w:rPr>
        <w:t xml:space="preserve">. 1 пункта </w:t>
      </w:r>
      <w:r w:rsidRPr="00B56862">
        <w:fldChar w:fldCharType="begin"/>
      </w:r>
      <w:r w:rsidRPr="00B56862">
        <w:rPr>
          <w:i/>
        </w:rPr>
        <w:instrText xml:space="preserve"> REF _Ref368314814 \r \h  \* MERGEFORMAT </w:instrText>
      </w:r>
      <w:r w:rsidRPr="00B56862">
        <w:fldChar w:fldCharType="separate"/>
      </w:r>
      <w:r w:rsidR="00103825">
        <w:rPr>
          <w:i/>
        </w:rPr>
        <w:t>27</w:t>
      </w:r>
      <w:r w:rsidRPr="00B56862">
        <w:fldChar w:fldCharType="end"/>
      </w:r>
      <w:r w:rsidRPr="00B56862">
        <w:rPr>
          <w:i/>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341A9D" w:rsidRPr="00B56862" w:rsidRDefault="00341A9D" w:rsidP="00341A9D">
      <w:pPr>
        <w:ind w:firstLine="567"/>
        <w:jc w:val="both"/>
      </w:pPr>
      <w:r w:rsidRPr="00B56862">
        <w:t xml:space="preserve">Сообщаем, что для совершения сделки по результатам Открытого запроса </w:t>
      </w:r>
      <w:r>
        <w:t>котировок</w:t>
      </w:r>
      <w:r w:rsidRPr="00B56862">
        <w:t xml:space="preserve">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[Условие подлежит включению в Заявку, если соответствующего одобрения компетентными органами Претендента не требуется.] </w:t>
      </w:r>
    </w:p>
    <w:p w:rsidR="00341A9D" w:rsidRPr="0022667D" w:rsidRDefault="00341A9D" w:rsidP="00341A9D">
      <w:pPr>
        <w:ind w:firstLine="567"/>
        <w:jc w:val="both"/>
        <w:rPr>
          <w:i/>
        </w:rPr>
      </w:pPr>
      <w:r w:rsidRPr="00B56862">
        <w:t xml:space="preserve">Сообщаем, что для совершения сделки по результатам Открытого запроса </w:t>
      </w:r>
      <w:r>
        <w:t>котировок</w:t>
      </w:r>
      <w:r w:rsidRPr="00B56862">
        <w:t xml:space="preserve"> ____________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В силу необходимости соблюдения установленного законодательством Российской Федерации и учредительными документами 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победителем или участником, которому присвоен второй номер. </w:t>
      </w:r>
      <w:r w:rsidRPr="00B56862">
        <w:rPr>
          <w:i/>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r w:rsidRPr="009E6161">
        <w:rPr>
          <w:i/>
          <w:color w:val="808080"/>
        </w:rPr>
        <w:t>]</w:t>
      </w:r>
    </w:p>
    <w:p w:rsidR="00341A9D" w:rsidRPr="005C24A0" w:rsidRDefault="00341A9D" w:rsidP="00341A9D">
      <w:pPr>
        <w:ind w:firstLine="567"/>
        <w:jc w:val="both"/>
      </w:pPr>
      <w:r w:rsidRPr="005C24A0">
        <w:t xml:space="preserve">В случае признания нас Победителем </w:t>
      </w:r>
      <w:r>
        <w:t>О</w:t>
      </w:r>
      <w:r w:rsidRPr="007E0B92">
        <w:t>ткрыто</w:t>
      </w:r>
      <w:r>
        <w:t>го</w:t>
      </w:r>
      <w:r w:rsidRPr="007E0B92">
        <w:t xml:space="preserve"> </w:t>
      </w:r>
      <w:r w:rsidRPr="006E6EC1">
        <w:t>запрос</w:t>
      </w:r>
      <w:r>
        <w:t>а</w:t>
      </w:r>
      <w:r w:rsidRPr="006E6EC1">
        <w:t xml:space="preserve"> </w:t>
      </w:r>
      <w:r w:rsidRPr="00BC4D74">
        <w:t>котировок</w:t>
      </w:r>
      <w:r w:rsidRPr="006E6EC1">
        <w:t xml:space="preserve"> </w:t>
      </w:r>
      <w:r w:rsidRPr="005C24A0">
        <w:t xml:space="preserve">мы берем на себя обязательства </w:t>
      </w:r>
      <w:r>
        <w:t>заключить</w:t>
      </w:r>
      <w:r w:rsidRPr="005C24A0">
        <w:t xml:space="preserve"> со своей стороны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7E0B92">
        <w:t xml:space="preserve"> </w:t>
      </w:r>
      <w:r w:rsidRPr="005C24A0">
        <w:t>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341A9D" w:rsidRPr="005C24A0" w:rsidRDefault="00341A9D" w:rsidP="00341A9D">
      <w:pPr>
        <w:ind w:firstLine="567"/>
        <w:jc w:val="both"/>
      </w:pPr>
      <w:r w:rsidRPr="005C24A0">
        <w:t xml:space="preserve">В случае если нашей Заявке будет присвоен второй номер, а Победитель </w:t>
      </w:r>
      <w:r>
        <w:t>О</w:t>
      </w:r>
      <w:r w:rsidRPr="007E0B92">
        <w:t xml:space="preserve">ткрытого </w:t>
      </w:r>
      <w:r w:rsidRPr="006E6EC1">
        <w:t>запрос</w:t>
      </w:r>
      <w:r>
        <w:t>а</w:t>
      </w:r>
      <w:r w:rsidRPr="006E6EC1">
        <w:t xml:space="preserve"> </w:t>
      </w:r>
      <w:r w:rsidRPr="00BC4D74">
        <w:t>котировок</w:t>
      </w:r>
      <w:r w:rsidRPr="007E0B92">
        <w:t xml:space="preserve"> </w:t>
      </w:r>
      <w:r w:rsidRPr="005C24A0">
        <w:t>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5C24A0">
        <w:t xml:space="preserve"> и условиями нашей Заявки.</w:t>
      </w:r>
    </w:p>
    <w:p w:rsidR="00341A9D" w:rsidRDefault="00341A9D" w:rsidP="00341A9D">
      <w:pPr>
        <w:ind w:firstLine="567"/>
        <w:jc w:val="both"/>
      </w:pPr>
      <w:r w:rsidRPr="005C24A0">
        <w:lastRenderedPageBreak/>
        <w:t xml:space="preserve">В соответствии </w:t>
      </w:r>
      <w:r>
        <w:t>с инструкциями, полученными от в</w:t>
      </w:r>
      <w:r w:rsidRPr="005C24A0">
        <w:t>ас в Документации о проведени</w:t>
      </w:r>
      <w:r>
        <w:t>и</w:t>
      </w:r>
      <w:r w:rsidRPr="005C24A0">
        <w:t xml:space="preserve"> </w:t>
      </w:r>
      <w:r>
        <w:t>О</w:t>
      </w:r>
      <w:r w:rsidRPr="009B6DCC">
        <w:t xml:space="preserve">ткрытого </w:t>
      </w:r>
      <w:r w:rsidRPr="006E6EC1">
        <w:t>запрос</w:t>
      </w:r>
      <w:r>
        <w:t>а</w:t>
      </w:r>
      <w:r w:rsidRPr="006E6EC1">
        <w:t xml:space="preserve"> </w:t>
      </w:r>
      <w:r w:rsidRPr="00BC4D74">
        <w:t>котировок</w:t>
      </w:r>
      <w:r w:rsidRPr="005C24A0">
        <w:t xml:space="preserve">, информация по сути наших </w:t>
      </w:r>
      <w:r w:rsidRPr="00BC4D74">
        <w:t>котировок</w:t>
      </w:r>
      <w:r w:rsidRPr="005C24A0">
        <w:t xml:space="preserve"> в </w:t>
      </w:r>
      <w:r>
        <w:t>данной закупке</w:t>
      </w:r>
      <w:r w:rsidRPr="005C24A0">
        <w:t xml:space="preserve"> представлена в следующих документах, которые являются неотъемлемой частью нашей Заявки:</w:t>
      </w:r>
    </w:p>
    <w:p w:rsidR="00341A9D" w:rsidRPr="00EC7453" w:rsidRDefault="00341A9D" w:rsidP="00341A9D">
      <w:pPr>
        <w:ind w:firstLine="567"/>
        <w:rPr>
          <w:sz w:val="20"/>
          <w:szCs w:val="20"/>
        </w:rPr>
      </w:pPr>
      <w:r w:rsidRPr="00EC7453">
        <w:rPr>
          <w:sz w:val="20"/>
          <w:szCs w:val="20"/>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341A9D" w:rsidRPr="005C24A0" w:rsidTr="00E455A3">
        <w:trPr>
          <w:tblHeader/>
        </w:trPr>
        <w:tc>
          <w:tcPr>
            <w:tcW w:w="568"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п/п</w:t>
            </w:r>
          </w:p>
        </w:tc>
        <w:tc>
          <w:tcPr>
            <w:tcW w:w="7654" w:type="dxa"/>
            <w:vAlign w:val="center"/>
          </w:tcPr>
          <w:p w:rsidR="00341A9D" w:rsidRPr="00EC7453" w:rsidRDefault="00341A9D" w:rsidP="00CE2171">
            <w:pPr>
              <w:jc w:val="center"/>
              <w:rPr>
                <w:sz w:val="22"/>
                <w:szCs w:val="22"/>
              </w:rPr>
            </w:pPr>
            <w:r w:rsidRPr="00EC7453">
              <w:rPr>
                <w:sz w:val="22"/>
                <w:szCs w:val="22"/>
              </w:rPr>
              <w:t xml:space="preserve">Наименование документа [указываются документы, перечисленные в пунктах </w:t>
            </w:r>
            <w:r w:rsidR="00CE2171">
              <w:rPr>
                <w:sz w:val="22"/>
                <w:szCs w:val="22"/>
              </w:rPr>
              <w:t>16</w:t>
            </w:r>
            <w:r w:rsidRPr="00EC7453">
              <w:rPr>
                <w:sz w:val="22"/>
                <w:szCs w:val="22"/>
              </w:rPr>
              <w:t xml:space="preserve">, </w:t>
            </w:r>
            <w:r w:rsidR="00CE2171">
              <w:rPr>
                <w:sz w:val="22"/>
                <w:szCs w:val="22"/>
              </w:rPr>
              <w:t>27</w:t>
            </w:r>
            <w:r w:rsidRPr="00EC7453">
              <w:rPr>
                <w:sz w:val="22"/>
                <w:szCs w:val="22"/>
              </w:rPr>
              <w:t xml:space="preserve">, </w:t>
            </w:r>
            <w:r w:rsidR="00CE2171">
              <w:rPr>
                <w:sz w:val="22"/>
                <w:szCs w:val="22"/>
              </w:rPr>
              <w:t>29</w:t>
            </w:r>
            <w:r w:rsidRPr="00EC7453">
              <w:rPr>
                <w:sz w:val="22"/>
                <w:szCs w:val="22"/>
              </w:rPr>
              <w:t xml:space="preserve"> </w:t>
            </w:r>
            <w:hyperlink w:anchor="_РАЗДЕЛ_II._СВЕДЕНИЯ" w:history="1">
              <w:r w:rsidRPr="00EC7453">
                <w:rPr>
                  <w:rStyle w:val="a6"/>
                  <w:sz w:val="22"/>
                  <w:szCs w:val="22"/>
                </w:rPr>
                <w:t>раздела II «Информационная карта»</w:t>
              </w:r>
            </w:hyperlink>
            <w:r w:rsidRPr="00EC7453">
              <w:rPr>
                <w:sz w:val="22"/>
                <w:szCs w:val="22"/>
              </w:rPr>
              <w:t xml:space="preserve"> Документации о проведении Открытого запроса котировок</w:t>
            </w:r>
          </w:p>
        </w:tc>
        <w:tc>
          <w:tcPr>
            <w:tcW w:w="1221"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страницы</w:t>
            </w:r>
          </w:p>
        </w:tc>
        <w:tc>
          <w:tcPr>
            <w:tcW w:w="1108" w:type="dxa"/>
            <w:vAlign w:val="center"/>
          </w:tcPr>
          <w:p w:rsidR="00341A9D" w:rsidRPr="00EC7453" w:rsidRDefault="00341A9D" w:rsidP="00E455A3">
            <w:pPr>
              <w:jc w:val="center"/>
              <w:rPr>
                <w:sz w:val="22"/>
                <w:szCs w:val="22"/>
              </w:rPr>
            </w:pPr>
            <w:r w:rsidRPr="00EC7453">
              <w:rPr>
                <w:sz w:val="22"/>
                <w:szCs w:val="22"/>
              </w:rPr>
              <w:t>Число</w:t>
            </w:r>
          </w:p>
          <w:p w:rsidR="00341A9D" w:rsidRPr="00EC7453" w:rsidRDefault="00341A9D" w:rsidP="00E455A3">
            <w:pPr>
              <w:jc w:val="center"/>
              <w:rPr>
                <w:sz w:val="22"/>
                <w:szCs w:val="22"/>
              </w:rPr>
            </w:pPr>
            <w:r w:rsidRPr="00EC7453">
              <w:rPr>
                <w:sz w:val="22"/>
                <w:szCs w:val="22"/>
              </w:rPr>
              <w:t>страниц</w:t>
            </w:r>
          </w:p>
        </w:tc>
      </w:tr>
      <w:tr w:rsidR="00341A9D" w:rsidRPr="005C24A0" w:rsidTr="00E455A3">
        <w:tc>
          <w:tcPr>
            <w:tcW w:w="568" w:type="dxa"/>
            <w:vAlign w:val="center"/>
          </w:tcPr>
          <w:p w:rsidR="00341A9D" w:rsidRPr="00EC7453" w:rsidRDefault="00341A9D" w:rsidP="00E455A3">
            <w:pPr>
              <w:rPr>
                <w:sz w:val="22"/>
                <w:szCs w:val="22"/>
              </w:rPr>
            </w:pPr>
          </w:p>
        </w:tc>
        <w:tc>
          <w:tcPr>
            <w:tcW w:w="7654" w:type="dxa"/>
          </w:tcPr>
          <w:p w:rsidR="00341A9D" w:rsidRPr="00EC7453" w:rsidRDefault="00341A9D" w:rsidP="00E455A3">
            <w:pPr>
              <w:rPr>
                <w:sz w:val="22"/>
                <w:szCs w:val="22"/>
              </w:rPr>
            </w:pPr>
          </w:p>
        </w:tc>
        <w:tc>
          <w:tcPr>
            <w:tcW w:w="1221" w:type="dxa"/>
          </w:tcPr>
          <w:p w:rsidR="00341A9D" w:rsidRPr="00EC7453" w:rsidRDefault="00341A9D" w:rsidP="00E455A3">
            <w:pPr>
              <w:rPr>
                <w:sz w:val="22"/>
                <w:szCs w:val="22"/>
              </w:rPr>
            </w:pPr>
          </w:p>
        </w:tc>
        <w:tc>
          <w:tcPr>
            <w:tcW w:w="1108" w:type="dxa"/>
          </w:tcPr>
          <w:p w:rsidR="00341A9D" w:rsidRPr="00EC7453" w:rsidRDefault="00341A9D" w:rsidP="00E455A3">
            <w:pPr>
              <w:rPr>
                <w:sz w:val="22"/>
                <w:szCs w:val="22"/>
              </w:rPr>
            </w:pPr>
          </w:p>
        </w:tc>
      </w:tr>
    </w:tbl>
    <w:p w:rsidR="00341A9D" w:rsidRPr="005C24A0" w:rsidRDefault="00341A9D" w:rsidP="00341A9D">
      <w:r w:rsidRPr="005C24A0">
        <w:t>___________________________________</w:t>
      </w:r>
      <w:r w:rsidRPr="005C24A0">
        <w:tab/>
      </w:r>
      <w:r w:rsidRPr="005C24A0">
        <w:tab/>
      </w:r>
      <w:r w:rsidRPr="005C24A0">
        <w:tab/>
      </w:r>
      <w:r>
        <w:tab/>
        <w:t xml:space="preserve">     </w:t>
      </w:r>
      <w:r w:rsidRPr="005C24A0">
        <w:t>__________________________</w:t>
      </w:r>
    </w:p>
    <w:p w:rsidR="00341A9D" w:rsidRPr="00214EF1" w:rsidRDefault="00341A9D" w:rsidP="00341A9D">
      <w:pPr>
        <w:rPr>
          <w:sz w:val="20"/>
          <w:szCs w:val="20"/>
        </w:rPr>
      </w:pPr>
      <w:r w:rsidRPr="00214EF1">
        <w:rPr>
          <w:sz w:val="20"/>
          <w:szCs w:val="20"/>
        </w:rPr>
        <w:t xml:space="preserve">(Подпись уполномоченного </w:t>
      </w:r>
      <w:proofErr w:type="gramStart"/>
      <w:r w:rsidRPr="00214EF1">
        <w:rPr>
          <w:sz w:val="20"/>
          <w:szCs w:val="20"/>
        </w:rPr>
        <w:t>представителя)</w:t>
      </w:r>
      <w:r w:rsidRPr="00214EF1">
        <w:rPr>
          <w:sz w:val="20"/>
          <w:szCs w:val="20"/>
        </w:rPr>
        <w:tab/>
      </w:r>
      <w:proofErr w:type="gramEnd"/>
      <w:r w:rsidRPr="00214EF1">
        <w:rPr>
          <w:sz w:val="20"/>
          <w:szCs w:val="20"/>
        </w:rPr>
        <w:tab/>
        <w:t xml:space="preserve">                       (Ф.И.О. и должность подписавшего)</w:t>
      </w:r>
    </w:p>
    <w:p w:rsidR="00341A9D" w:rsidRDefault="00341A9D" w:rsidP="00341A9D">
      <w:pPr>
        <w:pStyle w:val="af2"/>
        <w:snapToGrid/>
        <w:rPr>
          <w:rFonts w:ascii="Times New Roman" w:hAnsi="Times New Roman"/>
        </w:rPr>
      </w:pPr>
      <w:proofErr w:type="gramStart"/>
      <w:r w:rsidRPr="00214EF1">
        <w:rPr>
          <w:rFonts w:ascii="Times New Roman" w:hAnsi="Times New Roman"/>
        </w:rPr>
        <w:t>М.П.</w:t>
      </w:r>
      <w:r>
        <w:rPr>
          <w:rFonts w:ascii="Times New Roman" w:hAnsi="Times New Roman"/>
        </w:rPr>
        <w:t>(</w:t>
      </w:r>
      <w:proofErr w:type="gramEnd"/>
      <w:r>
        <w:rPr>
          <w:rFonts w:ascii="Times New Roman" w:hAnsi="Times New Roman"/>
        </w:rPr>
        <w:t>при наличии печати)</w:t>
      </w:r>
    </w:p>
    <w:p w:rsidR="00341A9D" w:rsidRPr="00EC7453" w:rsidRDefault="00341A9D" w:rsidP="00341A9D">
      <w:pPr>
        <w:pStyle w:val="af2"/>
        <w:snapToGrid/>
        <w:rPr>
          <w:rFonts w:ascii="Times New Roman" w:hAnsi="Times New Roman"/>
          <w:sz w:val="10"/>
          <w:szCs w:val="10"/>
        </w:rPr>
      </w:pPr>
    </w:p>
    <w:p w:rsidR="00341A9D" w:rsidRPr="00EC7453" w:rsidRDefault="00341A9D" w:rsidP="00341A9D">
      <w:pPr>
        <w:pStyle w:val="Times12"/>
        <w:tabs>
          <w:tab w:val="left" w:pos="709"/>
          <w:tab w:val="left" w:pos="1134"/>
        </w:tabs>
        <w:ind w:firstLine="0"/>
        <w:rPr>
          <w:bCs w:val="0"/>
          <w:color w:val="808080"/>
          <w:sz w:val="22"/>
        </w:rPr>
      </w:pPr>
      <w:r w:rsidRPr="00EC7453">
        <w:rPr>
          <w:bCs w:val="0"/>
          <w:color w:val="808080"/>
          <w:sz w:val="22"/>
        </w:rPr>
        <w:t>ИНСТРУКЦИИ ПО ЗАПОЛНЕНИЮ</w:t>
      </w:r>
      <w:r>
        <w:rPr>
          <w:bCs w:val="0"/>
          <w:color w:val="808080"/>
          <w:sz w:val="22"/>
        </w:rPr>
        <w:t>:</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Данные инструкции не следует воспроизводить в документах, подготовленных Претендентом на участие в Открытом запросе котировок.</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Заявку следует оформить на официальном бланке Претендента на участие в Открытом запросе котировок. Претендент на участие в Открытом запросе котировок присваивает Заявке дату и номер в соответствии с принятыми у него правилами документооборота.</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указать свое полное наименование (с указанием организационно-правовой формы) и местонахождение.</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68" w:name="_Форма_2"/>
      <w:bookmarkEnd w:id="68"/>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Не допускается удаление текста из формы 1, кроме текста, написанного курсивом.</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Все поля для заполнения должны быть обязательно заполнены Претендентом.</w:t>
      </w:r>
    </w:p>
    <w:bookmarkEnd w:id="58"/>
    <w:p w:rsidR="00341A9D" w:rsidRPr="003E241B" w:rsidRDefault="00341A9D" w:rsidP="00341A9D">
      <w:pPr>
        <w:pStyle w:val="12"/>
        <w:keepLines w:val="0"/>
        <w:spacing w:before="240" w:after="120"/>
        <w:ind w:left="792" w:hanging="360"/>
        <w:jc w:val="both"/>
        <w:rPr>
          <w:rFonts w:ascii="Times New Roman" w:eastAsia="MS Mincho" w:hAnsi="Times New Roman"/>
          <w:color w:val="auto"/>
          <w:kern w:val="32"/>
          <w:sz w:val="2"/>
          <w:szCs w:val="2"/>
          <w:lang w:val="x-none" w:eastAsia="x-none"/>
        </w:rPr>
      </w:pPr>
      <w:r w:rsidRPr="005C24A0">
        <w:br w:type="page"/>
      </w:r>
      <w:bookmarkStart w:id="69" w:name="_Ref55335821"/>
      <w:bookmarkStart w:id="70" w:name="_Ref55336345"/>
      <w:bookmarkStart w:id="71" w:name="_Toc57314674"/>
      <w:bookmarkStart w:id="72" w:name="_Toc69728988"/>
      <w:bookmarkStart w:id="73" w:name="_Toc98251754"/>
      <w:bookmarkEnd w:id="69"/>
      <w:bookmarkEnd w:id="70"/>
      <w:bookmarkEnd w:id="71"/>
      <w:bookmarkEnd w:id="72"/>
      <w:bookmarkEnd w:id="73"/>
    </w:p>
    <w:p w:rsidR="00341A9D" w:rsidRPr="009B6DCC" w:rsidRDefault="00341A9D" w:rsidP="00341A9D">
      <w:pPr>
        <w:pStyle w:val="12"/>
        <w:keepLines w:val="0"/>
        <w:spacing w:before="240" w:after="120"/>
        <w:ind w:left="792" w:hanging="360"/>
        <w:jc w:val="both"/>
        <w:rPr>
          <w:rFonts w:ascii="Times New Roman" w:eastAsia="MS Mincho" w:hAnsi="Times New Roman"/>
          <w:color w:val="548DD4"/>
          <w:kern w:val="32"/>
          <w:szCs w:val="24"/>
          <w:lang w:eastAsia="x-none"/>
        </w:rPr>
      </w:pPr>
      <w:bookmarkStart w:id="74" w:name="_Форма_2_АНКЕТА"/>
      <w:bookmarkStart w:id="75" w:name="_Toc438136418"/>
      <w:bookmarkEnd w:id="74"/>
      <w:r w:rsidRPr="00E82F20">
        <w:rPr>
          <w:rFonts w:ascii="Times New Roman" w:eastAsia="MS Mincho" w:hAnsi="Times New Roman"/>
          <w:color w:val="548DD4"/>
          <w:kern w:val="32"/>
          <w:szCs w:val="24"/>
          <w:lang w:val="x-none" w:eastAsia="x-none"/>
        </w:rPr>
        <w:lastRenderedPageBreak/>
        <w:t xml:space="preserve">Форма 2 АНКЕТА ПРЕТЕНДЕНТА НА УЧАСТИЕ В ОТКРЫТОМ </w:t>
      </w:r>
      <w:r>
        <w:rPr>
          <w:rFonts w:ascii="Times New Roman" w:eastAsia="MS Mincho" w:hAnsi="Times New Roman"/>
          <w:color w:val="548DD4"/>
          <w:kern w:val="32"/>
          <w:szCs w:val="24"/>
          <w:lang w:eastAsia="x-none"/>
        </w:rPr>
        <w:t>ЗАПРОСЕ КОТИРОВОК</w:t>
      </w:r>
      <w:bookmarkEnd w:id="75"/>
    </w:p>
    <w:p w:rsidR="00341A9D" w:rsidRPr="005C24A0" w:rsidRDefault="00341A9D" w:rsidP="00341A9D">
      <w:r w:rsidRPr="005C24A0">
        <w:t>Приложение к Заявке от «___» __________ 20___ г. № ______</w:t>
      </w:r>
    </w:p>
    <w:p w:rsidR="00341A9D" w:rsidRPr="005C24A0" w:rsidRDefault="00341A9D" w:rsidP="00341A9D"/>
    <w:p w:rsidR="00341A9D" w:rsidRPr="005C24A0" w:rsidRDefault="00341A9D" w:rsidP="00341A9D">
      <w:r w:rsidRPr="005C24A0">
        <w:t xml:space="preserve">Открытый </w:t>
      </w:r>
      <w:r w:rsidRPr="006E6EC1">
        <w:t xml:space="preserve">запрос </w:t>
      </w:r>
      <w:r w:rsidRPr="00BC4D74">
        <w:t>котировок</w:t>
      </w:r>
      <w:r w:rsidRPr="006E6EC1">
        <w:t xml:space="preserve"> </w:t>
      </w:r>
      <w:r w:rsidRPr="005C24A0">
        <w:t xml:space="preserve">в электронной форме на право заключения договора </w:t>
      </w:r>
    </w:p>
    <w:p w:rsidR="00341A9D" w:rsidRPr="005C24A0" w:rsidRDefault="00341A9D" w:rsidP="00341A9D">
      <w:r w:rsidRPr="005C24A0">
        <w:t>на ________________________________________________</w:t>
      </w:r>
    </w:p>
    <w:p w:rsidR="00341A9D" w:rsidRPr="005C24A0" w:rsidRDefault="00341A9D" w:rsidP="00341A9D"/>
    <w:p w:rsidR="00341A9D" w:rsidRPr="005C24A0" w:rsidRDefault="00341A9D" w:rsidP="00341A9D">
      <w:pPr>
        <w:pStyle w:val="rvps1"/>
      </w:pPr>
      <w:bookmarkStart w:id="76" w:name="_Анкета_Претендента_на"/>
      <w:bookmarkStart w:id="77" w:name="_Анкета_Участника_процедуры"/>
      <w:bookmarkStart w:id="78" w:name="_Toc255987077"/>
      <w:bookmarkStart w:id="79" w:name="_Toc305665990"/>
      <w:bookmarkEnd w:id="76"/>
      <w:bookmarkEnd w:id="77"/>
      <w:r w:rsidRPr="005C24A0">
        <w:t xml:space="preserve">АНКЕТА ПРЕТЕНДЕНТА НА УЧАСТИЕ В ОТКРЫТОМ </w:t>
      </w:r>
      <w:bookmarkEnd w:id="78"/>
      <w:bookmarkEnd w:id="79"/>
      <w:r>
        <w:t>ЗАПРОСЕ КОТИРОВОК</w:t>
      </w:r>
    </w:p>
    <w:p w:rsidR="00341A9D" w:rsidRPr="00EC7453" w:rsidRDefault="00341A9D" w:rsidP="00341A9D">
      <w:pPr>
        <w:pStyle w:val="afa"/>
      </w:pPr>
    </w:p>
    <w:p w:rsidR="00341A9D" w:rsidRPr="00341A9D" w:rsidRDefault="00341A9D" w:rsidP="00341A9D">
      <w:r w:rsidRPr="005C24A0">
        <w:t xml:space="preserve">Претендент на участие в </w:t>
      </w:r>
      <w:r>
        <w:t>О</w:t>
      </w:r>
      <w:r w:rsidRPr="009B6DCC">
        <w:t xml:space="preserve">ткрытом </w:t>
      </w:r>
      <w:r w:rsidRPr="006E6EC1">
        <w:t>запрос</w:t>
      </w:r>
      <w:r>
        <w:t>е</w:t>
      </w:r>
      <w:r w:rsidRPr="006E6EC1">
        <w:t xml:space="preserve"> </w:t>
      </w:r>
      <w:r w:rsidRPr="00BC4D74">
        <w:t>котировок</w:t>
      </w:r>
      <w:r w:rsidRPr="005C24A0">
        <w:t xml:space="preserve">: ________________________________ </w:t>
      </w:r>
    </w:p>
    <w:p w:rsidR="00341A9D" w:rsidRPr="00341A9D" w:rsidRDefault="00341A9D" w:rsidP="00341A9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341A9D" w:rsidRPr="005C24A0" w:rsidTr="00E455A3">
        <w:trPr>
          <w:cantSplit/>
          <w:trHeight w:val="240"/>
          <w:tblHeader/>
        </w:trPr>
        <w:tc>
          <w:tcPr>
            <w:tcW w:w="306" w:type="pct"/>
            <w:shd w:val="clear" w:color="auto" w:fill="F2F2F2"/>
            <w:vAlign w:val="center"/>
          </w:tcPr>
          <w:p w:rsidR="00341A9D" w:rsidRPr="00E110D1" w:rsidRDefault="00341A9D" w:rsidP="00E455A3">
            <w:pPr>
              <w:jc w:val="center"/>
              <w:rPr>
                <w:b/>
              </w:rPr>
            </w:pPr>
            <w:r w:rsidRPr="00E110D1">
              <w:rPr>
                <w:b/>
              </w:rPr>
              <w:t>№</w:t>
            </w:r>
          </w:p>
        </w:tc>
        <w:tc>
          <w:tcPr>
            <w:tcW w:w="3000" w:type="pct"/>
            <w:shd w:val="clear" w:color="auto" w:fill="F2F2F2"/>
            <w:vAlign w:val="center"/>
          </w:tcPr>
          <w:p w:rsidR="00341A9D" w:rsidRPr="00E110D1" w:rsidRDefault="00341A9D" w:rsidP="00E455A3">
            <w:pPr>
              <w:jc w:val="center"/>
              <w:rPr>
                <w:b/>
              </w:rPr>
            </w:pPr>
            <w:r w:rsidRPr="00E110D1">
              <w:rPr>
                <w:b/>
              </w:rPr>
              <w:t>Наименование</w:t>
            </w:r>
          </w:p>
        </w:tc>
        <w:tc>
          <w:tcPr>
            <w:tcW w:w="1694" w:type="pct"/>
            <w:shd w:val="clear" w:color="auto" w:fill="F2F2F2"/>
            <w:vAlign w:val="center"/>
          </w:tcPr>
          <w:p w:rsidR="00341A9D" w:rsidRPr="00E110D1" w:rsidRDefault="00341A9D" w:rsidP="00E455A3">
            <w:pPr>
              <w:jc w:val="center"/>
              <w:rPr>
                <w:b/>
              </w:rPr>
            </w:pPr>
            <w:r w:rsidRPr="00E110D1">
              <w:rPr>
                <w:b/>
              </w:rPr>
              <w:t>Сведения о Претенденте на участие в Открытом запросе котировок</w:t>
            </w:r>
          </w:p>
        </w:tc>
      </w:tr>
      <w:tr w:rsidR="00341A9D" w:rsidRPr="005C24A0" w:rsidTr="00E455A3">
        <w:trPr>
          <w:cantSplit/>
          <w:trHeight w:val="471"/>
        </w:trPr>
        <w:tc>
          <w:tcPr>
            <w:tcW w:w="306" w:type="pct"/>
            <w:vAlign w:val="center"/>
          </w:tcPr>
          <w:p w:rsidR="00341A9D" w:rsidRPr="005C24A0" w:rsidRDefault="00341A9D" w:rsidP="00E455A3">
            <w:pPr>
              <w:pStyle w:val="affd"/>
            </w:pPr>
            <w:r>
              <w:t>1.</w:t>
            </w:r>
          </w:p>
        </w:tc>
        <w:tc>
          <w:tcPr>
            <w:tcW w:w="3000" w:type="pct"/>
            <w:vAlign w:val="center"/>
          </w:tcPr>
          <w:p w:rsidR="00341A9D" w:rsidRPr="005C24A0" w:rsidRDefault="00341A9D" w:rsidP="00E455A3">
            <w:r w:rsidRPr="005C24A0">
              <w:t xml:space="preserve">Фирменное наименование (полное и сокращенное наименования организации либо Ф.И.О.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физического лица, в том числе зарегистрированного в качестве индивидуального предпринимателя)</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2.</w:t>
            </w:r>
          </w:p>
        </w:tc>
        <w:tc>
          <w:tcPr>
            <w:tcW w:w="3000" w:type="pct"/>
            <w:vAlign w:val="center"/>
          </w:tcPr>
          <w:p w:rsidR="00341A9D" w:rsidRPr="005C24A0" w:rsidRDefault="00341A9D" w:rsidP="00E455A3">
            <w:r w:rsidRPr="005C24A0">
              <w:t>Организационно-правовая форма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3.</w:t>
            </w:r>
          </w:p>
        </w:tc>
        <w:tc>
          <w:tcPr>
            <w:tcW w:w="3000" w:type="pct"/>
            <w:vAlign w:val="center"/>
          </w:tcPr>
          <w:p w:rsidR="00341A9D" w:rsidRPr="005C24A0" w:rsidRDefault="00341A9D" w:rsidP="00E455A3">
            <w:r w:rsidRPr="005C24A0">
              <w:t>Учредители (перечислить наименования и организационно-правовую форму или Ф.И.О. всех учредителей)</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4.</w:t>
            </w:r>
          </w:p>
        </w:tc>
        <w:tc>
          <w:tcPr>
            <w:tcW w:w="3000" w:type="pct"/>
            <w:vAlign w:val="center"/>
          </w:tcPr>
          <w:p w:rsidR="00341A9D" w:rsidRPr="005C24A0" w:rsidRDefault="00341A9D" w:rsidP="00E455A3">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физического лица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5.</w:t>
            </w:r>
          </w:p>
        </w:tc>
        <w:tc>
          <w:tcPr>
            <w:tcW w:w="3000" w:type="pct"/>
            <w:vAlign w:val="center"/>
          </w:tcPr>
          <w:p w:rsidR="00341A9D" w:rsidRPr="005C24A0" w:rsidRDefault="00341A9D" w:rsidP="00E455A3">
            <w:r w:rsidRPr="005C24A0">
              <w:t>Виды деятельности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6.</w:t>
            </w:r>
          </w:p>
        </w:tc>
        <w:tc>
          <w:tcPr>
            <w:tcW w:w="3000" w:type="pct"/>
            <w:vAlign w:val="center"/>
          </w:tcPr>
          <w:p w:rsidR="00341A9D" w:rsidRPr="005C24A0" w:rsidRDefault="00341A9D" w:rsidP="00E455A3">
            <w:r w:rsidRPr="005C24A0">
              <w:t>Срок деятельности (с учетом правопреемственности)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7.</w:t>
            </w:r>
          </w:p>
        </w:tc>
        <w:tc>
          <w:tcPr>
            <w:tcW w:w="3000" w:type="pct"/>
            <w:vAlign w:val="center"/>
          </w:tcPr>
          <w:p w:rsidR="00341A9D" w:rsidRDefault="00341A9D" w:rsidP="00E455A3">
            <w:r w:rsidRPr="005C24A0">
              <w:t>ИНН</w:t>
            </w:r>
            <w:r>
              <w:t xml:space="preserve">, </w:t>
            </w:r>
            <w:r w:rsidRPr="00592A07">
              <w:t>дата постановки на учет в налоговом органе</w:t>
            </w:r>
            <w:r w:rsidRPr="005C24A0">
              <w:t xml:space="preserve">, </w:t>
            </w:r>
          </w:p>
          <w:p w:rsidR="00341A9D" w:rsidRPr="005C24A0" w:rsidRDefault="00341A9D" w:rsidP="00E455A3">
            <w:r w:rsidRPr="005C24A0">
              <w:t>КПП, ОГРН, ОКПО</w:t>
            </w:r>
            <w:r>
              <w:t>,</w:t>
            </w:r>
            <w:r w:rsidRPr="00592A07">
              <w:t xml:space="preserve"> ОКОПФ, </w:t>
            </w:r>
            <w:r>
              <w:t>ОКТМО</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8.</w:t>
            </w:r>
          </w:p>
        </w:tc>
        <w:tc>
          <w:tcPr>
            <w:tcW w:w="3000" w:type="pct"/>
            <w:vAlign w:val="center"/>
          </w:tcPr>
          <w:p w:rsidR="00341A9D" w:rsidRPr="005C24A0" w:rsidRDefault="00341A9D" w:rsidP="00E455A3">
            <w:r w:rsidRPr="00E110D1">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9.</w:t>
            </w:r>
          </w:p>
        </w:tc>
        <w:tc>
          <w:tcPr>
            <w:tcW w:w="3000" w:type="pct"/>
            <w:vAlign w:val="center"/>
          </w:tcPr>
          <w:p w:rsidR="00341A9D" w:rsidRPr="005C24A0" w:rsidRDefault="00341A9D" w:rsidP="00E455A3">
            <w:r w:rsidRPr="005C24A0">
              <w:t>Почтовый адрес (страна, адрес)</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10.</w:t>
            </w:r>
          </w:p>
        </w:tc>
        <w:tc>
          <w:tcPr>
            <w:tcW w:w="3000" w:type="pct"/>
            <w:vAlign w:val="center"/>
          </w:tcPr>
          <w:p w:rsidR="00341A9D" w:rsidRPr="005C24A0" w:rsidRDefault="00341A9D" w:rsidP="00E455A3">
            <w:r w:rsidRPr="005C24A0">
              <w:t>Телефоны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11.</w:t>
            </w:r>
          </w:p>
        </w:tc>
        <w:tc>
          <w:tcPr>
            <w:tcW w:w="3000" w:type="pct"/>
            <w:vAlign w:val="center"/>
          </w:tcPr>
          <w:p w:rsidR="00341A9D" w:rsidRPr="005C24A0" w:rsidRDefault="00341A9D" w:rsidP="00E455A3">
            <w:r w:rsidRPr="005C24A0">
              <w:t>Факс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12.</w:t>
            </w:r>
          </w:p>
        </w:tc>
        <w:tc>
          <w:tcPr>
            <w:tcW w:w="3000" w:type="pct"/>
            <w:vAlign w:val="center"/>
          </w:tcPr>
          <w:p w:rsidR="00341A9D" w:rsidRPr="005C24A0" w:rsidRDefault="00341A9D" w:rsidP="00E455A3">
            <w:r w:rsidRPr="005C24A0">
              <w:t xml:space="preserve">Адрес электронной почты </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13.</w:t>
            </w:r>
          </w:p>
        </w:tc>
        <w:tc>
          <w:tcPr>
            <w:tcW w:w="3000" w:type="pct"/>
            <w:vAlign w:val="center"/>
          </w:tcPr>
          <w:p w:rsidR="00341A9D" w:rsidRPr="005C24A0" w:rsidRDefault="00341A9D" w:rsidP="00E455A3">
            <w:r w:rsidRPr="005C24A0">
              <w:t>Филиалы: перечислить наименования и почтовые адреса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14.</w:t>
            </w:r>
          </w:p>
        </w:tc>
        <w:tc>
          <w:tcPr>
            <w:tcW w:w="3000" w:type="pct"/>
            <w:vAlign w:val="center"/>
          </w:tcPr>
          <w:p w:rsidR="00341A9D" w:rsidRPr="005C24A0" w:rsidRDefault="00341A9D" w:rsidP="00E455A3">
            <w:r w:rsidRPr="005C24A0">
              <w:t>Размер уставного капитала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15.</w:t>
            </w:r>
          </w:p>
        </w:tc>
        <w:tc>
          <w:tcPr>
            <w:tcW w:w="3000" w:type="pct"/>
            <w:vAlign w:val="center"/>
          </w:tcPr>
          <w:p w:rsidR="00341A9D" w:rsidRPr="005C24A0" w:rsidRDefault="00341A9D" w:rsidP="00E455A3">
            <w:r w:rsidRPr="005C24A0">
              <w:t>Балансовая стоимость активов (по балансу последнего завершенного периода)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16.</w:t>
            </w:r>
          </w:p>
        </w:tc>
        <w:tc>
          <w:tcPr>
            <w:tcW w:w="3000" w:type="pct"/>
            <w:vAlign w:val="center"/>
          </w:tcPr>
          <w:p w:rsidR="00341A9D" w:rsidRPr="005C24A0" w:rsidRDefault="00341A9D" w:rsidP="00E455A3">
            <w:r w:rsidRPr="005C24A0">
              <w:t xml:space="preserve">Банковские реквизиты (наименование и адрес банка, номер расчетного счета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в банке, телефоны банка, прочие банковские реквизиты)</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lastRenderedPageBreak/>
              <w:t>17.</w:t>
            </w:r>
          </w:p>
        </w:tc>
        <w:tc>
          <w:tcPr>
            <w:tcW w:w="3000" w:type="pct"/>
            <w:vAlign w:val="center"/>
          </w:tcPr>
          <w:p w:rsidR="00341A9D" w:rsidRPr="005C24A0" w:rsidRDefault="00341A9D" w:rsidP="00E455A3">
            <w:r w:rsidRPr="005C24A0">
              <w:t xml:space="preserve">Ф.И.О. руководителя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18.</w:t>
            </w:r>
          </w:p>
        </w:tc>
        <w:tc>
          <w:tcPr>
            <w:tcW w:w="3000" w:type="pct"/>
            <w:vAlign w:val="center"/>
          </w:tcPr>
          <w:p w:rsidR="00341A9D" w:rsidRPr="005C24A0" w:rsidRDefault="00341A9D" w:rsidP="00E455A3">
            <w:r w:rsidRPr="005C24A0">
              <w:t xml:space="preserve">Орган управления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xml:space="preserve">– юридического лица, уполномоченный на одобрение сделки, право на заключение которой является предметом настоящего </w:t>
            </w:r>
            <w:r>
              <w:t xml:space="preserve">Открытого </w:t>
            </w:r>
            <w:r w:rsidRPr="006E6EC1">
              <w:t>запрос</w:t>
            </w:r>
            <w:r>
              <w:t>а</w:t>
            </w:r>
            <w:r w:rsidRPr="006E6EC1">
              <w:t xml:space="preserve"> </w:t>
            </w:r>
            <w:r w:rsidRPr="00BC4D74">
              <w:t>котировок</w:t>
            </w:r>
            <w:r w:rsidRPr="006E6EC1">
              <w:t xml:space="preserve"> </w:t>
            </w:r>
            <w:r w:rsidRPr="005C24A0">
              <w:t>и порядок одобрения соответствующей сделки</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pPr>
              <w:pStyle w:val="affd"/>
            </w:pPr>
            <w:r>
              <w:t>19.</w:t>
            </w:r>
          </w:p>
        </w:tc>
        <w:tc>
          <w:tcPr>
            <w:tcW w:w="3000" w:type="pct"/>
            <w:vAlign w:val="center"/>
          </w:tcPr>
          <w:p w:rsidR="00341A9D" w:rsidRPr="005C24A0" w:rsidRDefault="00341A9D" w:rsidP="00E455A3">
            <w:r w:rsidRPr="005C24A0">
              <w:t xml:space="preserve">Ф.И.О. уполномоченного лица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20.</w:t>
            </w:r>
          </w:p>
        </w:tc>
        <w:tc>
          <w:tcPr>
            <w:tcW w:w="3000" w:type="pct"/>
            <w:vAlign w:val="center"/>
          </w:tcPr>
          <w:p w:rsidR="00341A9D" w:rsidRPr="005C24A0" w:rsidRDefault="00341A9D" w:rsidP="00E455A3">
            <w:r w:rsidRPr="005C24A0">
              <w:t>Численность персонала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21.</w:t>
            </w:r>
          </w:p>
        </w:tc>
        <w:tc>
          <w:tcPr>
            <w:tcW w:w="3000" w:type="pct"/>
            <w:vAlign w:val="center"/>
          </w:tcPr>
          <w:p w:rsidR="00341A9D" w:rsidRPr="005C24A0" w:rsidRDefault="00341A9D" w:rsidP="00E455A3">
            <w:r w:rsidRPr="00844E9E">
              <w:t>Сведения об отнесении Претендента к Субъектам МСП.</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22.</w:t>
            </w:r>
          </w:p>
        </w:tc>
        <w:tc>
          <w:tcPr>
            <w:tcW w:w="3000" w:type="pct"/>
            <w:vAlign w:val="center"/>
          </w:tcPr>
          <w:p w:rsidR="00341A9D" w:rsidRPr="005C24A0" w:rsidRDefault="00341A9D" w:rsidP="00E455A3">
            <w:r w:rsidRPr="00844E9E">
              <w:t>Сведения об отнесении Претендента к организации, применяющей упрощённую систему налогообложения</w:t>
            </w:r>
          </w:p>
        </w:tc>
        <w:tc>
          <w:tcPr>
            <w:tcW w:w="1694" w:type="pct"/>
            <w:vAlign w:val="center"/>
          </w:tcPr>
          <w:p w:rsidR="00341A9D" w:rsidRPr="005C24A0" w:rsidRDefault="00341A9D" w:rsidP="00E455A3"/>
        </w:tc>
      </w:tr>
    </w:tbl>
    <w:p w:rsidR="00341A9D" w:rsidRPr="005C24A0" w:rsidRDefault="00341A9D" w:rsidP="00341A9D">
      <w:pPr>
        <w:pStyle w:val="affd"/>
      </w:pPr>
      <w:bookmarkStart w:id="80" w:name="_Toc98251773"/>
    </w:p>
    <w:p w:rsidR="00341A9D" w:rsidRPr="005C24A0" w:rsidRDefault="00341A9D" w:rsidP="00341A9D">
      <w:r w:rsidRPr="005C24A0">
        <w:t>___________________________________</w:t>
      </w:r>
      <w:r w:rsidRPr="005C24A0">
        <w:tab/>
      </w:r>
      <w:r w:rsidRPr="005C24A0">
        <w:tab/>
      </w:r>
      <w:r w:rsidRPr="005C24A0">
        <w:tab/>
        <w:t>___________________________</w:t>
      </w:r>
    </w:p>
    <w:p w:rsidR="00341A9D" w:rsidRPr="00EC7453" w:rsidRDefault="00341A9D" w:rsidP="00341A9D">
      <w:pPr>
        <w:rPr>
          <w:sz w:val="20"/>
          <w:szCs w:val="20"/>
        </w:rPr>
      </w:pPr>
      <w:r w:rsidRPr="00EC7453">
        <w:rPr>
          <w:sz w:val="20"/>
          <w:szCs w:val="20"/>
        </w:rPr>
        <w:t xml:space="preserve">(Подпись уполномоченного </w:t>
      </w:r>
      <w:proofErr w:type="gramStart"/>
      <w:r w:rsidRPr="00EC7453">
        <w:rPr>
          <w:sz w:val="20"/>
          <w:szCs w:val="20"/>
        </w:rPr>
        <w:t>представителя)</w:t>
      </w:r>
      <w:r w:rsidRPr="00EC7453">
        <w:rPr>
          <w:sz w:val="20"/>
          <w:szCs w:val="20"/>
        </w:rPr>
        <w:tab/>
      </w:r>
      <w:proofErr w:type="gramEnd"/>
      <w:r w:rsidRPr="00EC7453">
        <w:rPr>
          <w:sz w:val="20"/>
          <w:szCs w:val="20"/>
        </w:rPr>
        <w:tab/>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E82F20" w:rsidRDefault="00341A9D" w:rsidP="00341A9D">
      <w:pPr>
        <w:rPr>
          <w:color w:val="808080"/>
        </w:rPr>
      </w:pPr>
    </w:p>
    <w:p w:rsidR="00341A9D" w:rsidRPr="00E82F20" w:rsidRDefault="00341A9D" w:rsidP="00341A9D">
      <w:pPr>
        <w:rPr>
          <w:color w:val="808080"/>
        </w:rPr>
      </w:pPr>
      <w:r w:rsidRPr="00E82F20">
        <w:rPr>
          <w:color w:val="808080"/>
        </w:rPr>
        <w:t>ИНСТРУКЦИИ ПО ЗАПОЛНЕНИЮ</w:t>
      </w:r>
      <w:bookmarkEnd w:id="80"/>
      <w:r>
        <w:rPr>
          <w:color w:val="808080"/>
        </w:rPr>
        <w:t>:</w:t>
      </w:r>
    </w:p>
    <w:p w:rsidR="00341A9D" w:rsidRPr="00E82F20" w:rsidRDefault="00341A9D" w:rsidP="00341A9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 xml:space="preserve">Открытом </w:t>
      </w:r>
      <w:r w:rsidRPr="001F6088">
        <w:rPr>
          <w:color w:val="808080"/>
        </w:rPr>
        <w:t xml:space="preserve">запрос </w:t>
      </w:r>
      <w:r w:rsidRPr="00BC4D74">
        <w:rPr>
          <w:color w:val="808080"/>
        </w:rPr>
        <w:t>котировок</w:t>
      </w:r>
      <w:r w:rsidRPr="00E82F20">
        <w:rPr>
          <w:color w:val="808080"/>
        </w:rPr>
        <w:t>.</w:t>
      </w:r>
    </w:p>
    <w:p w:rsidR="00341A9D" w:rsidRPr="00E82F20" w:rsidRDefault="00341A9D" w:rsidP="00341A9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Pr>
          <w:color w:val="808080"/>
        </w:rPr>
        <w:t>приводит номер и дату Заявки</w:t>
      </w:r>
      <w:r w:rsidRPr="00E82F20">
        <w:rPr>
          <w:color w:val="808080"/>
        </w:rPr>
        <w:t xml:space="preserve">, приложением к которой является данная анкета Претендента процедуры закупки. </w:t>
      </w:r>
    </w:p>
    <w:p w:rsidR="00341A9D" w:rsidRPr="00E82F20" w:rsidRDefault="00341A9D" w:rsidP="00341A9D">
      <w:pPr>
        <w:jc w:val="both"/>
        <w:rPr>
          <w:color w:val="808080"/>
        </w:rPr>
      </w:pPr>
      <w:r w:rsidRPr="00343773">
        <w:rPr>
          <w:color w:val="808080"/>
        </w:rPr>
        <w:t xml:space="preserve">3. </w:t>
      </w:r>
      <w:r w:rsidRPr="00E82F20">
        <w:rPr>
          <w:color w:val="808080"/>
        </w:rPr>
        <w:t xml:space="preserve">В графе </w:t>
      </w:r>
      <w:r>
        <w:rPr>
          <w:color w:val="808080"/>
        </w:rPr>
        <w:t>19</w:t>
      </w:r>
      <w:r w:rsidRPr="00E82F20">
        <w:rPr>
          <w:color w:val="808080"/>
        </w:rPr>
        <w:t xml:space="preserve"> указывается уполномоченное лицо Претендента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sidDel="00782B65">
        <w:rPr>
          <w:color w:val="808080"/>
        </w:rPr>
        <w:t xml:space="preserve"> </w:t>
      </w:r>
      <w:r w:rsidRPr="00E82F20">
        <w:rPr>
          <w:color w:val="808080"/>
        </w:rPr>
        <w:t>для оперативного уведомления по вопросам организационного характера и взаимодействия с организатором размещения заказа.</w:t>
      </w:r>
    </w:p>
    <w:p w:rsidR="00341A9D" w:rsidRPr="00E82F20" w:rsidRDefault="00341A9D" w:rsidP="00341A9D">
      <w:pPr>
        <w:jc w:val="both"/>
        <w:rPr>
          <w:color w:val="808080"/>
        </w:rPr>
      </w:pPr>
      <w:r w:rsidRPr="00D854F9">
        <w:rPr>
          <w:color w:val="808080"/>
        </w:rPr>
        <w:t>4</w:t>
      </w:r>
      <w:r w:rsidRPr="00E82F20">
        <w:rPr>
          <w:color w:val="808080"/>
        </w:rPr>
        <w:t xml:space="preserve">. Заполненная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анкета должна содержать все сведения, указанные в таблице. В случае отсутствия каких-либо данных указать слово «нет». </w:t>
      </w:r>
    </w:p>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407D2A" w:rsidRDefault="00341A9D" w:rsidP="00341A9D">
      <w:pPr>
        <w:rPr>
          <w:sz w:val="2"/>
          <w:szCs w:val="2"/>
        </w:rPr>
      </w:pPr>
      <w:r>
        <w:br w:type="page"/>
      </w:r>
    </w:p>
    <w:p w:rsidR="00C771B8" w:rsidRDefault="00C771B8" w:rsidP="00341A9D">
      <w:pPr>
        <w:pStyle w:val="12"/>
        <w:keepLines w:val="0"/>
        <w:spacing w:before="240" w:after="120"/>
        <w:ind w:left="792" w:hanging="360"/>
        <w:jc w:val="both"/>
        <w:rPr>
          <w:rFonts w:ascii="Times New Roman" w:eastAsia="MS Mincho" w:hAnsi="Times New Roman"/>
          <w:color w:val="548DD4"/>
          <w:kern w:val="32"/>
          <w:szCs w:val="24"/>
          <w:lang w:val="x-none" w:eastAsia="x-none"/>
        </w:rPr>
        <w:sectPr w:rsidR="00C771B8" w:rsidSect="00197115">
          <w:pgSz w:w="11907" w:h="16839" w:code="9"/>
          <w:pgMar w:top="851" w:right="567" w:bottom="567" w:left="1134" w:header="720" w:footer="720" w:gutter="0"/>
          <w:pgNumType w:start="1"/>
          <w:cols w:space="708"/>
          <w:noEndnote/>
          <w:titlePg/>
          <w:docGrid w:linePitch="326"/>
        </w:sectPr>
      </w:pPr>
      <w:bookmarkStart w:id="81" w:name="_Форма_3_ТЕХНИКО-КОММЕРЧЕСКОЕ"/>
      <w:bookmarkStart w:id="82" w:name="_Toc438136419"/>
      <w:bookmarkStart w:id="83" w:name="форма3"/>
      <w:bookmarkEnd w:id="81"/>
    </w:p>
    <w:p w:rsidR="00341A9D" w:rsidRPr="00E82F20" w:rsidRDefault="00341A9D" w:rsidP="00341A9D">
      <w:pPr>
        <w:pStyle w:val="12"/>
        <w:keepLines w:val="0"/>
        <w:spacing w:before="240" w:after="120"/>
        <w:ind w:left="792" w:hanging="360"/>
        <w:jc w:val="both"/>
        <w:rPr>
          <w:rFonts w:ascii="Times New Roman" w:eastAsia="MS Mincho" w:hAnsi="Times New Roman"/>
          <w:color w:val="548DD4"/>
          <w:kern w:val="32"/>
          <w:szCs w:val="24"/>
          <w:lang w:val="x-none" w:eastAsia="x-none"/>
        </w:rPr>
      </w:pPr>
      <w:r w:rsidRPr="00E82F20">
        <w:rPr>
          <w:rFonts w:ascii="Times New Roman" w:eastAsia="MS Mincho" w:hAnsi="Times New Roman"/>
          <w:color w:val="548DD4"/>
          <w:kern w:val="32"/>
          <w:szCs w:val="24"/>
          <w:lang w:val="x-none" w:eastAsia="x-none"/>
        </w:rPr>
        <w:lastRenderedPageBreak/>
        <w:t>Форма 3 ТЕХНИКО-КОММЕРЧЕСКОЕ ПРЕДЛОЖЕНИЕ</w:t>
      </w:r>
      <w:bookmarkEnd w:id="82"/>
    </w:p>
    <w:bookmarkEnd w:id="83"/>
    <w:p w:rsidR="00174F23" w:rsidRPr="005C24A0" w:rsidRDefault="00174F23" w:rsidP="00174F23">
      <w:r w:rsidRPr="005C24A0">
        <w:t xml:space="preserve">Приложение к Заявке на участие в </w:t>
      </w:r>
      <w:r>
        <w:t xml:space="preserve">Открытом </w:t>
      </w:r>
      <w:r w:rsidRPr="001F6088">
        <w:t>запрос</w:t>
      </w:r>
      <w:r>
        <w:t>е</w:t>
      </w:r>
      <w:r w:rsidRPr="001F6088">
        <w:t xml:space="preserve"> </w:t>
      </w:r>
      <w:r w:rsidRPr="00BC4D74">
        <w:t>котировок</w:t>
      </w:r>
      <w:r w:rsidRPr="005C24A0">
        <w:t xml:space="preserve"> от «___» __________ 20___ г. </w:t>
      </w:r>
    </w:p>
    <w:p w:rsidR="00174F23" w:rsidRPr="005C24A0" w:rsidRDefault="00174F23" w:rsidP="00174F23">
      <w:r w:rsidRPr="005C24A0">
        <w:t>№ ______</w:t>
      </w:r>
    </w:p>
    <w:p w:rsidR="00174F23" w:rsidRPr="005C24A0" w:rsidRDefault="00174F23" w:rsidP="00174F23"/>
    <w:p w:rsidR="00174F23" w:rsidRPr="005C24A0" w:rsidRDefault="00174F23" w:rsidP="00174F23"/>
    <w:p w:rsidR="00174F23" w:rsidRPr="005C24A0" w:rsidRDefault="00174F23" w:rsidP="00174F23">
      <w:pPr>
        <w:pStyle w:val="rvps1"/>
      </w:pPr>
      <w:bookmarkStart w:id="84" w:name="_Техническое_предложение_(Форма"/>
      <w:bookmarkStart w:id="85" w:name="_Toc235439567"/>
      <w:bookmarkStart w:id="86" w:name="_Toc305665991"/>
      <w:bookmarkEnd w:id="84"/>
      <w:r w:rsidRPr="005C24A0">
        <w:t>ТЕХНИКО-КОММЕРЧЕСКОЕ ПРЕДЛОЖЕНИЕ</w:t>
      </w:r>
      <w:bookmarkEnd w:id="85"/>
      <w:bookmarkEnd w:id="86"/>
    </w:p>
    <w:p w:rsidR="00174F23" w:rsidRPr="005C24A0" w:rsidRDefault="00174F23" w:rsidP="00174F23"/>
    <w:p w:rsidR="00174F23" w:rsidRPr="005C24A0" w:rsidRDefault="00174F23" w:rsidP="00174F23">
      <w:r w:rsidRPr="005C24A0">
        <w:t xml:space="preserve">Претендент на участие в </w:t>
      </w:r>
      <w:r>
        <w:t xml:space="preserve">Открытом </w:t>
      </w:r>
      <w:r w:rsidRPr="001F6088">
        <w:t>запрос</w:t>
      </w:r>
      <w:r>
        <w:t>е</w:t>
      </w:r>
      <w:r w:rsidRPr="001F6088">
        <w:t xml:space="preserve"> </w:t>
      </w:r>
      <w:r w:rsidRPr="00BC4D74">
        <w:t>котировок</w:t>
      </w:r>
      <w:r w:rsidRPr="005C24A0">
        <w:t xml:space="preserve">: ________________________________ </w:t>
      </w:r>
    </w:p>
    <w:p w:rsidR="00174F23" w:rsidRDefault="00174F23" w:rsidP="00174F23"/>
    <w:p w:rsidR="00174F23" w:rsidRDefault="00174F23" w:rsidP="00174F23">
      <w:pPr>
        <w:jc w:val="center"/>
      </w:pPr>
      <w:r w:rsidRPr="005C24A0">
        <w:t>Суть технико-коммерческого предложения</w:t>
      </w:r>
      <w:r>
        <w:t>:</w:t>
      </w:r>
    </w:p>
    <w:p w:rsidR="00174F23" w:rsidRDefault="00174F23" w:rsidP="00174F23">
      <w:pPr>
        <w:spacing w:line="276" w:lineRule="auto"/>
        <w:jc w:val="center"/>
        <w:rPr>
          <w:b/>
        </w:rPr>
      </w:pPr>
    </w:p>
    <w:tbl>
      <w:tblPr>
        <w:tblStyle w:val="af"/>
        <w:tblW w:w="10348" w:type="dxa"/>
        <w:tblInd w:w="-147" w:type="dxa"/>
        <w:tblLayout w:type="fixed"/>
        <w:tblLook w:val="04A0" w:firstRow="1" w:lastRow="0" w:firstColumn="1" w:lastColumn="0" w:noHBand="0" w:noVBand="1"/>
      </w:tblPr>
      <w:tblGrid>
        <w:gridCol w:w="568"/>
        <w:gridCol w:w="1984"/>
        <w:gridCol w:w="1134"/>
        <w:gridCol w:w="2410"/>
        <w:gridCol w:w="850"/>
        <w:gridCol w:w="1418"/>
        <w:gridCol w:w="1984"/>
      </w:tblGrid>
      <w:tr w:rsidR="00083963" w:rsidRPr="00E028FE" w:rsidTr="00083963">
        <w:trPr>
          <w:cantSplit/>
          <w:trHeight w:val="1134"/>
        </w:trPr>
        <w:tc>
          <w:tcPr>
            <w:tcW w:w="568" w:type="dxa"/>
            <w:hideMark/>
          </w:tcPr>
          <w:p w:rsidR="00083963" w:rsidRPr="00E028FE" w:rsidRDefault="00083963" w:rsidP="00174F23">
            <w:r w:rsidRPr="00E028FE">
              <w:t xml:space="preserve">№ </w:t>
            </w:r>
            <w:proofErr w:type="spellStart"/>
            <w:r w:rsidRPr="00E028FE">
              <w:t>п.п</w:t>
            </w:r>
            <w:proofErr w:type="spellEnd"/>
          </w:p>
        </w:tc>
        <w:tc>
          <w:tcPr>
            <w:tcW w:w="1984" w:type="dxa"/>
            <w:hideMark/>
          </w:tcPr>
          <w:p w:rsidR="00083963" w:rsidRPr="00E028FE" w:rsidRDefault="00083963" w:rsidP="004E365E">
            <w:pPr>
              <w:jc w:val="center"/>
            </w:pPr>
            <w:r w:rsidRPr="00E028FE">
              <w:t>Наименование товара</w:t>
            </w:r>
          </w:p>
        </w:tc>
        <w:tc>
          <w:tcPr>
            <w:tcW w:w="1134" w:type="dxa"/>
            <w:textDirection w:val="btLr"/>
          </w:tcPr>
          <w:p w:rsidR="00083963" w:rsidRDefault="00083963" w:rsidP="00083963">
            <w:pPr>
              <w:ind w:left="113" w:right="113"/>
              <w:jc w:val="center"/>
            </w:pPr>
            <w:r>
              <w:t>Страна происхождения товара</w:t>
            </w:r>
          </w:p>
        </w:tc>
        <w:tc>
          <w:tcPr>
            <w:tcW w:w="2410" w:type="dxa"/>
            <w:hideMark/>
          </w:tcPr>
          <w:p w:rsidR="00083963" w:rsidRDefault="00083963" w:rsidP="004E365E">
            <w:pPr>
              <w:jc w:val="center"/>
            </w:pPr>
            <w:r>
              <w:t>Техническая характеристика товара</w:t>
            </w:r>
          </w:p>
          <w:p w:rsidR="00083963" w:rsidRPr="00E028FE" w:rsidRDefault="00083963" w:rsidP="004E365E">
            <w:pPr>
              <w:jc w:val="center"/>
            </w:pPr>
            <w:r>
              <w:t>(ГОСТ, ТУ)</w:t>
            </w:r>
          </w:p>
        </w:tc>
        <w:tc>
          <w:tcPr>
            <w:tcW w:w="850" w:type="dxa"/>
            <w:hideMark/>
          </w:tcPr>
          <w:p w:rsidR="00083963" w:rsidRPr="00E028FE" w:rsidRDefault="00083963" w:rsidP="004E365E">
            <w:proofErr w:type="spellStart"/>
            <w:r w:rsidRPr="00E028FE">
              <w:t>Eд</w:t>
            </w:r>
            <w:proofErr w:type="spellEnd"/>
            <w:r w:rsidRPr="00E028FE">
              <w:t>.</w:t>
            </w:r>
            <w:r>
              <w:t xml:space="preserve"> </w:t>
            </w:r>
            <w:proofErr w:type="spellStart"/>
            <w:r w:rsidRPr="00E028FE">
              <w:t>изм</w:t>
            </w:r>
            <w:proofErr w:type="spellEnd"/>
          </w:p>
        </w:tc>
        <w:tc>
          <w:tcPr>
            <w:tcW w:w="1418" w:type="dxa"/>
          </w:tcPr>
          <w:p w:rsidR="00083963" w:rsidRDefault="00083963" w:rsidP="004E365E">
            <w:pPr>
              <w:jc w:val="center"/>
            </w:pPr>
            <w:r>
              <w:t>О</w:t>
            </w:r>
            <w:r w:rsidRPr="00E028FE">
              <w:t xml:space="preserve">риентировочное </w:t>
            </w:r>
            <w:r>
              <w:t>к</w:t>
            </w:r>
            <w:r w:rsidRPr="00E028FE">
              <w:t xml:space="preserve">оличество </w:t>
            </w:r>
            <w:r>
              <w:t>товара</w:t>
            </w:r>
          </w:p>
        </w:tc>
        <w:tc>
          <w:tcPr>
            <w:tcW w:w="1984" w:type="dxa"/>
          </w:tcPr>
          <w:p w:rsidR="00083963" w:rsidRPr="00AA01B4" w:rsidRDefault="00083963" w:rsidP="004E365E">
            <w:pPr>
              <w:ind w:firstLine="142"/>
              <w:jc w:val="center"/>
              <w:rPr>
                <w:sz w:val="20"/>
                <w:szCs w:val="20"/>
              </w:rPr>
            </w:pPr>
            <w:r w:rsidRPr="00AA01B4">
              <w:rPr>
                <w:sz w:val="20"/>
                <w:szCs w:val="20"/>
              </w:rPr>
              <w:t xml:space="preserve">Коэффициент </w:t>
            </w:r>
            <w:r>
              <w:rPr>
                <w:sz w:val="20"/>
                <w:szCs w:val="20"/>
              </w:rPr>
              <w:t>снижения цены*</w:t>
            </w:r>
          </w:p>
          <w:p w:rsidR="00083963" w:rsidRDefault="00083963" w:rsidP="00174F23">
            <w:pPr>
              <w:ind w:firstLine="142"/>
              <w:jc w:val="center"/>
            </w:pPr>
            <w:r w:rsidRPr="00AA01B4">
              <w:rPr>
                <w:sz w:val="20"/>
                <w:szCs w:val="20"/>
              </w:rPr>
              <w:t>(коэффициент снижения цены выражается в виде десятичной дроби (например, «0,98» или «0,9» и т.п.)</w:t>
            </w:r>
          </w:p>
        </w:tc>
      </w:tr>
      <w:tr w:rsidR="00083963" w:rsidRPr="00E028FE" w:rsidTr="00083963">
        <w:trPr>
          <w:trHeight w:val="255"/>
        </w:trPr>
        <w:tc>
          <w:tcPr>
            <w:tcW w:w="568" w:type="dxa"/>
            <w:noWrap/>
            <w:hideMark/>
          </w:tcPr>
          <w:p w:rsidR="00083963" w:rsidRPr="00680303" w:rsidRDefault="00083963" w:rsidP="00083963">
            <w:pPr>
              <w:jc w:val="center"/>
              <w:rPr>
                <w:sz w:val="18"/>
                <w:szCs w:val="18"/>
              </w:rPr>
            </w:pPr>
            <w:r w:rsidRPr="00680303">
              <w:rPr>
                <w:sz w:val="18"/>
                <w:szCs w:val="18"/>
              </w:rPr>
              <w:t>1</w:t>
            </w:r>
          </w:p>
        </w:tc>
        <w:tc>
          <w:tcPr>
            <w:tcW w:w="1984" w:type="dxa"/>
            <w:noWrap/>
            <w:hideMark/>
          </w:tcPr>
          <w:p w:rsidR="00083963" w:rsidRPr="00680303" w:rsidRDefault="00083963" w:rsidP="00083963">
            <w:pPr>
              <w:jc w:val="center"/>
              <w:rPr>
                <w:sz w:val="18"/>
                <w:szCs w:val="18"/>
              </w:rPr>
            </w:pPr>
            <w:r w:rsidRPr="00680303">
              <w:rPr>
                <w:sz w:val="18"/>
                <w:szCs w:val="18"/>
              </w:rPr>
              <w:t>2</w:t>
            </w:r>
          </w:p>
        </w:tc>
        <w:tc>
          <w:tcPr>
            <w:tcW w:w="1134" w:type="dxa"/>
          </w:tcPr>
          <w:p w:rsidR="00083963" w:rsidRPr="00680303" w:rsidRDefault="00083963" w:rsidP="00083963">
            <w:pPr>
              <w:jc w:val="center"/>
              <w:rPr>
                <w:sz w:val="18"/>
                <w:szCs w:val="18"/>
              </w:rPr>
            </w:pPr>
            <w:r w:rsidRPr="00680303">
              <w:rPr>
                <w:sz w:val="18"/>
                <w:szCs w:val="18"/>
              </w:rPr>
              <w:t>3</w:t>
            </w:r>
          </w:p>
        </w:tc>
        <w:tc>
          <w:tcPr>
            <w:tcW w:w="2410" w:type="dxa"/>
            <w:noWrap/>
          </w:tcPr>
          <w:p w:rsidR="00083963" w:rsidRPr="00680303" w:rsidRDefault="00083963" w:rsidP="00083963">
            <w:pPr>
              <w:jc w:val="center"/>
              <w:rPr>
                <w:sz w:val="18"/>
                <w:szCs w:val="18"/>
              </w:rPr>
            </w:pPr>
            <w:r w:rsidRPr="00680303">
              <w:rPr>
                <w:sz w:val="18"/>
                <w:szCs w:val="18"/>
              </w:rPr>
              <w:t>4</w:t>
            </w:r>
          </w:p>
        </w:tc>
        <w:tc>
          <w:tcPr>
            <w:tcW w:w="850" w:type="dxa"/>
            <w:noWrap/>
          </w:tcPr>
          <w:p w:rsidR="00083963" w:rsidRPr="00680303" w:rsidRDefault="00083963" w:rsidP="00083963">
            <w:pPr>
              <w:jc w:val="center"/>
              <w:rPr>
                <w:sz w:val="18"/>
                <w:szCs w:val="18"/>
              </w:rPr>
            </w:pPr>
            <w:r w:rsidRPr="00680303">
              <w:rPr>
                <w:sz w:val="18"/>
                <w:szCs w:val="18"/>
              </w:rPr>
              <w:t>5</w:t>
            </w:r>
          </w:p>
        </w:tc>
        <w:tc>
          <w:tcPr>
            <w:tcW w:w="1418" w:type="dxa"/>
          </w:tcPr>
          <w:p w:rsidR="00083963" w:rsidRPr="00680303" w:rsidRDefault="00083963" w:rsidP="00083963">
            <w:pPr>
              <w:jc w:val="center"/>
              <w:rPr>
                <w:sz w:val="18"/>
                <w:szCs w:val="18"/>
              </w:rPr>
            </w:pPr>
            <w:r>
              <w:rPr>
                <w:sz w:val="18"/>
                <w:szCs w:val="18"/>
              </w:rPr>
              <w:t>6</w:t>
            </w:r>
          </w:p>
        </w:tc>
        <w:tc>
          <w:tcPr>
            <w:tcW w:w="1984" w:type="dxa"/>
          </w:tcPr>
          <w:p w:rsidR="00083963" w:rsidRPr="00680303" w:rsidRDefault="00083963" w:rsidP="00083963">
            <w:pPr>
              <w:jc w:val="center"/>
              <w:rPr>
                <w:sz w:val="18"/>
                <w:szCs w:val="18"/>
              </w:rPr>
            </w:pPr>
            <w:r>
              <w:rPr>
                <w:sz w:val="18"/>
                <w:szCs w:val="18"/>
              </w:rPr>
              <w:t>7</w:t>
            </w:r>
          </w:p>
        </w:tc>
      </w:tr>
      <w:tr w:rsidR="00083963" w:rsidRPr="00E028FE" w:rsidTr="00083963">
        <w:trPr>
          <w:trHeight w:val="255"/>
        </w:trPr>
        <w:tc>
          <w:tcPr>
            <w:tcW w:w="568" w:type="dxa"/>
            <w:noWrap/>
            <w:hideMark/>
          </w:tcPr>
          <w:p w:rsidR="00083963" w:rsidRPr="001B2486" w:rsidRDefault="00083963" w:rsidP="00083963">
            <w:r w:rsidRPr="001B2486">
              <w:t>1</w:t>
            </w:r>
          </w:p>
        </w:tc>
        <w:tc>
          <w:tcPr>
            <w:tcW w:w="1984" w:type="dxa"/>
            <w:hideMark/>
          </w:tcPr>
          <w:p w:rsidR="00083963" w:rsidRPr="001B2486" w:rsidRDefault="00083963" w:rsidP="00083963">
            <w:r w:rsidRPr="001B2486">
              <w:t>БЕНЗИН АИ-80</w:t>
            </w:r>
          </w:p>
        </w:tc>
        <w:tc>
          <w:tcPr>
            <w:tcW w:w="1134" w:type="dxa"/>
          </w:tcPr>
          <w:p w:rsidR="00083963" w:rsidRPr="001B2486" w:rsidRDefault="00083963" w:rsidP="00083963">
            <w:pPr>
              <w:jc w:val="center"/>
            </w:pPr>
          </w:p>
        </w:tc>
        <w:tc>
          <w:tcPr>
            <w:tcW w:w="2410" w:type="dxa"/>
            <w:hideMark/>
          </w:tcPr>
          <w:p w:rsidR="00083963" w:rsidRPr="001B2486" w:rsidRDefault="00083963" w:rsidP="00083963">
            <w:pPr>
              <w:jc w:val="center"/>
            </w:pPr>
            <w:r w:rsidRPr="001B2486">
              <w:t>Соответствие ГОСТ 32513-2013</w:t>
            </w:r>
          </w:p>
        </w:tc>
        <w:tc>
          <w:tcPr>
            <w:tcW w:w="850" w:type="dxa"/>
            <w:noWrap/>
            <w:hideMark/>
          </w:tcPr>
          <w:p w:rsidR="00083963" w:rsidRPr="001B2486" w:rsidRDefault="00083963" w:rsidP="00083963">
            <w:pPr>
              <w:jc w:val="center"/>
            </w:pPr>
            <w:r w:rsidRPr="001B2486">
              <w:t>л</w:t>
            </w:r>
          </w:p>
        </w:tc>
        <w:tc>
          <w:tcPr>
            <w:tcW w:w="1418" w:type="dxa"/>
            <w:tcBorders>
              <w:right w:val="single" w:sz="4" w:space="0" w:color="auto"/>
            </w:tcBorders>
          </w:tcPr>
          <w:p w:rsidR="00083963" w:rsidRPr="001B2486" w:rsidRDefault="00083963" w:rsidP="00083963">
            <w:pPr>
              <w:jc w:val="right"/>
              <w:rPr>
                <w:lang w:val="en-US"/>
              </w:rPr>
            </w:pPr>
            <w:r w:rsidRPr="001B2486">
              <w:rPr>
                <w:lang w:val="en-US"/>
              </w:rPr>
              <w:t>36 000</w:t>
            </w:r>
          </w:p>
        </w:tc>
        <w:tc>
          <w:tcPr>
            <w:tcW w:w="1984" w:type="dxa"/>
            <w:vMerge w:val="restart"/>
            <w:tcBorders>
              <w:right w:val="single" w:sz="4" w:space="0" w:color="auto"/>
            </w:tcBorders>
          </w:tcPr>
          <w:p w:rsidR="00083963" w:rsidRPr="00E028FE" w:rsidRDefault="00083963" w:rsidP="00083963">
            <w:pPr>
              <w:jc w:val="right"/>
            </w:pPr>
          </w:p>
        </w:tc>
      </w:tr>
      <w:tr w:rsidR="00083963" w:rsidRPr="00E028FE" w:rsidTr="00083963">
        <w:trPr>
          <w:trHeight w:val="255"/>
        </w:trPr>
        <w:tc>
          <w:tcPr>
            <w:tcW w:w="568" w:type="dxa"/>
            <w:noWrap/>
            <w:hideMark/>
          </w:tcPr>
          <w:p w:rsidR="00083963" w:rsidRPr="001B2486" w:rsidRDefault="00083963" w:rsidP="00083963">
            <w:r w:rsidRPr="001B2486">
              <w:t>2</w:t>
            </w:r>
          </w:p>
        </w:tc>
        <w:tc>
          <w:tcPr>
            <w:tcW w:w="1984" w:type="dxa"/>
            <w:hideMark/>
          </w:tcPr>
          <w:p w:rsidR="00083963" w:rsidRPr="001B2486" w:rsidRDefault="00083963" w:rsidP="00083963">
            <w:r w:rsidRPr="001B2486">
              <w:t>БЕНЗИН АИ-92</w:t>
            </w:r>
          </w:p>
        </w:tc>
        <w:tc>
          <w:tcPr>
            <w:tcW w:w="1134" w:type="dxa"/>
          </w:tcPr>
          <w:p w:rsidR="00083963" w:rsidRPr="001B2486" w:rsidRDefault="00083963" w:rsidP="00083963">
            <w:pPr>
              <w:jc w:val="center"/>
            </w:pPr>
          </w:p>
        </w:tc>
        <w:tc>
          <w:tcPr>
            <w:tcW w:w="2410" w:type="dxa"/>
            <w:hideMark/>
          </w:tcPr>
          <w:p w:rsidR="00083963" w:rsidRPr="001B2486" w:rsidRDefault="00083963" w:rsidP="00083963">
            <w:pPr>
              <w:jc w:val="center"/>
            </w:pPr>
            <w:r w:rsidRPr="001B2486">
              <w:t>Соответствие ГОСТ 32513-2013</w:t>
            </w:r>
          </w:p>
        </w:tc>
        <w:tc>
          <w:tcPr>
            <w:tcW w:w="850" w:type="dxa"/>
            <w:noWrap/>
            <w:hideMark/>
          </w:tcPr>
          <w:p w:rsidR="00083963" w:rsidRPr="001B2486" w:rsidRDefault="00083963" w:rsidP="00083963">
            <w:pPr>
              <w:jc w:val="center"/>
            </w:pPr>
            <w:r w:rsidRPr="001B2486">
              <w:t>л</w:t>
            </w:r>
          </w:p>
        </w:tc>
        <w:tc>
          <w:tcPr>
            <w:tcW w:w="1418" w:type="dxa"/>
            <w:tcBorders>
              <w:right w:val="single" w:sz="4" w:space="0" w:color="auto"/>
            </w:tcBorders>
          </w:tcPr>
          <w:p w:rsidR="00083963" w:rsidRPr="001B2486" w:rsidRDefault="00083963" w:rsidP="00083963">
            <w:pPr>
              <w:jc w:val="right"/>
              <w:rPr>
                <w:lang w:val="en-US"/>
              </w:rPr>
            </w:pPr>
            <w:r>
              <w:rPr>
                <w:lang w:val="en-US"/>
              </w:rPr>
              <w:t>987 751</w:t>
            </w:r>
          </w:p>
        </w:tc>
        <w:tc>
          <w:tcPr>
            <w:tcW w:w="1984" w:type="dxa"/>
            <w:vMerge/>
            <w:tcBorders>
              <w:right w:val="single" w:sz="4" w:space="0" w:color="auto"/>
            </w:tcBorders>
          </w:tcPr>
          <w:p w:rsidR="00083963" w:rsidRPr="00E028FE" w:rsidRDefault="00083963" w:rsidP="00083963">
            <w:pPr>
              <w:jc w:val="right"/>
            </w:pPr>
          </w:p>
        </w:tc>
      </w:tr>
      <w:tr w:rsidR="00083963" w:rsidRPr="00E028FE" w:rsidTr="00083963">
        <w:trPr>
          <w:trHeight w:val="255"/>
        </w:trPr>
        <w:tc>
          <w:tcPr>
            <w:tcW w:w="568" w:type="dxa"/>
            <w:noWrap/>
            <w:hideMark/>
          </w:tcPr>
          <w:p w:rsidR="00083963" w:rsidRPr="001B2486" w:rsidRDefault="00083963" w:rsidP="00083963">
            <w:r w:rsidRPr="001B2486">
              <w:t>3</w:t>
            </w:r>
          </w:p>
        </w:tc>
        <w:tc>
          <w:tcPr>
            <w:tcW w:w="1984" w:type="dxa"/>
            <w:hideMark/>
          </w:tcPr>
          <w:p w:rsidR="00083963" w:rsidRPr="001B2486" w:rsidRDefault="00083963" w:rsidP="00083963">
            <w:r w:rsidRPr="001B2486">
              <w:t>БЕНЗИН АИ-95</w:t>
            </w:r>
          </w:p>
        </w:tc>
        <w:tc>
          <w:tcPr>
            <w:tcW w:w="1134" w:type="dxa"/>
          </w:tcPr>
          <w:p w:rsidR="00083963" w:rsidRPr="001B2486" w:rsidRDefault="00083963" w:rsidP="00083963">
            <w:pPr>
              <w:jc w:val="center"/>
            </w:pPr>
          </w:p>
        </w:tc>
        <w:tc>
          <w:tcPr>
            <w:tcW w:w="2410" w:type="dxa"/>
            <w:hideMark/>
          </w:tcPr>
          <w:p w:rsidR="00083963" w:rsidRPr="001B2486" w:rsidRDefault="00083963" w:rsidP="00083963">
            <w:pPr>
              <w:jc w:val="center"/>
            </w:pPr>
            <w:r w:rsidRPr="001B2486">
              <w:t>Соответствие ГОСТ 32513-2013</w:t>
            </w:r>
          </w:p>
        </w:tc>
        <w:tc>
          <w:tcPr>
            <w:tcW w:w="850" w:type="dxa"/>
            <w:noWrap/>
            <w:hideMark/>
          </w:tcPr>
          <w:p w:rsidR="00083963" w:rsidRPr="001B2486" w:rsidRDefault="00083963" w:rsidP="00083963">
            <w:pPr>
              <w:jc w:val="center"/>
            </w:pPr>
            <w:r w:rsidRPr="001B2486">
              <w:t>л</w:t>
            </w:r>
          </w:p>
        </w:tc>
        <w:tc>
          <w:tcPr>
            <w:tcW w:w="1418" w:type="dxa"/>
            <w:tcBorders>
              <w:right w:val="single" w:sz="4" w:space="0" w:color="auto"/>
            </w:tcBorders>
          </w:tcPr>
          <w:p w:rsidR="00083963" w:rsidRPr="001B2486" w:rsidRDefault="00083963" w:rsidP="00083963">
            <w:pPr>
              <w:jc w:val="right"/>
              <w:rPr>
                <w:lang w:val="en-US"/>
              </w:rPr>
            </w:pPr>
            <w:r w:rsidRPr="001B2486">
              <w:rPr>
                <w:lang w:val="en-US"/>
              </w:rPr>
              <w:t>22 000</w:t>
            </w:r>
          </w:p>
        </w:tc>
        <w:tc>
          <w:tcPr>
            <w:tcW w:w="1984" w:type="dxa"/>
            <w:vMerge/>
            <w:tcBorders>
              <w:right w:val="single" w:sz="4" w:space="0" w:color="auto"/>
            </w:tcBorders>
          </w:tcPr>
          <w:p w:rsidR="00083963" w:rsidRPr="00E028FE" w:rsidRDefault="00083963" w:rsidP="00083963">
            <w:pPr>
              <w:jc w:val="right"/>
            </w:pPr>
          </w:p>
        </w:tc>
      </w:tr>
      <w:tr w:rsidR="00083963" w:rsidRPr="00E028FE" w:rsidTr="00083963">
        <w:trPr>
          <w:trHeight w:val="255"/>
        </w:trPr>
        <w:tc>
          <w:tcPr>
            <w:tcW w:w="568" w:type="dxa"/>
            <w:noWrap/>
            <w:hideMark/>
          </w:tcPr>
          <w:p w:rsidR="00083963" w:rsidRPr="001B2486" w:rsidRDefault="00083963" w:rsidP="00083963">
            <w:r w:rsidRPr="001B2486">
              <w:t>4</w:t>
            </w:r>
          </w:p>
        </w:tc>
        <w:tc>
          <w:tcPr>
            <w:tcW w:w="1984" w:type="dxa"/>
            <w:hideMark/>
          </w:tcPr>
          <w:p w:rsidR="00083963" w:rsidRPr="001B2486" w:rsidRDefault="00083963" w:rsidP="00083963">
            <w:r w:rsidRPr="001B2486">
              <w:t>ДИЗ.ТОПЛИВО</w:t>
            </w:r>
          </w:p>
        </w:tc>
        <w:tc>
          <w:tcPr>
            <w:tcW w:w="1134" w:type="dxa"/>
          </w:tcPr>
          <w:p w:rsidR="00083963" w:rsidRPr="001B2486" w:rsidRDefault="00083963" w:rsidP="00083963">
            <w:pPr>
              <w:jc w:val="center"/>
            </w:pPr>
          </w:p>
        </w:tc>
        <w:tc>
          <w:tcPr>
            <w:tcW w:w="2410" w:type="dxa"/>
            <w:hideMark/>
          </w:tcPr>
          <w:p w:rsidR="00083963" w:rsidRPr="001B2486" w:rsidRDefault="00083963" w:rsidP="00083963">
            <w:pPr>
              <w:jc w:val="center"/>
            </w:pPr>
            <w:r w:rsidRPr="001B2486">
              <w:t>Соответствие ГОСТ 32511-2013</w:t>
            </w:r>
          </w:p>
        </w:tc>
        <w:tc>
          <w:tcPr>
            <w:tcW w:w="850" w:type="dxa"/>
            <w:noWrap/>
            <w:hideMark/>
          </w:tcPr>
          <w:p w:rsidR="00083963" w:rsidRPr="001B2486" w:rsidRDefault="00083963" w:rsidP="00083963">
            <w:pPr>
              <w:jc w:val="center"/>
            </w:pPr>
            <w:r w:rsidRPr="001B2486">
              <w:t>л</w:t>
            </w:r>
          </w:p>
        </w:tc>
        <w:tc>
          <w:tcPr>
            <w:tcW w:w="1418" w:type="dxa"/>
            <w:tcBorders>
              <w:right w:val="single" w:sz="4" w:space="0" w:color="auto"/>
            </w:tcBorders>
          </w:tcPr>
          <w:p w:rsidR="00083963" w:rsidRPr="001B2486" w:rsidRDefault="00083963" w:rsidP="00083963">
            <w:pPr>
              <w:jc w:val="right"/>
              <w:rPr>
                <w:lang w:val="en-US"/>
              </w:rPr>
            </w:pPr>
            <w:r>
              <w:rPr>
                <w:lang w:val="en-US"/>
              </w:rPr>
              <w:t>473 260</w:t>
            </w:r>
          </w:p>
        </w:tc>
        <w:tc>
          <w:tcPr>
            <w:tcW w:w="1984" w:type="dxa"/>
            <w:vMerge/>
            <w:tcBorders>
              <w:right w:val="single" w:sz="4" w:space="0" w:color="auto"/>
            </w:tcBorders>
          </w:tcPr>
          <w:p w:rsidR="00083963" w:rsidRPr="00E028FE" w:rsidRDefault="00083963" w:rsidP="00083963">
            <w:pPr>
              <w:jc w:val="right"/>
            </w:pPr>
          </w:p>
        </w:tc>
      </w:tr>
      <w:tr w:rsidR="00083963" w:rsidRPr="00E028FE" w:rsidTr="00083963">
        <w:trPr>
          <w:trHeight w:val="110"/>
        </w:trPr>
        <w:tc>
          <w:tcPr>
            <w:tcW w:w="568" w:type="dxa"/>
            <w:shd w:val="clear" w:color="auto" w:fill="auto"/>
            <w:noWrap/>
            <w:hideMark/>
          </w:tcPr>
          <w:p w:rsidR="00083963" w:rsidRPr="00E028FE" w:rsidRDefault="00083963" w:rsidP="00083963">
            <w:r w:rsidRPr="00E028FE">
              <w:t> </w:t>
            </w:r>
          </w:p>
        </w:tc>
        <w:tc>
          <w:tcPr>
            <w:tcW w:w="1984" w:type="dxa"/>
            <w:hideMark/>
          </w:tcPr>
          <w:p w:rsidR="00083963" w:rsidRPr="00E028FE" w:rsidRDefault="00083963" w:rsidP="00083963">
            <w:r w:rsidRPr="00E028FE">
              <w:t> </w:t>
            </w:r>
          </w:p>
        </w:tc>
        <w:tc>
          <w:tcPr>
            <w:tcW w:w="1134" w:type="dxa"/>
          </w:tcPr>
          <w:p w:rsidR="00083963" w:rsidRPr="00E028FE" w:rsidRDefault="00083963" w:rsidP="00083963"/>
        </w:tc>
        <w:tc>
          <w:tcPr>
            <w:tcW w:w="2410" w:type="dxa"/>
            <w:hideMark/>
          </w:tcPr>
          <w:p w:rsidR="00083963" w:rsidRPr="00E028FE" w:rsidRDefault="00083963" w:rsidP="00083963">
            <w:r w:rsidRPr="00E028FE">
              <w:t> </w:t>
            </w:r>
          </w:p>
        </w:tc>
        <w:tc>
          <w:tcPr>
            <w:tcW w:w="850" w:type="dxa"/>
            <w:noWrap/>
            <w:hideMark/>
          </w:tcPr>
          <w:p w:rsidR="00083963" w:rsidRPr="00E028FE" w:rsidRDefault="00083963" w:rsidP="00083963">
            <w:r w:rsidRPr="00E028FE">
              <w:t> </w:t>
            </w:r>
          </w:p>
        </w:tc>
        <w:tc>
          <w:tcPr>
            <w:tcW w:w="1418" w:type="dxa"/>
          </w:tcPr>
          <w:p w:rsidR="00083963" w:rsidRPr="00E028FE" w:rsidRDefault="00083963" w:rsidP="00083963">
            <w:pPr>
              <w:jc w:val="right"/>
            </w:pPr>
          </w:p>
        </w:tc>
        <w:tc>
          <w:tcPr>
            <w:tcW w:w="1984" w:type="dxa"/>
          </w:tcPr>
          <w:p w:rsidR="00083963" w:rsidRPr="00E028FE" w:rsidRDefault="00083963" w:rsidP="00083963">
            <w:pPr>
              <w:jc w:val="right"/>
            </w:pPr>
          </w:p>
        </w:tc>
      </w:tr>
    </w:tbl>
    <w:p w:rsidR="00174F23" w:rsidRDefault="00174F23" w:rsidP="00174F23">
      <w:pPr>
        <w:spacing w:after="200" w:line="276" w:lineRule="auto"/>
        <w:jc w:val="both"/>
      </w:pPr>
      <w:r w:rsidRPr="00540FB9">
        <w:rPr>
          <w:b/>
        </w:rPr>
        <w:t xml:space="preserve">* </w:t>
      </w:r>
      <w:r w:rsidRPr="00540FB9">
        <w:rPr>
          <w:rFonts w:cs="Arial"/>
        </w:rPr>
        <w:t xml:space="preserve">размер снижения </w:t>
      </w:r>
      <w:r>
        <w:rPr>
          <w:rFonts w:cs="Arial"/>
        </w:rPr>
        <w:t>цены (скидки)</w:t>
      </w:r>
      <w:r w:rsidRPr="00540FB9">
        <w:rPr>
          <w:rFonts w:cs="Arial"/>
        </w:rPr>
        <w:t xml:space="preserve"> за 1 (один) литр ГСМ на дату поставки товара от стоимости официально действующего (утвержденного) Прейскуранта (Прайса) Участника Открытого запроса котировок на дату поставки товара, предоставляемый на все виды ГСМ, указанные в </w:t>
      </w:r>
      <w:r w:rsidRPr="00540FB9">
        <w:t>Документации о закупке.</w:t>
      </w:r>
      <w:r>
        <w:t xml:space="preserve"> </w:t>
      </w:r>
    </w:p>
    <w:p w:rsidR="00174F23" w:rsidRDefault="00174F23" w:rsidP="00174F23">
      <w:pPr>
        <w:spacing w:after="200" w:line="276" w:lineRule="auto"/>
        <w:jc w:val="both"/>
      </w:pPr>
      <w:r>
        <w:t xml:space="preserve">Пример: Применение коэффициента 0,99 равен размеру снижения стоимости товара (официально действующего прейскуранта) на 1%, 0,98 соответственно на 2%, 0,97 на 3% и т.п. Таким образом, при коэффициенте 0,99 размер скидки составит 1%, </w:t>
      </w:r>
      <w:r w:rsidR="00264302">
        <w:t>при коэффициенте</w:t>
      </w:r>
      <w:r>
        <w:t xml:space="preserve"> 0,98 размер скидки составит 2% и т.п.</w:t>
      </w:r>
    </w:p>
    <w:p w:rsidR="007C5C26" w:rsidRDefault="007C5C26" w:rsidP="007C5C26">
      <w:pPr>
        <w:jc w:val="both"/>
      </w:pPr>
      <w:r>
        <w:t>Цена договора с учетом коэффициента снижения ________________________________</w:t>
      </w:r>
    </w:p>
    <w:p w:rsidR="007C5C26" w:rsidRPr="00FD4013" w:rsidRDefault="007C5C26" w:rsidP="007C5C26">
      <w:pPr>
        <w:jc w:val="both"/>
        <w:rPr>
          <w:sz w:val="18"/>
          <w:szCs w:val="18"/>
        </w:rPr>
      </w:pPr>
      <w:r>
        <w:t xml:space="preserve">                                                                                          </w:t>
      </w:r>
      <w:r w:rsidRPr="00FD4013">
        <w:rPr>
          <w:sz w:val="18"/>
          <w:szCs w:val="18"/>
        </w:rPr>
        <w:t>(указать сумму без НДС, с учетом НДС)</w:t>
      </w:r>
    </w:p>
    <w:p w:rsidR="007C5C26" w:rsidRDefault="007C5C26" w:rsidP="00174F23">
      <w:pPr>
        <w:spacing w:after="200" w:line="276" w:lineRule="auto"/>
        <w:jc w:val="both"/>
      </w:pPr>
    </w:p>
    <w:p w:rsidR="00174F23" w:rsidRPr="007856CA" w:rsidRDefault="00174F23" w:rsidP="00174F23">
      <w:pPr>
        <w:spacing w:line="276" w:lineRule="auto"/>
        <w:jc w:val="center"/>
        <w:rPr>
          <w:b/>
        </w:rPr>
      </w:pPr>
      <w:r w:rsidRPr="007856CA">
        <w:rPr>
          <w:b/>
        </w:rPr>
        <w:t xml:space="preserve">2. </w:t>
      </w:r>
      <w:r>
        <w:rPr>
          <w:b/>
        </w:rPr>
        <w:t>Перечень</w:t>
      </w:r>
      <w:r w:rsidRPr="007856CA">
        <w:rPr>
          <w:b/>
        </w:rPr>
        <w:t xml:space="preserve"> АЗС по населенным пунктам Республики Башкортостан</w:t>
      </w:r>
    </w:p>
    <w:tbl>
      <w:tblPr>
        <w:tblStyle w:val="af"/>
        <w:tblW w:w="0" w:type="auto"/>
        <w:tblLook w:val="04A0" w:firstRow="1" w:lastRow="0" w:firstColumn="1" w:lastColumn="0" w:noHBand="0" w:noVBand="1"/>
      </w:tblPr>
      <w:tblGrid>
        <w:gridCol w:w="846"/>
        <w:gridCol w:w="3118"/>
        <w:gridCol w:w="1985"/>
        <w:gridCol w:w="1984"/>
        <w:gridCol w:w="1984"/>
      </w:tblGrid>
      <w:tr w:rsidR="00174F23" w:rsidRPr="007856CA" w:rsidTr="004E365E">
        <w:trPr>
          <w:trHeight w:val="170"/>
        </w:trPr>
        <w:tc>
          <w:tcPr>
            <w:tcW w:w="846" w:type="dxa"/>
            <w:vMerge w:val="restart"/>
          </w:tcPr>
          <w:p w:rsidR="00174F23" w:rsidRPr="007856CA" w:rsidRDefault="00174F23" w:rsidP="004E365E">
            <w:pPr>
              <w:spacing w:line="276" w:lineRule="auto"/>
              <w:jc w:val="center"/>
            </w:pPr>
            <w:r w:rsidRPr="007856CA">
              <w:t>№ п/п</w:t>
            </w:r>
          </w:p>
        </w:tc>
        <w:tc>
          <w:tcPr>
            <w:tcW w:w="3118" w:type="dxa"/>
            <w:vMerge w:val="restart"/>
          </w:tcPr>
          <w:p w:rsidR="00174F23" w:rsidRPr="007856CA" w:rsidRDefault="00174F23" w:rsidP="004E365E">
            <w:pPr>
              <w:spacing w:line="276" w:lineRule="auto"/>
              <w:jc w:val="center"/>
            </w:pPr>
            <w:r w:rsidRPr="007856CA">
              <w:t>Наименование населенного пункта</w:t>
            </w:r>
          </w:p>
        </w:tc>
        <w:tc>
          <w:tcPr>
            <w:tcW w:w="1985" w:type="dxa"/>
            <w:vMerge w:val="restart"/>
          </w:tcPr>
          <w:p w:rsidR="00174F23" w:rsidRPr="007856CA" w:rsidRDefault="00174F23" w:rsidP="004E365E">
            <w:pPr>
              <w:spacing w:line="276" w:lineRule="auto"/>
              <w:jc w:val="center"/>
            </w:pPr>
            <w:r w:rsidRPr="007856CA">
              <w:t>Минимально необходимое количество АЗС</w:t>
            </w:r>
          </w:p>
        </w:tc>
        <w:tc>
          <w:tcPr>
            <w:tcW w:w="3968" w:type="dxa"/>
            <w:gridSpan w:val="2"/>
          </w:tcPr>
          <w:p w:rsidR="00174F23" w:rsidRPr="007856CA" w:rsidRDefault="00174F23" w:rsidP="004E365E">
            <w:pPr>
              <w:spacing w:line="276" w:lineRule="auto"/>
              <w:jc w:val="center"/>
            </w:pPr>
            <w:r>
              <w:t>Перечень АЗС претендента</w:t>
            </w:r>
          </w:p>
        </w:tc>
      </w:tr>
      <w:tr w:rsidR="00174F23" w:rsidRPr="007856CA" w:rsidTr="004E365E">
        <w:trPr>
          <w:trHeight w:val="170"/>
        </w:trPr>
        <w:tc>
          <w:tcPr>
            <w:tcW w:w="846" w:type="dxa"/>
            <w:vMerge/>
          </w:tcPr>
          <w:p w:rsidR="00174F23" w:rsidRPr="007856CA" w:rsidRDefault="00174F23" w:rsidP="004E365E">
            <w:pPr>
              <w:spacing w:line="276" w:lineRule="auto"/>
              <w:jc w:val="center"/>
            </w:pPr>
          </w:p>
        </w:tc>
        <w:tc>
          <w:tcPr>
            <w:tcW w:w="3118" w:type="dxa"/>
            <w:vMerge/>
          </w:tcPr>
          <w:p w:rsidR="00174F23" w:rsidRPr="007856CA" w:rsidRDefault="00174F23" w:rsidP="004E365E">
            <w:pPr>
              <w:spacing w:line="276" w:lineRule="auto"/>
              <w:jc w:val="center"/>
            </w:pPr>
          </w:p>
        </w:tc>
        <w:tc>
          <w:tcPr>
            <w:tcW w:w="1985" w:type="dxa"/>
            <w:vMerge/>
          </w:tcPr>
          <w:p w:rsidR="00174F23" w:rsidRPr="007856CA" w:rsidRDefault="00174F23" w:rsidP="004E365E">
            <w:pPr>
              <w:spacing w:line="276" w:lineRule="auto"/>
              <w:jc w:val="center"/>
            </w:pPr>
          </w:p>
        </w:tc>
        <w:tc>
          <w:tcPr>
            <w:tcW w:w="1984" w:type="dxa"/>
          </w:tcPr>
          <w:p w:rsidR="00174F23" w:rsidRPr="007856CA" w:rsidRDefault="00174F23" w:rsidP="004E365E">
            <w:pPr>
              <w:spacing w:line="276" w:lineRule="auto"/>
              <w:jc w:val="center"/>
            </w:pPr>
            <w:r>
              <w:t>Количество АЗС</w:t>
            </w:r>
          </w:p>
        </w:tc>
        <w:tc>
          <w:tcPr>
            <w:tcW w:w="1984" w:type="dxa"/>
          </w:tcPr>
          <w:p w:rsidR="00174F23" w:rsidRPr="007856CA" w:rsidRDefault="00174F23" w:rsidP="004E365E">
            <w:pPr>
              <w:spacing w:line="276" w:lineRule="auto"/>
              <w:jc w:val="center"/>
            </w:pPr>
            <w:r>
              <w:t>Адреса расположения АЗС</w:t>
            </w:r>
          </w:p>
        </w:tc>
      </w:tr>
      <w:tr w:rsidR="00264302" w:rsidRPr="007856CA" w:rsidTr="004E365E">
        <w:trPr>
          <w:trHeight w:hRule="exact" w:val="340"/>
        </w:trPr>
        <w:tc>
          <w:tcPr>
            <w:tcW w:w="846" w:type="dxa"/>
          </w:tcPr>
          <w:p w:rsidR="00264302" w:rsidRPr="001B2486" w:rsidRDefault="00264302" w:rsidP="00264302">
            <w:pPr>
              <w:numPr>
                <w:ilvl w:val="0"/>
                <w:numId w:val="41"/>
              </w:numPr>
              <w:spacing w:after="200" w:line="276" w:lineRule="auto"/>
              <w:jc w:val="center"/>
            </w:pPr>
          </w:p>
        </w:tc>
        <w:tc>
          <w:tcPr>
            <w:tcW w:w="3118" w:type="dxa"/>
          </w:tcPr>
          <w:p w:rsidR="00264302" w:rsidRPr="001B2486" w:rsidRDefault="00264302" w:rsidP="00264302">
            <w:pPr>
              <w:spacing w:after="200" w:line="276" w:lineRule="auto"/>
              <w:jc w:val="center"/>
            </w:pPr>
            <w:r w:rsidRPr="001B2486">
              <w:t>г. Уфа</w:t>
            </w:r>
          </w:p>
        </w:tc>
        <w:tc>
          <w:tcPr>
            <w:tcW w:w="1985" w:type="dxa"/>
          </w:tcPr>
          <w:p w:rsidR="00264302" w:rsidRPr="001B2486" w:rsidRDefault="00264302" w:rsidP="00264302">
            <w:pPr>
              <w:spacing w:after="200" w:line="276" w:lineRule="auto"/>
              <w:jc w:val="center"/>
            </w:pPr>
            <w:r w:rsidRPr="001B2486">
              <w:t>Не менее 10</w:t>
            </w:r>
          </w:p>
        </w:tc>
        <w:tc>
          <w:tcPr>
            <w:tcW w:w="1984" w:type="dxa"/>
          </w:tcPr>
          <w:p w:rsidR="00264302" w:rsidRPr="007856CA" w:rsidRDefault="00264302" w:rsidP="00264302">
            <w:pPr>
              <w:spacing w:after="200" w:line="276" w:lineRule="auto"/>
              <w:jc w:val="center"/>
            </w:pPr>
          </w:p>
        </w:tc>
        <w:tc>
          <w:tcPr>
            <w:tcW w:w="1984" w:type="dxa"/>
          </w:tcPr>
          <w:p w:rsidR="00264302" w:rsidRPr="007856CA" w:rsidRDefault="00264302" w:rsidP="00264302">
            <w:pPr>
              <w:spacing w:after="200" w:line="276" w:lineRule="auto"/>
              <w:jc w:val="center"/>
            </w:pPr>
          </w:p>
        </w:tc>
      </w:tr>
      <w:tr w:rsidR="00264302" w:rsidRPr="007856CA" w:rsidTr="004E365E">
        <w:trPr>
          <w:trHeight w:hRule="exact" w:val="340"/>
        </w:trPr>
        <w:tc>
          <w:tcPr>
            <w:tcW w:w="846" w:type="dxa"/>
          </w:tcPr>
          <w:p w:rsidR="00264302" w:rsidRPr="001B2486" w:rsidRDefault="00264302" w:rsidP="00264302">
            <w:pPr>
              <w:numPr>
                <w:ilvl w:val="0"/>
                <w:numId w:val="41"/>
              </w:numPr>
              <w:spacing w:after="200" w:line="276" w:lineRule="auto"/>
              <w:jc w:val="center"/>
            </w:pPr>
          </w:p>
        </w:tc>
        <w:tc>
          <w:tcPr>
            <w:tcW w:w="3118" w:type="dxa"/>
          </w:tcPr>
          <w:p w:rsidR="00264302" w:rsidRPr="001B2486" w:rsidRDefault="00264302" w:rsidP="00264302">
            <w:pPr>
              <w:spacing w:after="200" w:line="276" w:lineRule="auto"/>
              <w:jc w:val="center"/>
            </w:pPr>
            <w:r w:rsidRPr="001B2486">
              <w:t>г. Благовещенск</w:t>
            </w:r>
          </w:p>
        </w:tc>
        <w:tc>
          <w:tcPr>
            <w:tcW w:w="1985" w:type="dxa"/>
          </w:tcPr>
          <w:p w:rsidR="00264302" w:rsidRPr="001B2486" w:rsidRDefault="00264302" w:rsidP="00264302">
            <w:pPr>
              <w:spacing w:after="200" w:line="276" w:lineRule="auto"/>
              <w:jc w:val="center"/>
            </w:pPr>
            <w:r w:rsidRPr="001B2486">
              <w:t>Не менее 1</w:t>
            </w:r>
          </w:p>
        </w:tc>
        <w:tc>
          <w:tcPr>
            <w:tcW w:w="1984" w:type="dxa"/>
          </w:tcPr>
          <w:p w:rsidR="00264302" w:rsidRPr="007856CA" w:rsidRDefault="00264302" w:rsidP="00264302">
            <w:pPr>
              <w:spacing w:after="200" w:line="276" w:lineRule="auto"/>
              <w:jc w:val="center"/>
            </w:pPr>
          </w:p>
        </w:tc>
        <w:tc>
          <w:tcPr>
            <w:tcW w:w="1984" w:type="dxa"/>
          </w:tcPr>
          <w:p w:rsidR="00264302" w:rsidRPr="007856CA" w:rsidRDefault="00264302" w:rsidP="00264302">
            <w:pPr>
              <w:spacing w:after="200" w:line="276" w:lineRule="auto"/>
              <w:jc w:val="center"/>
            </w:pPr>
          </w:p>
        </w:tc>
      </w:tr>
      <w:tr w:rsidR="00264302" w:rsidRPr="007856CA" w:rsidTr="004E365E">
        <w:trPr>
          <w:trHeight w:hRule="exact" w:val="340"/>
        </w:trPr>
        <w:tc>
          <w:tcPr>
            <w:tcW w:w="846" w:type="dxa"/>
          </w:tcPr>
          <w:p w:rsidR="00264302" w:rsidRPr="001B2486" w:rsidRDefault="00264302" w:rsidP="00264302">
            <w:pPr>
              <w:numPr>
                <w:ilvl w:val="0"/>
                <w:numId w:val="41"/>
              </w:numPr>
              <w:spacing w:after="200" w:line="276" w:lineRule="auto"/>
              <w:jc w:val="center"/>
            </w:pPr>
          </w:p>
        </w:tc>
        <w:tc>
          <w:tcPr>
            <w:tcW w:w="3118" w:type="dxa"/>
          </w:tcPr>
          <w:p w:rsidR="00264302" w:rsidRPr="001B2486" w:rsidRDefault="00264302" w:rsidP="00264302">
            <w:pPr>
              <w:spacing w:after="200" w:line="276" w:lineRule="auto"/>
              <w:jc w:val="center"/>
            </w:pPr>
            <w:r w:rsidRPr="001B2486">
              <w:t>с. Архангельское</w:t>
            </w:r>
          </w:p>
        </w:tc>
        <w:tc>
          <w:tcPr>
            <w:tcW w:w="1985" w:type="dxa"/>
          </w:tcPr>
          <w:p w:rsidR="00264302" w:rsidRPr="001B2486" w:rsidRDefault="00264302" w:rsidP="00264302">
            <w:pPr>
              <w:spacing w:after="200" w:line="276" w:lineRule="auto"/>
              <w:jc w:val="center"/>
            </w:pPr>
            <w:r w:rsidRPr="001B2486">
              <w:t>Не менее 1</w:t>
            </w:r>
          </w:p>
        </w:tc>
        <w:tc>
          <w:tcPr>
            <w:tcW w:w="1984" w:type="dxa"/>
          </w:tcPr>
          <w:p w:rsidR="00264302" w:rsidRPr="007856CA" w:rsidRDefault="00264302" w:rsidP="00264302">
            <w:pPr>
              <w:spacing w:after="200" w:line="276" w:lineRule="auto"/>
              <w:jc w:val="center"/>
            </w:pPr>
          </w:p>
        </w:tc>
        <w:tc>
          <w:tcPr>
            <w:tcW w:w="1984" w:type="dxa"/>
          </w:tcPr>
          <w:p w:rsidR="00264302" w:rsidRPr="007856CA" w:rsidRDefault="00264302" w:rsidP="00264302">
            <w:pPr>
              <w:spacing w:after="200" w:line="276" w:lineRule="auto"/>
              <w:jc w:val="center"/>
            </w:pPr>
          </w:p>
        </w:tc>
      </w:tr>
      <w:tr w:rsidR="00264302" w:rsidRPr="007856CA" w:rsidTr="004E365E">
        <w:trPr>
          <w:trHeight w:hRule="exact" w:val="340"/>
        </w:trPr>
        <w:tc>
          <w:tcPr>
            <w:tcW w:w="846" w:type="dxa"/>
          </w:tcPr>
          <w:p w:rsidR="00264302" w:rsidRPr="001B2486" w:rsidRDefault="00264302" w:rsidP="00264302">
            <w:pPr>
              <w:numPr>
                <w:ilvl w:val="0"/>
                <w:numId w:val="41"/>
              </w:numPr>
              <w:spacing w:after="200" w:line="276" w:lineRule="auto"/>
              <w:jc w:val="center"/>
            </w:pPr>
          </w:p>
        </w:tc>
        <w:tc>
          <w:tcPr>
            <w:tcW w:w="3118" w:type="dxa"/>
          </w:tcPr>
          <w:p w:rsidR="00264302" w:rsidRPr="001B2486" w:rsidRDefault="00264302" w:rsidP="00264302">
            <w:pPr>
              <w:spacing w:after="200" w:line="276" w:lineRule="auto"/>
              <w:jc w:val="center"/>
            </w:pPr>
            <w:r w:rsidRPr="001B2486">
              <w:t xml:space="preserve">п. </w:t>
            </w:r>
            <w:proofErr w:type="spellStart"/>
            <w:r w:rsidRPr="001B2486">
              <w:t>Иглино</w:t>
            </w:r>
            <w:proofErr w:type="spellEnd"/>
          </w:p>
        </w:tc>
        <w:tc>
          <w:tcPr>
            <w:tcW w:w="1985" w:type="dxa"/>
          </w:tcPr>
          <w:p w:rsidR="00264302" w:rsidRPr="001B2486" w:rsidRDefault="00264302" w:rsidP="00264302">
            <w:pPr>
              <w:spacing w:after="200" w:line="276" w:lineRule="auto"/>
              <w:jc w:val="center"/>
            </w:pPr>
            <w:r w:rsidRPr="001B2486">
              <w:t>Не менее 1</w:t>
            </w:r>
          </w:p>
        </w:tc>
        <w:tc>
          <w:tcPr>
            <w:tcW w:w="1984" w:type="dxa"/>
          </w:tcPr>
          <w:p w:rsidR="00264302" w:rsidRPr="007856CA" w:rsidRDefault="00264302" w:rsidP="00264302">
            <w:pPr>
              <w:spacing w:after="200" w:line="276" w:lineRule="auto"/>
              <w:jc w:val="center"/>
            </w:pPr>
          </w:p>
        </w:tc>
        <w:tc>
          <w:tcPr>
            <w:tcW w:w="1984" w:type="dxa"/>
          </w:tcPr>
          <w:p w:rsidR="00264302" w:rsidRPr="007856CA" w:rsidRDefault="00264302" w:rsidP="00264302">
            <w:pPr>
              <w:spacing w:after="200" w:line="276" w:lineRule="auto"/>
              <w:jc w:val="center"/>
            </w:pPr>
          </w:p>
        </w:tc>
      </w:tr>
      <w:tr w:rsidR="00264302" w:rsidRPr="007856CA" w:rsidTr="004E365E">
        <w:trPr>
          <w:trHeight w:hRule="exact" w:val="340"/>
        </w:trPr>
        <w:tc>
          <w:tcPr>
            <w:tcW w:w="846" w:type="dxa"/>
          </w:tcPr>
          <w:p w:rsidR="00264302" w:rsidRPr="001B2486" w:rsidRDefault="00264302" w:rsidP="00264302">
            <w:pPr>
              <w:numPr>
                <w:ilvl w:val="0"/>
                <w:numId w:val="41"/>
              </w:numPr>
              <w:spacing w:after="200" w:line="276" w:lineRule="auto"/>
              <w:jc w:val="center"/>
            </w:pPr>
          </w:p>
        </w:tc>
        <w:tc>
          <w:tcPr>
            <w:tcW w:w="3118" w:type="dxa"/>
          </w:tcPr>
          <w:p w:rsidR="00264302" w:rsidRPr="001B2486" w:rsidRDefault="00264302" w:rsidP="00264302">
            <w:pPr>
              <w:spacing w:after="200" w:line="276" w:lineRule="auto"/>
              <w:jc w:val="center"/>
            </w:pPr>
            <w:r w:rsidRPr="001B2486">
              <w:t>с. Кармаскалы</w:t>
            </w:r>
          </w:p>
        </w:tc>
        <w:tc>
          <w:tcPr>
            <w:tcW w:w="1985" w:type="dxa"/>
          </w:tcPr>
          <w:p w:rsidR="00264302" w:rsidRPr="001B2486" w:rsidRDefault="00264302" w:rsidP="00264302">
            <w:pPr>
              <w:spacing w:after="200" w:line="276" w:lineRule="auto"/>
              <w:jc w:val="center"/>
            </w:pPr>
            <w:r w:rsidRPr="001B2486">
              <w:t>Не менее 1</w:t>
            </w:r>
          </w:p>
        </w:tc>
        <w:tc>
          <w:tcPr>
            <w:tcW w:w="1984" w:type="dxa"/>
          </w:tcPr>
          <w:p w:rsidR="00264302" w:rsidRPr="007856CA" w:rsidRDefault="00264302" w:rsidP="00264302">
            <w:pPr>
              <w:spacing w:after="200" w:line="276" w:lineRule="auto"/>
              <w:jc w:val="center"/>
            </w:pPr>
          </w:p>
        </w:tc>
        <w:tc>
          <w:tcPr>
            <w:tcW w:w="1984" w:type="dxa"/>
          </w:tcPr>
          <w:p w:rsidR="00264302" w:rsidRPr="007856CA" w:rsidRDefault="00264302" w:rsidP="00264302">
            <w:pPr>
              <w:spacing w:after="200" w:line="276" w:lineRule="auto"/>
              <w:jc w:val="center"/>
            </w:pPr>
          </w:p>
        </w:tc>
      </w:tr>
      <w:tr w:rsidR="00264302" w:rsidRPr="007856CA" w:rsidTr="004E365E">
        <w:trPr>
          <w:trHeight w:hRule="exact" w:val="340"/>
        </w:trPr>
        <w:tc>
          <w:tcPr>
            <w:tcW w:w="846" w:type="dxa"/>
          </w:tcPr>
          <w:p w:rsidR="00264302" w:rsidRPr="001B2486" w:rsidRDefault="00264302" w:rsidP="00264302">
            <w:pPr>
              <w:numPr>
                <w:ilvl w:val="0"/>
                <w:numId w:val="41"/>
              </w:numPr>
              <w:spacing w:after="200" w:line="276" w:lineRule="auto"/>
              <w:jc w:val="center"/>
            </w:pPr>
          </w:p>
        </w:tc>
        <w:tc>
          <w:tcPr>
            <w:tcW w:w="3118" w:type="dxa"/>
          </w:tcPr>
          <w:p w:rsidR="00264302" w:rsidRPr="001B2486" w:rsidRDefault="00264302" w:rsidP="00264302">
            <w:pPr>
              <w:spacing w:after="200" w:line="276" w:lineRule="auto"/>
              <w:jc w:val="center"/>
            </w:pPr>
            <w:r w:rsidRPr="001B2486">
              <w:t>с. Кушнаренково</w:t>
            </w:r>
          </w:p>
        </w:tc>
        <w:tc>
          <w:tcPr>
            <w:tcW w:w="1985" w:type="dxa"/>
          </w:tcPr>
          <w:p w:rsidR="00264302" w:rsidRPr="001B2486" w:rsidRDefault="00264302" w:rsidP="00264302">
            <w:pPr>
              <w:spacing w:after="200" w:line="276" w:lineRule="auto"/>
              <w:jc w:val="center"/>
            </w:pPr>
            <w:r w:rsidRPr="001B2486">
              <w:t>Не менее 1</w:t>
            </w:r>
          </w:p>
        </w:tc>
        <w:tc>
          <w:tcPr>
            <w:tcW w:w="1984" w:type="dxa"/>
          </w:tcPr>
          <w:p w:rsidR="00264302" w:rsidRPr="007856CA" w:rsidRDefault="00264302" w:rsidP="00264302">
            <w:pPr>
              <w:spacing w:after="200" w:line="276" w:lineRule="auto"/>
              <w:jc w:val="center"/>
            </w:pPr>
          </w:p>
        </w:tc>
        <w:tc>
          <w:tcPr>
            <w:tcW w:w="1984" w:type="dxa"/>
          </w:tcPr>
          <w:p w:rsidR="00264302" w:rsidRPr="007856CA" w:rsidRDefault="00264302" w:rsidP="00264302">
            <w:pPr>
              <w:spacing w:after="200" w:line="276" w:lineRule="auto"/>
              <w:jc w:val="center"/>
            </w:pPr>
          </w:p>
        </w:tc>
      </w:tr>
      <w:tr w:rsidR="00264302" w:rsidRPr="007856CA" w:rsidTr="004E365E">
        <w:trPr>
          <w:trHeight w:hRule="exact" w:val="340"/>
        </w:trPr>
        <w:tc>
          <w:tcPr>
            <w:tcW w:w="846" w:type="dxa"/>
          </w:tcPr>
          <w:p w:rsidR="00264302" w:rsidRPr="001B2486" w:rsidRDefault="00264302" w:rsidP="00264302">
            <w:pPr>
              <w:numPr>
                <w:ilvl w:val="0"/>
                <w:numId w:val="41"/>
              </w:numPr>
              <w:spacing w:after="200" w:line="276" w:lineRule="auto"/>
              <w:jc w:val="center"/>
            </w:pPr>
          </w:p>
        </w:tc>
        <w:tc>
          <w:tcPr>
            <w:tcW w:w="3118" w:type="dxa"/>
          </w:tcPr>
          <w:p w:rsidR="00264302" w:rsidRPr="001B2486" w:rsidRDefault="00264302" w:rsidP="00264302">
            <w:pPr>
              <w:spacing w:after="200" w:line="276" w:lineRule="auto"/>
              <w:jc w:val="center"/>
            </w:pPr>
            <w:r w:rsidRPr="001B2486">
              <w:t>с. Красная Горка</w:t>
            </w:r>
          </w:p>
        </w:tc>
        <w:tc>
          <w:tcPr>
            <w:tcW w:w="1985" w:type="dxa"/>
          </w:tcPr>
          <w:p w:rsidR="00264302" w:rsidRPr="001B2486" w:rsidRDefault="00264302" w:rsidP="00264302">
            <w:pPr>
              <w:spacing w:after="200" w:line="276" w:lineRule="auto"/>
              <w:jc w:val="center"/>
            </w:pPr>
            <w:r w:rsidRPr="001B2486">
              <w:t>Не менее 1</w:t>
            </w:r>
          </w:p>
        </w:tc>
        <w:tc>
          <w:tcPr>
            <w:tcW w:w="1984" w:type="dxa"/>
          </w:tcPr>
          <w:p w:rsidR="00264302" w:rsidRPr="007856CA" w:rsidRDefault="00264302" w:rsidP="00264302">
            <w:pPr>
              <w:spacing w:after="200" w:line="276" w:lineRule="auto"/>
              <w:jc w:val="center"/>
            </w:pPr>
          </w:p>
        </w:tc>
        <w:tc>
          <w:tcPr>
            <w:tcW w:w="1984" w:type="dxa"/>
          </w:tcPr>
          <w:p w:rsidR="00264302" w:rsidRPr="007856CA" w:rsidRDefault="00264302" w:rsidP="00264302">
            <w:pPr>
              <w:spacing w:after="200" w:line="276" w:lineRule="auto"/>
              <w:jc w:val="center"/>
            </w:pPr>
          </w:p>
        </w:tc>
      </w:tr>
      <w:tr w:rsidR="00264302" w:rsidRPr="007856CA" w:rsidTr="004E365E">
        <w:trPr>
          <w:trHeight w:hRule="exact" w:val="340"/>
        </w:trPr>
        <w:tc>
          <w:tcPr>
            <w:tcW w:w="846" w:type="dxa"/>
          </w:tcPr>
          <w:p w:rsidR="00264302" w:rsidRPr="001B2486" w:rsidRDefault="00264302" w:rsidP="00264302">
            <w:pPr>
              <w:numPr>
                <w:ilvl w:val="0"/>
                <w:numId w:val="41"/>
              </w:numPr>
              <w:spacing w:after="200" w:line="276" w:lineRule="auto"/>
              <w:jc w:val="center"/>
            </w:pPr>
          </w:p>
        </w:tc>
        <w:tc>
          <w:tcPr>
            <w:tcW w:w="3118" w:type="dxa"/>
          </w:tcPr>
          <w:p w:rsidR="00264302" w:rsidRPr="001B2486" w:rsidRDefault="00264302" w:rsidP="00264302">
            <w:pPr>
              <w:spacing w:after="200" w:line="276" w:lineRule="auto"/>
              <w:jc w:val="center"/>
            </w:pPr>
            <w:r w:rsidRPr="001B2486">
              <w:t>п. Чишмы</w:t>
            </w:r>
          </w:p>
        </w:tc>
        <w:tc>
          <w:tcPr>
            <w:tcW w:w="1985" w:type="dxa"/>
          </w:tcPr>
          <w:p w:rsidR="00264302" w:rsidRPr="001B2486" w:rsidRDefault="00264302" w:rsidP="00264302">
            <w:pPr>
              <w:spacing w:after="200" w:line="276" w:lineRule="auto"/>
              <w:jc w:val="center"/>
            </w:pPr>
            <w:r w:rsidRPr="001B2486">
              <w:t>Не менее 1</w:t>
            </w:r>
          </w:p>
        </w:tc>
        <w:tc>
          <w:tcPr>
            <w:tcW w:w="1984" w:type="dxa"/>
          </w:tcPr>
          <w:p w:rsidR="00264302" w:rsidRPr="007856CA" w:rsidRDefault="00264302" w:rsidP="00264302">
            <w:pPr>
              <w:spacing w:after="200" w:line="276" w:lineRule="auto"/>
              <w:jc w:val="center"/>
            </w:pPr>
          </w:p>
        </w:tc>
        <w:tc>
          <w:tcPr>
            <w:tcW w:w="1984" w:type="dxa"/>
          </w:tcPr>
          <w:p w:rsidR="00264302" w:rsidRPr="007856CA" w:rsidRDefault="00264302" w:rsidP="00264302">
            <w:pPr>
              <w:spacing w:after="200" w:line="276" w:lineRule="auto"/>
              <w:jc w:val="center"/>
            </w:pPr>
          </w:p>
        </w:tc>
      </w:tr>
      <w:tr w:rsidR="00264302" w:rsidRPr="007856CA" w:rsidTr="004E365E">
        <w:trPr>
          <w:trHeight w:hRule="exact" w:val="340"/>
        </w:trPr>
        <w:tc>
          <w:tcPr>
            <w:tcW w:w="846" w:type="dxa"/>
          </w:tcPr>
          <w:p w:rsidR="00264302" w:rsidRPr="001B2486" w:rsidRDefault="00264302" w:rsidP="00264302">
            <w:pPr>
              <w:numPr>
                <w:ilvl w:val="0"/>
                <w:numId w:val="41"/>
              </w:numPr>
              <w:spacing w:after="200" w:line="276" w:lineRule="auto"/>
              <w:jc w:val="center"/>
            </w:pPr>
          </w:p>
        </w:tc>
        <w:tc>
          <w:tcPr>
            <w:tcW w:w="3118" w:type="dxa"/>
          </w:tcPr>
          <w:p w:rsidR="00264302" w:rsidRPr="001B2486" w:rsidRDefault="00264302" w:rsidP="00264302">
            <w:pPr>
              <w:spacing w:after="200" w:line="276" w:lineRule="auto"/>
              <w:jc w:val="center"/>
            </w:pPr>
            <w:r w:rsidRPr="001B2486">
              <w:t>г. Стерлитамак</w:t>
            </w:r>
          </w:p>
        </w:tc>
        <w:tc>
          <w:tcPr>
            <w:tcW w:w="1985" w:type="dxa"/>
          </w:tcPr>
          <w:p w:rsidR="00264302" w:rsidRPr="001B2486" w:rsidRDefault="00264302" w:rsidP="00264302">
            <w:pPr>
              <w:spacing w:after="200" w:line="276" w:lineRule="auto"/>
              <w:jc w:val="center"/>
            </w:pPr>
            <w:r w:rsidRPr="001B2486">
              <w:t>Не менее 3</w:t>
            </w:r>
          </w:p>
        </w:tc>
        <w:tc>
          <w:tcPr>
            <w:tcW w:w="1984" w:type="dxa"/>
          </w:tcPr>
          <w:p w:rsidR="00264302" w:rsidRPr="007856CA" w:rsidRDefault="00264302" w:rsidP="00264302">
            <w:pPr>
              <w:spacing w:after="200" w:line="276" w:lineRule="auto"/>
              <w:jc w:val="center"/>
            </w:pPr>
          </w:p>
        </w:tc>
        <w:tc>
          <w:tcPr>
            <w:tcW w:w="1984" w:type="dxa"/>
          </w:tcPr>
          <w:p w:rsidR="00264302" w:rsidRPr="007856CA" w:rsidRDefault="00264302" w:rsidP="00264302">
            <w:pPr>
              <w:spacing w:after="200" w:line="276" w:lineRule="auto"/>
              <w:jc w:val="center"/>
            </w:pPr>
          </w:p>
        </w:tc>
      </w:tr>
      <w:tr w:rsidR="00264302" w:rsidRPr="007856CA" w:rsidTr="004E365E">
        <w:trPr>
          <w:trHeight w:hRule="exact" w:val="340"/>
        </w:trPr>
        <w:tc>
          <w:tcPr>
            <w:tcW w:w="846" w:type="dxa"/>
          </w:tcPr>
          <w:p w:rsidR="00264302" w:rsidRPr="001B2486" w:rsidRDefault="00264302" w:rsidP="00264302">
            <w:pPr>
              <w:numPr>
                <w:ilvl w:val="0"/>
                <w:numId w:val="41"/>
              </w:numPr>
              <w:spacing w:after="200" w:line="276" w:lineRule="auto"/>
              <w:jc w:val="center"/>
            </w:pPr>
          </w:p>
        </w:tc>
        <w:tc>
          <w:tcPr>
            <w:tcW w:w="3118" w:type="dxa"/>
          </w:tcPr>
          <w:p w:rsidR="00264302" w:rsidRPr="001B2486" w:rsidRDefault="00264302" w:rsidP="00264302">
            <w:pPr>
              <w:spacing w:after="200" w:line="276" w:lineRule="auto"/>
              <w:jc w:val="center"/>
            </w:pPr>
            <w:r w:rsidRPr="001B2486">
              <w:t>г. Ишимбай</w:t>
            </w:r>
          </w:p>
        </w:tc>
        <w:tc>
          <w:tcPr>
            <w:tcW w:w="1985" w:type="dxa"/>
          </w:tcPr>
          <w:p w:rsidR="00264302" w:rsidRPr="001B2486" w:rsidRDefault="00264302" w:rsidP="00264302">
            <w:pPr>
              <w:spacing w:after="200" w:line="276" w:lineRule="auto"/>
              <w:jc w:val="center"/>
            </w:pPr>
            <w:r w:rsidRPr="001B2486">
              <w:t>Не менее 2</w:t>
            </w:r>
          </w:p>
        </w:tc>
        <w:tc>
          <w:tcPr>
            <w:tcW w:w="1984" w:type="dxa"/>
          </w:tcPr>
          <w:p w:rsidR="00264302" w:rsidRPr="007856CA" w:rsidRDefault="00264302" w:rsidP="00264302">
            <w:pPr>
              <w:spacing w:after="200" w:line="276" w:lineRule="auto"/>
              <w:jc w:val="center"/>
            </w:pPr>
          </w:p>
        </w:tc>
        <w:tc>
          <w:tcPr>
            <w:tcW w:w="1984" w:type="dxa"/>
          </w:tcPr>
          <w:p w:rsidR="00264302" w:rsidRPr="007856CA" w:rsidRDefault="00264302" w:rsidP="00264302">
            <w:pPr>
              <w:spacing w:after="200" w:line="276" w:lineRule="auto"/>
              <w:jc w:val="center"/>
            </w:pPr>
          </w:p>
        </w:tc>
      </w:tr>
      <w:tr w:rsidR="00264302" w:rsidRPr="007856CA" w:rsidTr="004E365E">
        <w:trPr>
          <w:trHeight w:hRule="exact" w:val="340"/>
        </w:trPr>
        <w:tc>
          <w:tcPr>
            <w:tcW w:w="846" w:type="dxa"/>
          </w:tcPr>
          <w:p w:rsidR="00264302" w:rsidRPr="001B2486" w:rsidRDefault="00264302" w:rsidP="00264302">
            <w:pPr>
              <w:numPr>
                <w:ilvl w:val="0"/>
                <w:numId w:val="41"/>
              </w:numPr>
              <w:spacing w:after="200" w:line="276" w:lineRule="auto"/>
              <w:jc w:val="center"/>
            </w:pPr>
          </w:p>
        </w:tc>
        <w:tc>
          <w:tcPr>
            <w:tcW w:w="3118" w:type="dxa"/>
          </w:tcPr>
          <w:p w:rsidR="00264302" w:rsidRPr="001B2486" w:rsidRDefault="00264302" w:rsidP="00264302">
            <w:pPr>
              <w:spacing w:after="200" w:line="276" w:lineRule="auto"/>
              <w:jc w:val="center"/>
            </w:pPr>
            <w:r w:rsidRPr="001B2486">
              <w:t xml:space="preserve">с. </w:t>
            </w:r>
            <w:proofErr w:type="spellStart"/>
            <w:r w:rsidRPr="001B2486">
              <w:t>Красноусольск</w:t>
            </w:r>
            <w:proofErr w:type="spellEnd"/>
          </w:p>
        </w:tc>
        <w:tc>
          <w:tcPr>
            <w:tcW w:w="1985" w:type="dxa"/>
          </w:tcPr>
          <w:p w:rsidR="00264302" w:rsidRPr="001B2486" w:rsidRDefault="00264302" w:rsidP="00264302">
            <w:pPr>
              <w:spacing w:after="200" w:line="276" w:lineRule="auto"/>
              <w:jc w:val="center"/>
            </w:pPr>
            <w:r w:rsidRPr="001B2486">
              <w:t>Не менее 1</w:t>
            </w:r>
          </w:p>
        </w:tc>
        <w:tc>
          <w:tcPr>
            <w:tcW w:w="1984" w:type="dxa"/>
          </w:tcPr>
          <w:p w:rsidR="00264302" w:rsidRPr="007856CA" w:rsidRDefault="00264302" w:rsidP="00264302">
            <w:pPr>
              <w:spacing w:after="200" w:line="276" w:lineRule="auto"/>
              <w:jc w:val="center"/>
            </w:pPr>
          </w:p>
        </w:tc>
        <w:tc>
          <w:tcPr>
            <w:tcW w:w="1984" w:type="dxa"/>
          </w:tcPr>
          <w:p w:rsidR="00264302" w:rsidRPr="007856CA" w:rsidRDefault="00264302" w:rsidP="00264302">
            <w:pPr>
              <w:spacing w:after="200" w:line="276" w:lineRule="auto"/>
              <w:jc w:val="center"/>
            </w:pPr>
          </w:p>
        </w:tc>
      </w:tr>
      <w:tr w:rsidR="00264302" w:rsidRPr="007856CA" w:rsidTr="004E365E">
        <w:trPr>
          <w:trHeight w:hRule="exact" w:val="340"/>
        </w:trPr>
        <w:tc>
          <w:tcPr>
            <w:tcW w:w="846" w:type="dxa"/>
          </w:tcPr>
          <w:p w:rsidR="00264302" w:rsidRPr="001B2486" w:rsidRDefault="00264302" w:rsidP="00264302">
            <w:pPr>
              <w:numPr>
                <w:ilvl w:val="0"/>
                <w:numId w:val="41"/>
              </w:numPr>
              <w:spacing w:after="200" w:line="276" w:lineRule="auto"/>
              <w:jc w:val="center"/>
            </w:pPr>
          </w:p>
        </w:tc>
        <w:tc>
          <w:tcPr>
            <w:tcW w:w="3118" w:type="dxa"/>
          </w:tcPr>
          <w:p w:rsidR="00264302" w:rsidRPr="001B2486" w:rsidRDefault="00264302" w:rsidP="00264302">
            <w:pPr>
              <w:spacing w:after="200" w:line="276" w:lineRule="auto"/>
              <w:jc w:val="center"/>
            </w:pPr>
            <w:r w:rsidRPr="001B2486">
              <w:t>г. Салават</w:t>
            </w:r>
          </w:p>
        </w:tc>
        <w:tc>
          <w:tcPr>
            <w:tcW w:w="1985" w:type="dxa"/>
          </w:tcPr>
          <w:p w:rsidR="00264302" w:rsidRPr="001B2486" w:rsidRDefault="00264302" w:rsidP="00264302">
            <w:pPr>
              <w:spacing w:after="200" w:line="276" w:lineRule="auto"/>
              <w:jc w:val="center"/>
            </w:pPr>
            <w:r w:rsidRPr="001B2486">
              <w:t>Не менее 2</w:t>
            </w:r>
          </w:p>
        </w:tc>
        <w:tc>
          <w:tcPr>
            <w:tcW w:w="1984" w:type="dxa"/>
          </w:tcPr>
          <w:p w:rsidR="00264302" w:rsidRPr="007856CA" w:rsidRDefault="00264302" w:rsidP="00264302">
            <w:pPr>
              <w:spacing w:after="200" w:line="276" w:lineRule="auto"/>
              <w:jc w:val="center"/>
            </w:pPr>
          </w:p>
        </w:tc>
        <w:tc>
          <w:tcPr>
            <w:tcW w:w="1984" w:type="dxa"/>
          </w:tcPr>
          <w:p w:rsidR="00264302" w:rsidRPr="007856CA" w:rsidRDefault="00264302" w:rsidP="00264302">
            <w:pPr>
              <w:spacing w:after="200" w:line="276" w:lineRule="auto"/>
              <w:jc w:val="center"/>
            </w:pPr>
          </w:p>
        </w:tc>
      </w:tr>
      <w:tr w:rsidR="00264302" w:rsidRPr="007856CA" w:rsidTr="004E365E">
        <w:trPr>
          <w:trHeight w:hRule="exact" w:val="340"/>
        </w:trPr>
        <w:tc>
          <w:tcPr>
            <w:tcW w:w="846" w:type="dxa"/>
          </w:tcPr>
          <w:p w:rsidR="00264302" w:rsidRPr="001B2486" w:rsidRDefault="00264302" w:rsidP="00264302">
            <w:pPr>
              <w:numPr>
                <w:ilvl w:val="0"/>
                <w:numId w:val="41"/>
              </w:numPr>
              <w:spacing w:after="200" w:line="276" w:lineRule="auto"/>
              <w:jc w:val="center"/>
            </w:pPr>
          </w:p>
        </w:tc>
        <w:tc>
          <w:tcPr>
            <w:tcW w:w="3118" w:type="dxa"/>
          </w:tcPr>
          <w:p w:rsidR="00264302" w:rsidRPr="001B2486" w:rsidRDefault="00264302" w:rsidP="00264302">
            <w:pPr>
              <w:spacing w:after="200" w:line="276" w:lineRule="auto"/>
              <w:jc w:val="center"/>
            </w:pPr>
            <w:r w:rsidRPr="001B2486">
              <w:t>с. Стерлибашево</w:t>
            </w:r>
          </w:p>
        </w:tc>
        <w:tc>
          <w:tcPr>
            <w:tcW w:w="1985" w:type="dxa"/>
          </w:tcPr>
          <w:p w:rsidR="00264302" w:rsidRPr="001B2486" w:rsidRDefault="00264302" w:rsidP="00264302">
            <w:pPr>
              <w:spacing w:after="200" w:line="276" w:lineRule="auto"/>
              <w:jc w:val="center"/>
            </w:pPr>
            <w:r w:rsidRPr="001B2486">
              <w:t>Не менее 1</w:t>
            </w:r>
          </w:p>
        </w:tc>
        <w:tc>
          <w:tcPr>
            <w:tcW w:w="1984" w:type="dxa"/>
          </w:tcPr>
          <w:p w:rsidR="00264302" w:rsidRPr="007856CA" w:rsidRDefault="00264302" w:rsidP="00264302">
            <w:pPr>
              <w:spacing w:after="200" w:line="276" w:lineRule="auto"/>
              <w:jc w:val="center"/>
            </w:pPr>
          </w:p>
        </w:tc>
        <w:tc>
          <w:tcPr>
            <w:tcW w:w="1984" w:type="dxa"/>
          </w:tcPr>
          <w:p w:rsidR="00264302" w:rsidRPr="007856CA" w:rsidRDefault="00264302" w:rsidP="00264302">
            <w:pPr>
              <w:spacing w:after="200" w:line="276" w:lineRule="auto"/>
              <w:jc w:val="center"/>
            </w:pPr>
          </w:p>
        </w:tc>
      </w:tr>
      <w:tr w:rsidR="00264302" w:rsidRPr="007856CA" w:rsidTr="004E365E">
        <w:trPr>
          <w:trHeight w:hRule="exact" w:val="340"/>
        </w:trPr>
        <w:tc>
          <w:tcPr>
            <w:tcW w:w="846" w:type="dxa"/>
          </w:tcPr>
          <w:p w:rsidR="00264302" w:rsidRPr="001B2486" w:rsidRDefault="00264302" w:rsidP="00264302">
            <w:pPr>
              <w:numPr>
                <w:ilvl w:val="0"/>
                <w:numId w:val="41"/>
              </w:numPr>
              <w:spacing w:after="200" w:line="276" w:lineRule="auto"/>
              <w:jc w:val="center"/>
            </w:pPr>
          </w:p>
        </w:tc>
        <w:tc>
          <w:tcPr>
            <w:tcW w:w="3118" w:type="dxa"/>
          </w:tcPr>
          <w:p w:rsidR="00264302" w:rsidRPr="001B2486" w:rsidRDefault="00264302" w:rsidP="00264302">
            <w:pPr>
              <w:spacing w:after="200" w:line="276" w:lineRule="auto"/>
              <w:jc w:val="center"/>
            </w:pPr>
            <w:r w:rsidRPr="001B2486">
              <w:t xml:space="preserve">с. </w:t>
            </w:r>
            <w:proofErr w:type="spellStart"/>
            <w:r w:rsidRPr="001B2486">
              <w:t>Толбазы</w:t>
            </w:r>
            <w:proofErr w:type="spellEnd"/>
          </w:p>
        </w:tc>
        <w:tc>
          <w:tcPr>
            <w:tcW w:w="1985" w:type="dxa"/>
          </w:tcPr>
          <w:p w:rsidR="00264302" w:rsidRPr="001B2486" w:rsidRDefault="00264302" w:rsidP="00264302">
            <w:pPr>
              <w:spacing w:after="200" w:line="276" w:lineRule="auto"/>
              <w:jc w:val="center"/>
            </w:pPr>
            <w:r w:rsidRPr="001B2486">
              <w:t>Не менее 1</w:t>
            </w:r>
          </w:p>
        </w:tc>
        <w:tc>
          <w:tcPr>
            <w:tcW w:w="1984" w:type="dxa"/>
          </w:tcPr>
          <w:p w:rsidR="00264302" w:rsidRPr="007856CA" w:rsidRDefault="00264302" w:rsidP="00264302">
            <w:pPr>
              <w:spacing w:after="200" w:line="276" w:lineRule="auto"/>
              <w:jc w:val="center"/>
            </w:pPr>
          </w:p>
        </w:tc>
        <w:tc>
          <w:tcPr>
            <w:tcW w:w="1984" w:type="dxa"/>
          </w:tcPr>
          <w:p w:rsidR="00264302" w:rsidRPr="007856CA" w:rsidRDefault="00264302" w:rsidP="00264302">
            <w:pPr>
              <w:spacing w:after="200" w:line="276" w:lineRule="auto"/>
              <w:jc w:val="center"/>
            </w:pPr>
          </w:p>
        </w:tc>
      </w:tr>
      <w:tr w:rsidR="00264302" w:rsidRPr="007856CA" w:rsidTr="004E365E">
        <w:trPr>
          <w:trHeight w:hRule="exact" w:val="340"/>
        </w:trPr>
        <w:tc>
          <w:tcPr>
            <w:tcW w:w="846" w:type="dxa"/>
          </w:tcPr>
          <w:p w:rsidR="00264302" w:rsidRPr="001B2486" w:rsidRDefault="00264302" w:rsidP="00264302">
            <w:pPr>
              <w:numPr>
                <w:ilvl w:val="0"/>
                <w:numId w:val="41"/>
              </w:numPr>
              <w:spacing w:after="200" w:line="276" w:lineRule="auto"/>
              <w:jc w:val="center"/>
            </w:pPr>
          </w:p>
        </w:tc>
        <w:tc>
          <w:tcPr>
            <w:tcW w:w="3118" w:type="dxa"/>
          </w:tcPr>
          <w:p w:rsidR="00264302" w:rsidRPr="001B2486" w:rsidRDefault="00264302" w:rsidP="00264302">
            <w:pPr>
              <w:spacing w:after="200" w:line="276" w:lineRule="auto"/>
              <w:jc w:val="center"/>
            </w:pPr>
            <w:r w:rsidRPr="001B2486">
              <w:t>с. Федоровка</w:t>
            </w:r>
          </w:p>
        </w:tc>
        <w:tc>
          <w:tcPr>
            <w:tcW w:w="1985" w:type="dxa"/>
          </w:tcPr>
          <w:p w:rsidR="00264302" w:rsidRPr="001B2486" w:rsidRDefault="00264302" w:rsidP="00264302">
            <w:pPr>
              <w:spacing w:after="200" w:line="276" w:lineRule="auto"/>
              <w:jc w:val="center"/>
            </w:pPr>
            <w:r w:rsidRPr="001B2486">
              <w:t>Не менее 1</w:t>
            </w:r>
          </w:p>
        </w:tc>
        <w:tc>
          <w:tcPr>
            <w:tcW w:w="1984" w:type="dxa"/>
          </w:tcPr>
          <w:p w:rsidR="00264302" w:rsidRPr="007856CA" w:rsidRDefault="00264302" w:rsidP="00264302">
            <w:pPr>
              <w:spacing w:after="200" w:line="276" w:lineRule="auto"/>
              <w:jc w:val="center"/>
            </w:pPr>
          </w:p>
        </w:tc>
        <w:tc>
          <w:tcPr>
            <w:tcW w:w="1984" w:type="dxa"/>
          </w:tcPr>
          <w:p w:rsidR="00264302" w:rsidRPr="007856CA" w:rsidRDefault="00264302" w:rsidP="00264302">
            <w:pPr>
              <w:spacing w:after="200" w:line="276" w:lineRule="auto"/>
              <w:jc w:val="center"/>
            </w:pPr>
          </w:p>
        </w:tc>
      </w:tr>
      <w:tr w:rsidR="00264302" w:rsidRPr="007856CA" w:rsidTr="004E365E">
        <w:trPr>
          <w:trHeight w:hRule="exact" w:val="340"/>
        </w:trPr>
        <w:tc>
          <w:tcPr>
            <w:tcW w:w="846" w:type="dxa"/>
          </w:tcPr>
          <w:p w:rsidR="00264302" w:rsidRPr="001B2486" w:rsidRDefault="00264302" w:rsidP="00264302">
            <w:pPr>
              <w:numPr>
                <w:ilvl w:val="0"/>
                <w:numId w:val="41"/>
              </w:numPr>
              <w:spacing w:after="200" w:line="276" w:lineRule="auto"/>
              <w:jc w:val="center"/>
            </w:pPr>
          </w:p>
        </w:tc>
        <w:tc>
          <w:tcPr>
            <w:tcW w:w="3118" w:type="dxa"/>
          </w:tcPr>
          <w:p w:rsidR="00264302" w:rsidRPr="001B2486" w:rsidRDefault="00264302" w:rsidP="00264302">
            <w:pPr>
              <w:spacing w:after="200" w:line="276" w:lineRule="auto"/>
              <w:jc w:val="center"/>
            </w:pPr>
            <w:r w:rsidRPr="001B2486">
              <w:t>г. Туймазы</w:t>
            </w:r>
          </w:p>
        </w:tc>
        <w:tc>
          <w:tcPr>
            <w:tcW w:w="1985" w:type="dxa"/>
          </w:tcPr>
          <w:p w:rsidR="00264302" w:rsidRPr="001B2486" w:rsidRDefault="00264302" w:rsidP="00264302">
            <w:pPr>
              <w:spacing w:after="200" w:line="276" w:lineRule="auto"/>
              <w:jc w:val="center"/>
            </w:pPr>
            <w:bookmarkStart w:id="87" w:name="OLE_LINK5"/>
            <w:bookmarkStart w:id="88" w:name="OLE_LINK6"/>
            <w:bookmarkStart w:id="89" w:name="OLE_LINK7"/>
            <w:bookmarkStart w:id="90" w:name="OLE_LINK8"/>
            <w:bookmarkStart w:id="91" w:name="OLE_LINK9"/>
            <w:bookmarkStart w:id="92" w:name="OLE_LINK10"/>
            <w:bookmarkStart w:id="93" w:name="OLE_LINK11"/>
            <w:bookmarkStart w:id="94" w:name="OLE_LINK12"/>
            <w:bookmarkStart w:id="95" w:name="OLE_LINK13"/>
            <w:bookmarkStart w:id="96" w:name="OLE_LINK14"/>
            <w:bookmarkStart w:id="97" w:name="OLE_LINK15"/>
            <w:bookmarkStart w:id="98" w:name="OLE_LINK16"/>
            <w:bookmarkStart w:id="99" w:name="OLE_LINK17"/>
            <w:bookmarkStart w:id="100" w:name="OLE_LINK18"/>
            <w:bookmarkStart w:id="101" w:name="OLE_LINK19"/>
            <w:bookmarkStart w:id="102" w:name="OLE_LINK20"/>
            <w:bookmarkStart w:id="103" w:name="OLE_LINK21"/>
            <w:bookmarkStart w:id="104" w:name="OLE_LINK22"/>
            <w:bookmarkStart w:id="105" w:name="OLE_LINK23"/>
            <w:bookmarkStart w:id="106" w:name="OLE_LINK24"/>
            <w:bookmarkStart w:id="107" w:name="OLE_LINK25"/>
            <w:bookmarkStart w:id="108" w:name="OLE_LINK26"/>
            <w:bookmarkStart w:id="109" w:name="OLE_LINK27"/>
            <w:bookmarkStart w:id="110" w:name="OLE_LINK28"/>
            <w:bookmarkStart w:id="111" w:name="OLE_LINK29"/>
            <w:bookmarkStart w:id="112" w:name="OLE_LINK30"/>
            <w:bookmarkStart w:id="113" w:name="OLE_LINK31"/>
            <w:bookmarkStart w:id="114" w:name="OLE_LINK32"/>
            <w:bookmarkStart w:id="115" w:name="OLE_LINK33"/>
            <w:r w:rsidRPr="001B2486">
              <w:t xml:space="preserve">Не менее </w:t>
            </w:r>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r w:rsidRPr="001B2486">
              <w:t>2</w:t>
            </w:r>
          </w:p>
        </w:tc>
        <w:tc>
          <w:tcPr>
            <w:tcW w:w="1984" w:type="dxa"/>
          </w:tcPr>
          <w:p w:rsidR="00264302" w:rsidRPr="007856CA" w:rsidRDefault="00264302" w:rsidP="00264302">
            <w:pPr>
              <w:spacing w:after="200" w:line="276" w:lineRule="auto"/>
              <w:jc w:val="center"/>
            </w:pPr>
          </w:p>
        </w:tc>
        <w:tc>
          <w:tcPr>
            <w:tcW w:w="1984" w:type="dxa"/>
          </w:tcPr>
          <w:p w:rsidR="00264302" w:rsidRPr="007856CA" w:rsidRDefault="00264302" w:rsidP="00264302">
            <w:pPr>
              <w:spacing w:after="200" w:line="276" w:lineRule="auto"/>
              <w:jc w:val="center"/>
            </w:pPr>
          </w:p>
        </w:tc>
      </w:tr>
      <w:tr w:rsidR="00264302" w:rsidRPr="007856CA" w:rsidTr="004E365E">
        <w:trPr>
          <w:trHeight w:hRule="exact" w:val="340"/>
        </w:trPr>
        <w:tc>
          <w:tcPr>
            <w:tcW w:w="846" w:type="dxa"/>
          </w:tcPr>
          <w:p w:rsidR="00264302" w:rsidRPr="001B2486" w:rsidRDefault="00264302" w:rsidP="00264302">
            <w:pPr>
              <w:numPr>
                <w:ilvl w:val="0"/>
                <w:numId w:val="41"/>
              </w:numPr>
              <w:spacing w:after="200" w:line="276" w:lineRule="auto"/>
              <w:jc w:val="center"/>
            </w:pPr>
          </w:p>
        </w:tc>
        <w:tc>
          <w:tcPr>
            <w:tcW w:w="3118" w:type="dxa"/>
          </w:tcPr>
          <w:p w:rsidR="00264302" w:rsidRPr="001B2486" w:rsidRDefault="00264302" w:rsidP="00264302">
            <w:pPr>
              <w:spacing w:after="200" w:line="276" w:lineRule="auto"/>
              <w:jc w:val="center"/>
            </w:pPr>
            <w:r w:rsidRPr="001B2486">
              <w:t>с. Бакалы</w:t>
            </w:r>
          </w:p>
        </w:tc>
        <w:tc>
          <w:tcPr>
            <w:tcW w:w="1985" w:type="dxa"/>
          </w:tcPr>
          <w:p w:rsidR="00264302" w:rsidRPr="001B2486" w:rsidRDefault="00264302" w:rsidP="00264302">
            <w:pPr>
              <w:spacing w:after="200" w:line="276" w:lineRule="auto"/>
              <w:jc w:val="center"/>
            </w:pPr>
            <w:r w:rsidRPr="001B2486">
              <w:t>Не менее 1</w:t>
            </w:r>
          </w:p>
        </w:tc>
        <w:tc>
          <w:tcPr>
            <w:tcW w:w="1984" w:type="dxa"/>
          </w:tcPr>
          <w:p w:rsidR="00264302" w:rsidRPr="007856CA" w:rsidRDefault="00264302" w:rsidP="00264302">
            <w:pPr>
              <w:spacing w:after="200" w:line="276" w:lineRule="auto"/>
              <w:jc w:val="center"/>
            </w:pPr>
          </w:p>
        </w:tc>
        <w:tc>
          <w:tcPr>
            <w:tcW w:w="1984" w:type="dxa"/>
          </w:tcPr>
          <w:p w:rsidR="00264302" w:rsidRPr="007856CA" w:rsidRDefault="00264302" w:rsidP="00264302">
            <w:pPr>
              <w:spacing w:after="200" w:line="276" w:lineRule="auto"/>
              <w:jc w:val="center"/>
            </w:pPr>
          </w:p>
        </w:tc>
      </w:tr>
      <w:tr w:rsidR="00264302" w:rsidRPr="007856CA" w:rsidTr="004E365E">
        <w:trPr>
          <w:trHeight w:hRule="exact" w:val="340"/>
        </w:trPr>
        <w:tc>
          <w:tcPr>
            <w:tcW w:w="846" w:type="dxa"/>
          </w:tcPr>
          <w:p w:rsidR="00264302" w:rsidRPr="001B2486" w:rsidRDefault="00264302" w:rsidP="00264302">
            <w:pPr>
              <w:numPr>
                <w:ilvl w:val="0"/>
                <w:numId w:val="41"/>
              </w:numPr>
              <w:spacing w:after="200" w:line="276" w:lineRule="auto"/>
              <w:jc w:val="center"/>
            </w:pPr>
          </w:p>
        </w:tc>
        <w:tc>
          <w:tcPr>
            <w:tcW w:w="3118" w:type="dxa"/>
          </w:tcPr>
          <w:p w:rsidR="00264302" w:rsidRPr="001B2486" w:rsidRDefault="00264302" w:rsidP="00264302">
            <w:pPr>
              <w:spacing w:after="200" w:line="276" w:lineRule="auto"/>
              <w:jc w:val="center"/>
            </w:pPr>
            <w:r w:rsidRPr="001B2486">
              <w:t>с. Буздяк</w:t>
            </w:r>
          </w:p>
        </w:tc>
        <w:tc>
          <w:tcPr>
            <w:tcW w:w="1985" w:type="dxa"/>
          </w:tcPr>
          <w:p w:rsidR="00264302" w:rsidRPr="001B2486" w:rsidRDefault="00264302" w:rsidP="00264302">
            <w:pPr>
              <w:spacing w:after="200" w:line="276" w:lineRule="auto"/>
              <w:jc w:val="center"/>
            </w:pPr>
            <w:r w:rsidRPr="001B2486">
              <w:t>Не менее 1</w:t>
            </w:r>
          </w:p>
        </w:tc>
        <w:tc>
          <w:tcPr>
            <w:tcW w:w="1984" w:type="dxa"/>
          </w:tcPr>
          <w:p w:rsidR="00264302" w:rsidRPr="007856CA" w:rsidRDefault="00264302" w:rsidP="00264302">
            <w:pPr>
              <w:spacing w:after="200" w:line="276" w:lineRule="auto"/>
              <w:jc w:val="center"/>
            </w:pPr>
          </w:p>
        </w:tc>
        <w:tc>
          <w:tcPr>
            <w:tcW w:w="1984" w:type="dxa"/>
          </w:tcPr>
          <w:p w:rsidR="00264302" w:rsidRPr="007856CA" w:rsidRDefault="00264302" w:rsidP="00264302">
            <w:pPr>
              <w:spacing w:after="200" w:line="276" w:lineRule="auto"/>
              <w:jc w:val="center"/>
            </w:pPr>
          </w:p>
        </w:tc>
      </w:tr>
      <w:tr w:rsidR="00264302" w:rsidRPr="007856CA" w:rsidTr="004E365E">
        <w:trPr>
          <w:trHeight w:hRule="exact" w:val="340"/>
        </w:trPr>
        <w:tc>
          <w:tcPr>
            <w:tcW w:w="846" w:type="dxa"/>
          </w:tcPr>
          <w:p w:rsidR="00264302" w:rsidRPr="001B2486" w:rsidRDefault="00264302" w:rsidP="00264302">
            <w:pPr>
              <w:numPr>
                <w:ilvl w:val="0"/>
                <w:numId w:val="41"/>
              </w:numPr>
              <w:spacing w:after="200" w:line="276" w:lineRule="auto"/>
              <w:jc w:val="center"/>
            </w:pPr>
          </w:p>
        </w:tc>
        <w:tc>
          <w:tcPr>
            <w:tcW w:w="3118" w:type="dxa"/>
          </w:tcPr>
          <w:p w:rsidR="00264302" w:rsidRPr="001B2486" w:rsidRDefault="00264302" w:rsidP="00264302">
            <w:pPr>
              <w:spacing w:after="200" w:line="276" w:lineRule="auto"/>
              <w:jc w:val="center"/>
            </w:pPr>
            <w:r w:rsidRPr="001B2486">
              <w:t>с. Шаран</w:t>
            </w:r>
          </w:p>
        </w:tc>
        <w:tc>
          <w:tcPr>
            <w:tcW w:w="1985" w:type="dxa"/>
          </w:tcPr>
          <w:p w:rsidR="00264302" w:rsidRPr="001B2486" w:rsidRDefault="00264302" w:rsidP="00264302">
            <w:pPr>
              <w:spacing w:after="200" w:line="276" w:lineRule="auto"/>
              <w:jc w:val="center"/>
            </w:pPr>
            <w:r w:rsidRPr="001B2486">
              <w:t>Не менее 1</w:t>
            </w:r>
          </w:p>
        </w:tc>
        <w:tc>
          <w:tcPr>
            <w:tcW w:w="1984" w:type="dxa"/>
          </w:tcPr>
          <w:p w:rsidR="00264302" w:rsidRPr="007856CA" w:rsidRDefault="00264302" w:rsidP="00264302">
            <w:pPr>
              <w:spacing w:after="200" w:line="276" w:lineRule="auto"/>
              <w:jc w:val="center"/>
            </w:pPr>
          </w:p>
        </w:tc>
        <w:tc>
          <w:tcPr>
            <w:tcW w:w="1984" w:type="dxa"/>
          </w:tcPr>
          <w:p w:rsidR="00264302" w:rsidRPr="007856CA" w:rsidRDefault="00264302" w:rsidP="00264302">
            <w:pPr>
              <w:spacing w:after="200" w:line="276" w:lineRule="auto"/>
              <w:jc w:val="center"/>
            </w:pPr>
          </w:p>
        </w:tc>
      </w:tr>
      <w:tr w:rsidR="00264302" w:rsidRPr="007856CA" w:rsidTr="004E365E">
        <w:trPr>
          <w:trHeight w:hRule="exact" w:val="340"/>
        </w:trPr>
        <w:tc>
          <w:tcPr>
            <w:tcW w:w="846" w:type="dxa"/>
          </w:tcPr>
          <w:p w:rsidR="00264302" w:rsidRPr="001B2486" w:rsidRDefault="00264302" w:rsidP="00264302">
            <w:pPr>
              <w:numPr>
                <w:ilvl w:val="0"/>
                <w:numId w:val="41"/>
              </w:numPr>
              <w:spacing w:after="200" w:line="276" w:lineRule="auto"/>
              <w:jc w:val="center"/>
            </w:pPr>
          </w:p>
        </w:tc>
        <w:tc>
          <w:tcPr>
            <w:tcW w:w="3118" w:type="dxa"/>
          </w:tcPr>
          <w:p w:rsidR="00264302" w:rsidRPr="001B2486" w:rsidRDefault="00264302" w:rsidP="00264302">
            <w:pPr>
              <w:spacing w:after="200" w:line="276" w:lineRule="auto"/>
              <w:jc w:val="center"/>
            </w:pPr>
            <w:r w:rsidRPr="001B2486">
              <w:t>г. Белебей</w:t>
            </w:r>
          </w:p>
        </w:tc>
        <w:tc>
          <w:tcPr>
            <w:tcW w:w="1985" w:type="dxa"/>
          </w:tcPr>
          <w:p w:rsidR="00264302" w:rsidRPr="001B2486" w:rsidRDefault="00264302" w:rsidP="00264302">
            <w:pPr>
              <w:spacing w:after="200" w:line="276" w:lineRule="auto"/>
              <w:jc w:val="center"/>
            </w:pPr>
            <w:r w:rsidRPr="001B2486">
              <w:t>Не менее 2</w:t>
            </w:r>
          </w:p>
        </w:tc>
        <w:tc>
          <w:tcPr>
            <w:tcW w:w="1984" w:type="dxa"/>
          </w:tcPr>
          <w:p w:rsidR="00264302" w:rsidRPr="007856CA" w:rsidRDefault="00264302" w:rsidP="00264302">
            <w:pPr>
              <w:spacing w:after="200" w:line="276" w:lineRule="auto"/>
              <w:jc w:val="center"/>
            </w:pPr>
          </w:p>
        </w:tc>
        <w:tc>
          <w:tcPr>
            <w:tcW w:w="1984" w:type="dxa"/>
          </w:tcPr>
          <w:p w:rsidR="00264302" w:rsidRPr="007856CA" w:rsidRDefault="00264302" w:rsidP="00264302">
            <w:pPr>
              <w:spacing w:after="200" w:line="276" w:lineRule="auto"/>
              <w:jc w:val="center"/>
            </w:pPr>
          </w:p>
        </w:tc>
      </w:tr>
      <w:tr w:rsidR="00264302" w:rsidRPr="007856CA" w:rsidTr="004E365E">
        <w:trPr>
          <w:trHeight w:hRule="exact" w:val="340"/>
        </w:trPr>
        <w:tc>
          <w:tcPr>
            <w:tcW w:w="846" w:type="dxa"/>
          </w:tcPr>
          <w:p w:rsidR="00264302" w:rsidRPr="001B2486" w:rsidRDefault="00264302" w:rsidP="00264302">
            <w:pPr>
              <w:numPr>
                <w:ilvl w:val="0"/>
                <w:numId w:val="41"/>
              </w:numPr>
              <w:spacing w:after="200" w:line="276" w:lineRule="auto"/>
              <w:jc w:val="center"/>
            </w:pPr>
          </w:p>
        </w:tc>
        <w:tc>
          <w:tcPr>
            <w:tcW w:w="3118" w:type="dxa"/>
          </w:tcPr>
          <w:p w:rsidR="00264302" w:rsidRPr="001B2486" w:rsidRDefault="00264302" w:rsidP="00264302">
            <w:pPr>
              <w:spacing w:after="200" w:line="276" w:lineRule="auto"/>
              <w:jc w:val="center"/>
            </w:pPr>
            <w:r w:rsidRPr="001B2486">
              <w:t>с. Бижбуляк</w:t>
            </w:r>
          </w:p>
        </w:tc>
        <w:tc>
          <w:tcPr>
            <w:tcW w:w="1985" w:type="dxa"/>
          </w:tcPr>
          <w:p w:rsidR="00264302" w:rsidRPr="001B2486" w:rsidRDefault="00264302" w:rsidP="00264302">
            <w:pPr>
              <w:spacing w:after="200" w:line="276" w:lineRule="auto"/>
              <w:jc w:val="center"/>
            </w:pPr>
            <w:r w:rsidRPr="001B2486">
              <w:t>Не менее 1</w:t>
            </w:r>
          </w:p>
        </w:tc>
        <w:tc>
          <w:tcPr>
            <w:tcW w:w="1984" w:type="dxa"/>
          </w:tcPr>
          <w:p w:rsidR="00264302" w:rsidRPr="007856CA" w:rsidRDefault="00264302" w:rsidP="00264302">
            <w:pPr>
              <w:spacing w:after="200" w:line="276" w:lineRule="auto"/>
              <w:jc w:val="center"/>
            </w:pPr>
          </w:p>
        </w:tc>
        <w:tc>
          <w:tcPr>
            <w:tcW w:w="1984" w:type="dxa"/>
          </w:tcPr>
          <w:p w:rsidR="00264302" w:rsidRPr="007856CA" w:rsidRDefault="00264302" w:rsidP="00264302">
            <w:pPr>
              <w:spacing w:after="200" w:line="276" w:lineRule="auto"/>
              <w:jc w:val="center"/>
            </w:pPr>
          </w:p>
        </w:tc>
      </w:tr>
      <w:tr w:rsidR="00264302" w:rsidRPr="007856CA" w:rsidTr="004E365E">
        <w:trPr>
          <w:trHeight w:hRule="exact" w:val="340"/>
        </w:trPr>
        <w:tc>
          <w:tcPr>
            <w:tcW w:w="846" w:type="dxa"/>
          </w:tcPr>
          <w:p w:rsidR="00264302" w:rsidRPr="001B2486" w:rsidRDefault="00264302" w:rsidP="00264302">
            <w:pPr>
              <w:numPr>
                <w:ilvl w:val="0"/>
                <w:numId w:val="41"/>
              </w:numPr>
              <w:spacing w:after="200" w:line="276" w:lineRule="auto"/>
              <w:jc w:val="center"/>
            </w:pPr>
          </w:p>
        </w:tc>
        <w:tc>
          <w:tcPr>
            <w:tcW w:w="3118" w:type="dxa"/>
          </w:tcPr>
          <w:p w:rsidR="00264302" w:rsidRPr="001B2486" w:rsidRDefault="00264302" w:rsidP="00264302">
            <w:pPr>
              <w:spacing w:after="200" w:line="276" w:lineRule="auto"/>
              <w:jc w:val="center"/>
            </w:pPr>
            <w:r w:rsidRPr="001B2486">
              <w:t>г. Давлеканово</w:t>
            </w:r>
          </w:p>
        </w:tc>
        <w:tc>
          <w:tcPr>
            <w:tcW w:w="1985" w:type="dxa"/>
          </w:tcPr>
          <w:p w:rsidR="00264302" w:rsidRPr="001B2486" w:rsidRDefault="00264302" w:rsidP="00264302">
            <w:pPr>
              <w:spacing w:after="200" w:line="276" w:lineRule="auto"/>
              <w:jc w:val="center"/>
            </w:pPr>
            <w:r w:rsidRPr="001B2486">
              <w:t>Не менее 2</w:t>
            </w:r>
          </w:p>
        </w:tc>
        <w:tc>
          <w:tcPr>
            <w:tcW w:w="1984" w:type="dxa"/>
          </w:tcPr>
          <w:p w:rsidR="00264302" w:rsidRPr="007856CA" w:rsidRDefault="00264302" w:rsidP="00264302">
            <w:pPr>
              <w:spacing w:after="200" w:line="276" w:lineRule="auto"/>
              <w:jc w:val="center"/>
            </w:pPr>
          </w:p>
        </w:tc>
        <w:tc>
          <w:tcPr>
            <w:tcW w:w="1984" w:type="dxa"/>
          </w:tcPr>
          <w:p w:rsidR="00264302" w:rsidRPr="007856CA" w:rsidRDefault="00264302" w:rsidP="00264302">
            <w:pPr>
              <w:spacing w:after="200" w:line="276" w:lineRule="auto"/>
              <w:jc w:val="center"/>
            </w:pPr>
          </w:p>
        </w:tc>
      </w:tr>
      <w:tr w:rsidR="00264302" w:rsidRPr="007856CA" w:rsidTr="004E365E">
        <w:trPr>
          <w:trHeight w:hRule="exact" w:val="340"/>
        </w:trPr>
        <w:tc>
          <w:tcPr>
            <w:tcW w:w="846" w:type="dxa"/>
          </w:tcPr>
          <w:p w:rsidR="00264302" w:rsidRPr="001B2486" w:rsidRDefault="00264302" w:rsidP="00264302">
            <w:pPr>
              <w:numPr>
                <w:ilvl w:val="0"/>
                <w:numId w:val="41"/>
              </w:numPr>
              <w:spacing w:after="200" w:line="276" w:lineRule="auto"/>
              <w:jc w:val="center"/>
            </w:pPr>
          </w:p>
        </w:tc>
        <w:tc>
          <w:tcPr>
            <w:tcW w:w="3118" w:type="dxa"/>
          </w:tcPr>
          <w:p w:rsidR="00264302" w:rsidRPr="001B2486" w:rsidRDefault="00264302" w:rsidP="00264302">
            <w:pPr>
              <w:spacing w:after="200" w:line="276" w:lineRule="auto"/>
              <w:jc w:val="center"/>
            </w:pPr>
            <w:r w:rsidRPr="001B2486">
              <w:t>с. Ермекеево</w:t>
            </w:r>
          </w:p>
        </w:tc>
        <w:tc>
          <w:tcPr>
            <w:tcW w:w="1985" w:type="dxa"/>
          </w:tcPr>
          <w:p w:rsidR="00264302" w:rsidRPr="001B2486" w:rsidRDefault="00264302" w:rsidP="00264302">
            <w:pPr>
              <w:spacing w:after="200" w:line="276" w:lineRule="auto"/>
              <w:jc w:val="center"/>
            </w:pPr>
            <w:r w:rsidRPr="001B2486">
              <w:t>Не менее 1</w:t>
            </w:r>
          </w:p>
        </w:tc>
        <w:tc>
          <w:tcPr>
            <w:tcW w:w="1984" w:type="dxa"/>
          </w:tcPr>
          <w:p w:rsidR="00264302" w:rsidRPr="007856CA" w:rsidRDefault="00264302" w:rsidP="00264302">
            <w:pPr>
              <w:spacing w:after="200" w:line="276" w:lineRule="auto"/>
              <w:jc w:val="center"/>
            </w:pPr>
          </w:p>
        </w:tc>
        <w:tc>
          <w:tcPr>
            <w:tcW w:w="1984" w:type="dxa"/>
          </w:tcPr>
          <w:p w:rsidR="00264302" w:rsidRPr="007856CA" w:rsidRDefault="00264302" w:rsidP="00264302">
            <w:pPr>
              <w:spacing w:after="200" w:line="276" w:lineRule="auto"/>
              <w:jc w:val="center"/>
            </w:pPr>
          </w:p>
        </w:tc>
      </w:tr>
      <w:tr w:rsidR="00264302" w:rsidRPr="007856CA" w:rsidTr="004E365E">
        <w:trPr>
          <w:trHeight w:hRule="exact" w:val="340"/>
        </w:trPr>
        <w:tc>
          <w:tcPr>
            <w:tcW w:w="846" w:type="dxa"/>
          </w:tcPr>
          <w:p w:rsidR="00264302" w:rsidRPr="001B2486" w:rsidRDefault="00264302" w:rsidP="00264302">
            <w:pPr>
              <w:numPr>
                <w:ilvl w:val="0"/>
                <w:numId w:val="41"/>
              </w:numPr>
              <w:spacing w:after="200" w:line="276" w:lineRule="auto"/>
              <w:jc w:val="center"/>
            </w:pPr>
          </w:p>
        </w:tc>
        <w:tc>
          <w:tcPr>
            <w:tcW w:w="3118" w:type="dxa"/>
          </w:tcPr>
          <w:p w:rsidR="00264302" w:rsidRPr="001B2486" w:rsidRDefault="00264302" w:rsidP="00264302">
            <w:pPr>
              <w:spacing w:after="200" w:line="276" w:lineRule="auto"/>
              <w:jc w:val="center"/>
            </w:pPr>
            <w:r w:rsidRPr="001B2486">
              <w:t>с. Киргиз-</w:t>
            </w:r>
            <w:proofErr w:type="spellStart"/>
            <w:r w:rsidRPr="001B2486">
              <w:t>Мияки</w:t>
            </w:r>
            <w:proofErr w:type="spellEnd"/>
          </w:p>
        </w:tc>
        <w:tc>
          <w:tcPr>
            <w:tcW w:w="1985" w:type="dxa"/>
          </w:tcPr>
          <w:p w:rsidR="00264302" w:rsidRPr="001B2486" w:rsidRDefault="00264302" w:rsidP="00264302">
            <w:pPr>
              <w:spacing w:after="200" w:line="276" w:lineRule="auto"/>
              <w:jc w:val="center"/>
            </w:pPr>
            <w:r w:rsidRPr="001B2486">
              <w:t>Не менее 1</w:t>
            </w:r>
          </w:p>
        </w:tc>
        <w:tc>
          <w:tcPr>
            <w:tcW w:w="1984" w:type="dxa"/>
          </w:tcPr>
          <w:p w:rsidR="00264302" w:rsidRPr="007856CA" w:rsidRDefault="00264302" w:rsidP="00264302">
            <w:pPr>
              <w:spacing w:after="200" w:line="276" w:lineRule="auto"/>
              <w:jc w:val="center"/>
            </w:pPr>
          </w:p>
        </w:tc>
        <w:tc>
          <w:tcPr>
            <w:tcW w:w="1984" w:type="dxa"/>
          </w:tcPr>
          <w:p w:rsidR="00264302" w:rsidRPr="007856CA" w:rsidRDefault="00264302" w:rsidP="00264302">
            <w:pPr>
              <w:spacing w:after="200" w:line="276" w:lineRule="auto"/>
              <w:jc w:val="center"/>
            </w:pPr>
          </w:p>
        </w:tc>
      </w:tr>
      <w:tr w:rsidR="00264302" w:rsidRPr="007856CA" w:rsidTr="004E365E">
        <w:trPr>
          <w:trHeight w:hRule="exact" w:val="340"/>
        </w:trPr>
        <w:tc>
          <w:tcPr>
            <w:tcW w:w="846" w:type="dxa"/>
          </w:tcPr>
          <w:p w:rsidR="00264302" w:rsidRPr="001B2486" w:rsidRDefault="00264302" w:rsidP="00264302">
            <w:pPr>
              <w:numPr>
                <w:ilvl w:val="0"/>
                <w:numId w:val="41"/>
              </w:numPr>
              <w:spacing w:after="200" w:line="276" w:lineRule="auto"/>
              <w:jc w:val="center"/>
            </w:pPr>
          </w:p>
        </w:tc>
        <w:tc>
          <w:tcPr>
            <w:tcW w:w="3118" w:type="dxa"/>
          </w:tcPr>
          <w:p w:rsidR="00264302" w:rsidRPr="001B2486" w:rsidRDefault="00264302" w:rsidP="00264302">
            <w:pPr>
              <w:spacing w:after="200" w:line="276" w:lineRule="auto"/>
              <w:jc w:val="center"/>
            </w:pPr>
            <w:r w:rsidRPr="001B2486">
              <w:t xml:space="preserve">п. </w:t>
            </w:r>
            <w:proofErr w:type="spellStart"/>
            <w:r w:rsidRPr="001B2486">
              <w:t>Раевка</w:t>
            </w:r>
            <w:proofErr w:type="spellEnd"/>
          </w:p>
        </w:tc>
        <w:tc>
          <w:tcPr>
            <w:tcW w:w="1985" w:type="dxa"/>
          </w:tcPr>
          <w:p w:rsidR="00264302" w:rsidRPr="001B2486" w:rsidRDefault="00264302" w:rsidP="00264302">
            <w:pPr>
              <w:spacing w:after="200" w:line="276" w:lineRule="auto"/>
              <w:jc w:val="center"/>
            </w:pPr>
            <w:r w:rsidRPr="001B2486">
              <w:t>Не менее 1</w:t>
            </w:r>
          </w:p>
        </w:tc>
        <w:tc>
          <w:tcPr>
            <w:tcW w:w="1984" w:type="dxa"/>
          </w:tcPr>
          <w:p w:rsidR="00264302" w:rsidRPr="007856CA" w:rsidRDefault="00264302" w:rsidP="00264302">
            <w:pPr>
              <w:spacing w:after="200" w:line="276" w:lineRule="auto"/>
              <w:jc w:val="center"/>
            </w:pPr>
          </w:p>
        </w:tc>
        <w:tc>
          <w:tcPr>
            <w:tcW w:w="1984" w:type="dxa"/>
          </w:tcPr>
          <w:p w:rsidR="00264302" w:rsidRPr="007856CA" w:rsidRDefault="00264302" w:rsidP="00264302">
            <w:pPr>
              <w:spacing w:after="200" w:line="276" w:lineRule="auto"/>
              <w:jc w:val="center"/>
            </w:pPr>
          </w:p>
        </w:tc>
      </w:tr>
      <w:tr w:rsidR="00264302" w:rsidRPr="007856CA" w:rsidTr="004E365E">
        <w:trPr>
          <w:trHeight w:hRule="exact" w:val="340"/>
        </w:trPr>
        <w:tc>
          <w:tcPr>
            <w:tcW w:w="846" w:type="dxa"/>
          </w:tcPr>
          <w:p w:rsidR="00264302" w:rsidRPr="001B2486" w:rsidRDefault="00264302" w:rsidP="00264302">
            <w:pPr>
              <w:numPr>
                <w:ilvl w:val="0"/>
                <w:numId w:val="41"/>
              </w:numPr>
              <w:spacing w:after="200" w:line="276" w:lineRule="auto"/>
              <w:jc w:val="center"/>
            </w:pPr>
          </w:p>
        </w:tc>
        <w:tc>
          <w:tcPr>
            <w:tcW w:w="3118" w:type="dxa"/>
          </w:tcPr>
          <w:p w:rsidR="00264302" w:rsidRPr="001B2486" w:rsidRDefault="00264302" w:rsidP="00264302">
            <w:pPr>
              <w:spacing w:after="200" w:line="276" w:lineRule="auto"/>
              <w:jc w:val="center"/>
            </w:pPr>
            <w:r w:rsidRPr="001B2486">
              <w:t>г. Октябрьский</w:t>
            </w:r>
          </w:p>
        </w:tc>
        <w:tc>
          <w:tcPr>
            <w:tcW w:w="1985" w:type="dxa"/>
          </w:tcPr>
          <w:p w:rsidR="00264302" w:rsidRPr="001B2486" w:rsidRDefault="00264302" w:rsidP="00264302">
            <w:pPr>
              <w:spacing w:after="200" w:line="276" w:lineRule="auto"/>
              <w:jc w:val="center"/>
            </w:pPr>
            <w:r w:rsidRPr="001B2486">
              <w:t>Не менее 3</w:t>
            </w:r>
          </w:p>
        </w:tc>
        <w:tc>
          <w:tcPr>
            <w:tcW w:w="1984" w:type="dxa"/>
          </w:tcPr>
          <w:p w:rsidR="00264302" w:rsidRPr="007856CA" w:rsidRDefault="00264302" w:rsidP="00264302">
            <w:pPr>
              <w:spacing w:after="200" w:line="276" w:lineRule="auto"/>
              <w:jc w:val="center"/>
            </w:pPr>
          </w:p>
        </w:tc>
        <w:tc>
          <w:tcPr>
            <w:tcW w:w="1984" w:type="dxa"/>
          </w:tcPr>
          <w:p w:rsidR="00264302" w:rsidRPr="007856CA" w:rsidRDefault="00264302" w:rsidP="00264302">
            <w:pPr>
              <w:spacing w:after="200" w:line="276" w:lineRule="auto"/>
              <w:jc w:val="center"/>
            </w:pPr>
          </w:p>
        </w:tc>
      </w:tr>
      <w:tr w:rsidR="00264302" w:rsidRPr="007856CA" w:rsidTr="004E365E">
        <w:trPr>
          <w:trHeight w:hRule="exact" w:val="340"/>
        </w:trPr>
        <w:tc>
          <w:tcPr>
            <w:tcW w:w="846" w:type="dxa"/>
          </w:tcPr>
          <w:p w:rsidR="00264302" w:rsidRPr="001B2486" w:rsidRDefault="00264302" w:rsidP="00264302">
            <w:pPr>
              <w:numPr>
                <w:ilvl w:val="0"/>
                <w:numId w:val="41"/>
              </w:numPr>
              <w:spacing w:after="200" w:line="276" w:lineRule="auto"/>
              <w:jc w:val="center"/>
            </w:pPr>
          </w:p>
        </w:tc>
        <w:tc>
          <w:tcPr>
            <w:tcW w:w="3118" w:type="dxa"/>
          </w:tcPr>
          <w:p w:rsidR="00264302" w:rsidRPr="001B2486" w:rsidRDefault="00264302" w:rsidP="00264302">
            <w:pPr>
              <w:spacing w:after="200" w:line="276" w:lineRule="auto"/>
              <w:jc w:val="center"/>
            </w:pPr>
            <w:r w:rsidRPr="001B2486">
              <w:t>с. Чекмагуш</w:t>
            </w:r>
          </w:p>
        </w:tc>
        <w:tc>
          <w:tcPr>
            <w:tcW w:w="1985" w:type="dxa"/>
          </w:tcPr>
          <w:p w:rsidR="00264302" w:rsidRPr="001B2486" w:rsidRDefault="00264302" w:rsidP="00264302">
            <w:pPr>
              <w:spacing w:after="200" w:line="276" w:lineRule="auto"/>
              <w:jc w:val="center"/>
            </w:pPr>
            <w:r w:rsidRPr="001B2486">
              <w:t>Не менее 1</w:t>
            </w:r>
          </w:p>
        </w:tc>
        <w:tc>
          <w:tcPr>
            <w:tcW w:w="1984" w:type="dxa"/>
          </w:tcPr>
          <w:p w:rsidR="00264302" w:rsidRPr="007856CA" w:rsidRDefault="00264302" w:rsidP="00264302">
            <w:pPr>
              <w:spacing w:after="200" w:line="276" w:lineRule="auto"/>
              <w:jc w:val="center"/>
            </w:pPr>
          </w:p>
        </w:tc>
        <w:tc>
          <w:tcPr>
            <w:tcW w:w="1984" w:type="dxa"/>
          </w:tcPr>
          <w:p w:rsidR="00264302" w:rsidRPr="007856CA" w:rsidRDefault="00264302" w:rsidP="00264302">
            <w:pPr>
              <w:spacing w:after="200" w:line="276" w:lineRule="auto"/>
              <w:jc w:val="center"/>
            </w:pPr>
          </w:p>
        </w:tc>
      </w:tr>
      <w:tr w:rsidR="00264302" w:rsidRPr="007856CA" w:rsidTr="004E365E">
        <w:trPr>
          <w:trHeight w:hRule="exact" w:val="340"/>
        </w:trPr>
        <w:tc>
          <w:tcPr>
            <w:tcW w:w="846" w:type="dxa"/>
          </w:tcPr>
          <w:p w:rsidR="00264302" w:rsidRPr="001B2486" w:rsidRDefault="00264302" w:rsidP="00264302">
            <w:pPr>
              <w:numPr>
                <w:ilvl w:val="0"/>
                <w:numId w:val="41"/>
              </w:numPr>
              <w:spacing w:after="200" w:line="276" w:lineRule="auto"/>
              <w:jc w:val="center"/>
            </w:pPr>
          </w:p>
        </w:tc>
        <w:tc>
          <w:tcPr>
            <w:tcW w:w="3118" w:type="dxa"/>
          </w:tcPr>
          <w:p w:rsidR="00264302" w:rsidRPr="001B2486" w:rsidRDefault="00264302" w:rsidP="00264302">
            <w:pPr>
              <w:spacing w:after="200" w:line="276" w:lineRule="auto"/>
              <w:jc w:val="center"/>
            </w:pPr>
            <w:r w:rsidRPr="001B2486">
              <w:t>г. Сибай</w:t>
            </w:r>
          </w:p>
        </w:tc>
        <w:tc>
          <w:tcPr>
            <w:tcW w:w="1985" w:type="dxa"/>
          </w:tcPr>
          <w:p w:rsidR="00264302" w:rsidRPr="001B2486" w:rsidRDefault="00264302" w:rsidP="00264302">
            <w:pPr>
              <w:spacing w:after="200" w:line="276" w:lineRule="auto"/>
              <w:jc w:val="center"/>
            </w:pPr>
            <w:r w:rsidRPr="001B2486">
              <w:t>Не менее 2</w:t>
            </w:r>
          </w:p>
        </w:tc>
        <w:tc>
          <w:tcPr>
            <w:tcW w:w="1984" w:type="dxa"/>
          </w:tcPr>
          <w:p w:rsidR="00264302" w:rsidRPr="007856CA" w:rsidRDefault="00264302" w:rsidP="00264302">
            <w:pPr>
              <w:spacing w:after="200" w:line="276" w:lineRule="auto"/>
              <w:jc w:val="center"/>
            </w:pPr>
          </w:p>
        </w:tc>
        <w:tc>
          <w:tcPr>
            <w:tcW w:w="1984" w:type="dxa"/>
          </w:tcPr>
          <w:p w:rsidR="00264302" w:rsidRPr="007856CA" w:rsidRDefault="00264302" w:rsidP="00264302">
            <w:pPr>
              <w:spacing w:after="200" w:line="276" w:lineRule="auto"/>
              <w:jc w:val="center"/>
            </w:pPr>
          </w:p>
        </w:tc>
      </w:tr>
      <w:tr w:rsidR="00264302" w:rsidRPr="007856CA" w:rsidTr="004E365E">
        <w:trPr>
          <w:trHeight w:hRule="exact" w:val="340"/>
        </w:trPr>
        <w:tc>
          <w:tcPr>
            <w:tcW w:w="846" w:type="dxa"/>
          </w:tcPr>
          <w:p w:rsidR="00264302" w:rsidRPr="001B2486" w:rsidRDefault="00264302" w:rsidP="00264302">
            <w:pPr>
              <w:numPr>
                <w:ilvl w:val="0"/>
                <w:numId w:val="41"/>
              </w:numPr>
              <w:spacing w:after="200" w:line="276" w:lineRule="auto"/>
              <w:jc w:val="center"/>
            </w:pPr>
          </w:p>
        </w:tc>
        <w:tc>
          <w:tcPr>
            <w:tcW w:w="3118" w:type="dxa"/>
          </w:tcPr>
          <w:p w:rsidR="00264302" w:rsidRPr="001B2486" w:rsidRDefault="00264302" w:rsidP="00264302">
            <w:pPr>
              <w:spacing w:after="200" w:line="276" w:lineRule="auto"/>
              <w:jc w:val="center"/>
            </w:pPr>
            <w:r w:rsidRPr="001B2486">
              <w:t xml:space="preserve">с. </w:t>
            </w:r>
            <w:proofErr w:type="spellStart"/>
            <w:r w:rsidRPr="001B2486">
              <w:t>Акъяр</w:t>
            </w:r>
            <w:proofErr w:type="spellEnd"/>
          </w:p>
        </w:tc>
        <w:tc>
          <w:tcPr>
            <w:tcW w:w="1985" w:type="dxa"/>
          </w:tcPr>
          <w:p w:rsidR="00264302" w:rsidRPr="001B2486" w:rsidRDefault="00264302" w:rsidP="00264302">
            <w:pPr>
              <w:spacing w:after="200" w:line="276" w:lineRule="auto"/>
              <w:jc w:val="center"/>
            </w:pPr>
            <w:r w:rsidRPr="001B2486">
              <w:t>Не менее 1</w:t>
            </w:r>
          </w:p>
        </w:tc>
        <w:tc>
          <w:tcPr>
            <w:tcW w:w="1984" w:type="dxa"/>
          </w:tcPr>
          <w:p w:rsidR="00264302" w:rsidRPr="007856CA" w:rsidRDefault="00264302" w:rsidP="00264302">
            <w:pPr>
              <w:spacing w:after="200" w:line="276" w:lineRule="auto"/>
              <w:jc w:val="center"/>
            </w:pPr>
          </w:p>
        </w:tc>
        <w:tc>
          <w:tcPr>
            <w:tcW w:w="1984" w:type="dxa"/>
          </w:tcPr>
          <w:p w:rsidR="00264302" w:rsidRPr="007856CA" w:rsidRDefault="00264302" w:rsidP="00264302">
            <w:pPr>
              <w:spacing w:after="200" w:line="276" w:lineRule="auto"/>
              <w:jc w:val="center"/>
            </w:pPr>
          </w:p>
        </w:tc>
      </w:tr>
      <w:tr w:rsidR="00264302" w:rsidRPr="007856CA" w:rsidTr="004E365E">
        <w:trPr>
          <w:trHeight w:hRule="exact" w:val="340"/>
        </w:trPr>
        <w:tc>
          <w:tcPr>
            <w:tcW w:w="846" w:type="dxa"/>
          </w:tcPr>
          <w:p w:rsidR="00264302" w:rsidRPr="001B2486" w:rsidRDefault="00264302" w:rsidP="00264302">
            <w:pPr>
              <w:numPr>
                <w:ilvl w:val="0"/>
                <w:numId w:val="41"/>
              </w:numPr>
              <w:spacing w:after="200" w:line="276" w:lineRule="auto"/>
              <w:jc w:val="center"/>
            </w:pPr>
          </w:p>
        </w:tc>
        <w:tc>
          <w:tcPr>
            <w:tcW w:w="3118" w:type="dxa"/>
          </w:tcPr>
          <w:p w:rsidR="00264302" w:rsidRPr="001B2486" w:rsidRDefault="00264302" w:rsidP="00264302">
            <w:pPr>
              <w:spacing w:after="200" w:line="276" w:lineRule="auto"/>
              <w:jc w:val="center"/>
            </w:pPr>
            <w:r w:rsidRPr="001B2486">
              <w:t>г. Баймак</w:t>
            </w:r>
          </w:p>
        </w:tc>
        <w:tc>
          <w:tcPr>
            <w:tcW w:w="1985" w:type="dxa"/>
          </w:tcPr>
          <w:p w:rsidR="00264302" w:rsidRPr="001B2486" w:rsidRDefault="00264302" w:rsidP="00264302">
            <w:pPr>
              <w:spacing w:after="200" w:line="276" w:lineRule="auto"/>
              <w:jc w:val="center"/>
            </w:pPr>
            <w:r w:rsidRPr="001B2486">
              <w:t>Не менее 1</w:t>
            </w:r>
          </w:p>
        </w:tc>
        <w:tc>
          <w:tcPr>
            <w:tcW w:w="1984" w:type="dxa"/>
          </w:tcPr>
          <w:p w:rsidR="00264302" w:rsidRPr="007856CA" w:rsidRDefault="00264302" w:rsidP="00264302">
            <w:pPr>
              <w:spacing w:after="200" w:line="276" w:lineRule="auto"/>
              <w:jc w:val="center"/>
            </w:pPr>
          </w:p>
        </w:tc>
        <w:tc>
          <w:tcPr>
            <w:tcW w:w="1984" w:type="dxa"/>
          </w:tcPr>
          <w:p w:rsidR="00264302" w:rsidRPr="007856CA" w:rsidRDefault="00264302" w:rsidP="00264302">
            <w:pPr>
              <w:spacing w:after="200" w:line="276" w:lineRule="auto"/>
              <w:jc w:val="center"/>
            </w:pPr>
          </w:p>
        </w:tc>
      </w:tr>
      <w:tr w:rsidR="00264302" w:rsidRPr="007856CA" w:rsidTr="004E365E">
        <w:trPr>
          <w:trHeight w:hRule="exact" w:val="340"/>
        </w:trPr>
        <w:tc>
          <w:tcPr>
            <w:tcW w:w="846" w:type="dxa"/>
          </w:tcPr>
          <w:p w:rsidR="00264302" w:rsidRPr="001B2486" w:rsidRDefault="00264302" w:rsidP="00264302">
            <w:pPr>
              <w:numPr>
                <w:ilvl w:val="0"/>
                <w:numId w:val="41"/>
              </w:numPr>
              <w:spacing w:after="200" w:line="276" w:lineRule="auto"/>
              <w:jc w:val="center"/>
            </w:pPr>
          </w:p>
        </w:tc>
        <w:tc>
          <w:tcPr>
            <w:tcW w:w="3118" w:type="dxa"/>
          </w:tcPr>
          <w:p w:rsidR="00264302" w:rsidRPr="001B2486" w:rsidRDefault="00264302" w:rsidP="00264302">
            <w:pPr>
              <w:spacing w:after="200" w:line="276" w:lineRule="auto"/>
              <w:jc w:val="center"/>
            </w:pPr>
            <w:r w:rsidRPr="001B2486">
              <w:t>с. Зилаир</w:t>
            </w:r>
          </w:p>
        </w:tc>
        <w:tc>
          <w:tcPr>
            <w:tcW w:w="1985" w:type="dxa"/>
          </w:tcPr>
          <w:p w:rsidR="00264302" w:rsidRPr="001B2486" w:rsidRDefault="00264302" w:rsidP="00264302">
            <w:pPr>
              <w:spacing w:after="200" w:line="276" w:lineRule="auto"/>
              <w:jc w:val="center"/>
            </w:pPr>
            <w:r w:rsidRPr="001B2486">
              <w:t>Не менее 1</w:t>
            </w:r>
          </w:p>
        </w:tc>
        <w:tc>
          <w:tcPr>
            <w:tcW w:w="1984" w:type="dxa"/>
          </w:tcPr>
          <w:p w:rsidR="00264302" w:rsidRPr="007856CA" w:rsidRDefault="00264302" w:rsidP="00264302">
            <w:pPr>
              <w:spacing w:after="200" w:line="276" w:lineRule="auto"/>
              <w:jc w:val="center"/>
            </w:pPr>
          </w:p>
        </w:tc>
        <w:tc>
          <w:tcPr>
            <w:tcW w:w="1984" w:type="dxa"/>
          </w:tcPr>
          <w:p w:rsidR="00264302" w:rsidRPr="007856CA" w:rsidRDefault="00264302" w:rsidP="00264302">
            <w:pPr>
              <w:spacing w:after="200" w:line="276" w:lineRule="auto"/>
              <w:jc w:val="center"/>
            </w:pPr>
          </w:p>
        </w:tc>
      </w:tr>
      <w:tr w:rsidR="00264302" w:rsidRPr="007856CA" w:rsidTr="004E365E">
        <w:trPr>
          <w:trHeight w:hRule="exact" w:val="340"/>
        </w:trPr>
        <w:tc>
          <w:tcPr>
            <w:tcW w:w="846" w:type="dxa"/>
          </w:tcPr>
          <w:p w:rsidR="00264302" w:rsidRPr="001B2486" w:rsidRDefault="00264302" w:rsidP="00264302">
            <w:pPr>
              <w:numPr>
                <w:ilvl w:val="0"/>
                <w:numId w:val="41"/>
              </w:numPr>
              <w:spacing w:after="200" w:line="276" w:lineRule="auto"/>
              <w:jc w:val="center"/>
            </w:pPr>
          </w:p>
        </w:tc>
        <w:tc>
          <w:tcPr>
            <w:tcW w:w="3118" w:type="dxa"/>
          </w:tcPr>
          <w:p w:rsidR="00264302" w:rsidRPr="001B2486" w:rsidRDefault="00264302" w:rsidP="00264302">
            <w:pPr>
              <w:spacing w:after="200" w:line="276" w:lineRule="auto"/>
              <w:jc w:val="center"/>
            </w:pPr>
            <w:r w:rsidRPr="001B2486">
              <w:t xml:space="preserve">с. </w:t>
            </w:r>
            <w:proofErr w:type="spellStart"/>
            <w:r w:rsidRPr="001B2486">
              <w:t>Коб</w:t>
            </w:r>
            <w:proofErr w:type="spellEnd"/>
            <w:r w:rsidRPr="001B2486">
              <w:t>-Покровка</w:t>
            </w:r>
          </w:p>
        </w:tc>
        <w:tc>
          <w:tcPr>
            <w:tcW w:w="1985" w:type="dxa"/>
          </w:tcPr>
          <w:p w:rsidR="00264302" w:rsidRPr="001B2486" w:rsidRDefault="00264302" w:rsidP="00264302">
            <w:pPr>
              <w:spacing w:after="200" w:line="276" w:lineRule="auto"/>
              <w:jc w:val="center"/>
            </w:pPr>
            <w:r w:rsidRPr="001B2486">
              <w:t>Не менее 1</w:t>
            </w:r>
          </w:p>
        </w:tc>
        <w:tc>
          <w:tcPr>
            <w:tcW w:w="1984" w:type="dxa"/>
          </w:tcPr>
          <w:p w:rsidR="00264302" w:rsidRPr="007856CA" w:rsidRDefault="00264302" w:rsidP="00264302">
            <w:pPr>
              <w:spacing w:after="200" w:line="276" w:lineRule="auto"/>
              <w:jc w:val="center"/>
            </w:pPr>
          </w:p>
        </w:tc>
        <w:tc>
          <w:tcPr>
            <w:tcW w:w="1984" w:type="dxa"/>
          </w:tcPr>
          <w:p w:rsidR="00264302" w:rsidRPr="007856CA" w:rsidRDefault="00264302" w:rsidP="00264302">
            <w:pPr>
              <w:spacing w:after="200" w:line="276" w:lineRule="auto"/>
              <w:jc w:val="center"/>
            </w:pPr>
          </w:p>
        </w:tc>
      </w:tr>
      <w:tr w:rsidR="00264302" w:rsidRPr="007856CA" w:rsidTr="004E365E">
        <w:trPr>
          <w:trHeight w:hRule="exact" w:val="340"/>
        </w:trPr>
        <w:tc>
          <w:tcPr>
            <w:tcW w:w="846" w:type="dxa"/>
          </w:tcPr>
          <w:p w:rsidR="00264302" w:rsidRPr="001B2486" w:rsidRDefault="00264302" w:rsidP="00264302">
            <w:pPr>
              <w:numPr>
                <w:ilvl w:val="0"/>
                <w:numId w:val="41"/>
              </w:numPr>
              <w:spacing w:after="200" w:line="276" w:lineRule="auto"/>
              <w:jc w:val="center"/>
            </w:pPr>
          </w:p>
        </w:tc>
        <w:tc>
          <w:tcPr>
            <w:tcW w:w="3118" w:type="dxa"/>
          </w:tcPr>
          <w:p w:rsidR="00264302" w:rsidRPr="001B2486" w:rsidRDefault="00264302" w:rsidP="00264302">
            <w:pPr>
              <w:spacing w:after="200" w:line="276" w:lineRule="auto"/>
              <w:jc w:val="center"/>
            </w:pPr>
            <w:r w:rsidRPr="001B2486">
              <w:t>г. Бирск</w:t>
            </w:r>
          </w:p>
        </w:tc>
        <w:tc>
          <w:tcPr>
            <w:tcW w:w="1985" w:type="dxa"/>
          </w:tcPr>
          <w:p w:rsidR="00264302" w:rsidRPr="001B2486" w:rsidRDefault="00264302" w:rsidP="00264302">
            <w:pPr>
              <w:spacing w:after="200" w:line="276" w:lineRule="auto"/>
              <w:jc w:val="center"/>
            </w:pPr>
            <w:r w:rsidRPr="001B2486">
              <w:t>Не менее 3</w:t>
            </w:r>
          </w:p>
        </w:tc>
        <w:tc>
          <w:tcPr>
            <w:tcW w:w="1984" w:type="dxa"/>
          </w:tcPr>
          <w:p w:rsidR="00264302" w:rsidRPr="007856CA" w:rsidRDefault="00264302" w:rsidP="00264302">
            <w:pPr>
              <w:spacing w:after="200" w:line="276" w:lineRule="auto"/>
              <w:jc w:val="center"/>
            </w:pPr>
          </w:p>
        </w:tc>
        <w:tc>
          <w:tcPr>
            <w:tcW w:w="1984" w:type="dxa"/>
          </w:tcPr>
          <w:p w:rsidR="00264302" w:rsidRPr="007856CA" w:rsidRDefault="00264302" w:rsidP="00264302">
            <w:pPr>
              <w:spacing w:after="200" w:line="276" w:lineRule="auto"/>
              <w:jc w:val="center"/>
            </w:pPr>
          </w:p>
        </w:tc>
      </w:tr>
      <w:tr w:rsidR="00264302" w:rsidRPr="007856CA" w:rsidTr="004E365E">
        <w:trPr>
          <w:trHeight w:hRule="exact" w:val="340"/>
        </w:trPr>
        <w:tc>
          <w:tcPr>
            <w:tcW w:w="846" w:type="dxa"/>
          </w:tcPr>
          <w:p w:rsidR="00264302" w:rsidRPr="001B2486" w:rsidRDefault="00264302" w:rsidP="00264302">
            <w:pPr>
              <w:numPr>
                <w:ilvl w:val="0"/>
                <w:numId w:val="41"/>
              </w:numPr>
              <w:spacing w:after="200" w:line="276" w:lineRule="auto"/>
              <w:jc w:val="center"/>
            </w:pPr>
          </w:p>
        </w:tc>
        <w:tc>
          <w:tcPr>
            <w:tcW w:w="3118" w:type="dxa"/>
          </w:tcPr>
          <w:p w:rsidR="00264302" w:rsidRPr="001B2486" w:rsidRDefault="00264302" w:rsidP="00264302">
            <w:pPr>
              <w:spacing w:after="200" w:line="276" w:lineRule="auto"/>
              <w:jc w:val="center"/>
            </w:pPr>
            <w:r w:rsidRPr="001B2486">
              <w:t xml:space="preserve">г. </w:t>
            </w:r>
            <w:proofErr w:type="spellStart"/>
            <w:r w:rsidRPr="001B2486">
              <w:t>Агидель</w:t>
            </w:r>
            <w:proofErr w:type="spellEnd"/>
          </w:p>
        </w:tc>
        <w:tc>
          <w:tcPr>
            <w:tcW w:w="1985" w:type="dxa"/>
          </w:tcPr>
          <w:p w:rsidR="00264302" w:rsidRPr="001B2486" w:rsidRDefault="00264302" w:rsidP="00264302">
            <w:pPr>
              <w:spacing w:after="200" w:line="276" w:lineRule="auto"/>
              <w:jc w:val="center"/>
            </w:pPr>
            <w:r w:rsidRPr="001B2486">
              <w:t>Не менее 1</w:t>
            </w:r>
          </w:p>
        </w:tc>
        <w:tc>
          <w:tcPr>
            <w:tcW w:w="1984" w:type="dxa"/>
          </w:tcPr>
          <w:p w:rsidR="00264302" w:rsidRPr="007856CA" w:rsidRDefault="00264302" w:rsidP="00264302">
            <w:pPr>
              <w:spacing w:after="200" w:line="276" w:lineRule="auto"/>
              <w:jc w:val="center"/>
            </w:pPr>
          </w:p>
        </w:tc>
        <w:tc>
          <w:tcPr>
            <w:tcW w:w="1984" w:type="dxa"/>
          </w:tcPr>
          <w:p w:rsidR="00264302" w:rsidRPr="007856CA" w:rsidRDefault="00264302" w:rsidP="00264302">
            <w:pPr>
              <w:spacing w:after="200" w:line="276" w:lineRule="auto"/>
              <w:jc w:val="center"/>
            </w:pPr>
          </w:p>
        </w:tc>
      </w:tr>
      <w:tr w:rsidR="00264302" w:rsidRPr="007856CA" w:rsidTr="004E365E">
        <w:trPr>
          <w:trHeight w:hRule="exact" w:val="340"/>
        </w:trPr>
        <w:tc>
          <w:tcPr>
            <w:tcW w:w="846" w:type="dxa"/>
          </w:tcPr>
          <w:p w:rsidR="00264302" w:rsidRPr="001B2486" w:rsidRDefault="00264302" w:rsidP="00264302">
            <w:pPr>
              <w:numPr>
                <w:ilvl w:val="0"/>
                <w:numId w:val="41"/>
              </w:numPr>
              <w:spacing w:after="200" w:line="276" w:lineRule="auto"/>
              <w:jc w:val="center"/>
            </w:pPr>
          </w:p>
        </w:tc>
        <w:tc>
          <w:tcPr>
            <w:tcW w:w="3118" w:type="dxa"/>
          </w:tcPr>
          <w:p w:rsidR="00264302" w:rsidRPr="001B2486" w:rsidRDefault="00264302" w:rsidP="00264302">
            <w:pPr>
              <w:spacing w:after="200" w:line="276" w:lineRule="auto"/>
              <w:jc w:val="center"/>
            </w:pPr>
            <w:r w:rsidRPr="001B2486">
              <w:t>г. Нефтекамск</w:t>
            </w:r>
          </w:p>
        </w:tc>
        <w:tc>
          <w:tcPr>
            <w:tcW w:w="1985" w:type="dxa"/>
          </w:tcPr>
          <w:p w:rsidR="00264302" w:rsidRPr="001B2486" w:rsidRDefault="00264302" w:rsidP="00264302">
            <w:pPr>
              <w:spacing w:after="200" w:line="276" w:lineRule="auto"/>
              <w:jc w:val="center"/>
            </w:pPr>
            <w:r w:rsidRPr="001B2486">
              <w:t>Не менее 2</w:t>
            </w:r>
          </w:p>
        </w:tc>
        <w:tc>
          <w:tcPr>
            <w:tcW w:w="1984" w:type="dxa"/>
          </w:tcPr>
          <w:p w:rsidR="00264302" w:rsidRPr="007856CA" w:rsidRDefault="00264302" w:rsidP="00264302">
            <w:pPr>
              <w:spacing w:after="200" w:line="276" w:lineRule="auto"/>
              <w:jc w:val="center"/>
            </w:pPr>
          </w:p>
        </w:tc>
        <w:tc>
          <w:tcPr>
            <w:tcW w:w="1984" w:type="dxa"/>
          </w:tcPr>
          <w:p w:rsidR="00264302" w:rsidRPr="007856CA" w:rsidRDefault="00264302" w:rsidP="00264302">
            <w:pPr>
              <w:spacing w:after="200" w:line="276" w:lineRule="auto"/>
              <w:jc w:val="center"/>
            </w:pPr>
          </w:p>
        </w:tc>
      </w:tr>
      <w:tr w:rsidR="00264302" w:rsidRPr="007856CA" w:rsidTr="004E365E">
        <w:trPr>
          <w:trHeight w:hRule="exact" w:val="340"/>
        </w:trPr>
        <w:tc>
          <w:tcPr>
            <w:tcW w:w="846" w:type="dxa"/>
          </w:tcPr>
          <w:p w:rsidR="00264302" w:rsidRPr="001B2486" w:rsidRDefault="00264302" w:rsidP="00264302">
            <w:pPr>
              <w:numPr>
                <w:ilvl w:val="0"/>
                <w:numId w:val="41"/>
              </w:numPr>
              <w:spacing w:after="200" w:line="276" w:lineRule="auto"/>
              <w:jc w:val="center"/>
            </w:pPr>
          </w:p>
        </w:tc>
        <w:tc>
          <w:tcPr>
            <w:tcW w:w="3118" w:type="dxa"/>
          </w:tcPr>
          <w:p w:rsidR="00264302" w:rsidRPr="001B2486" w:rsidRDefault="00264302" w:rsidP="00264302">
            <w:pPr>
              <w:spacing w:after="200" w:line="276" w:lineRule="auto"/>
              <w:jc w:val="center"/>
            </w:pPr>
            <w:r w:rsidRPr="001B2486">
              <w:t xml:space="preserve">пос. </w:t>
            </w:r>
            <w:proofErr w:type="spellStart"/>
            <w:r w:rsidRPr="001B2486">
              <w:t>Николо</w:t>
            </w:r>
            <w:proofErr w:type="spellEnd"/>
            <w:r w:rsidRPr="001B2486">
              <w:t>-Березовка</w:t>
            </w:r>
          </w:p>
        </w:tc>
        <w:tc>
          <w:tcPr>
            <w:tcW w:w="1985" w:type="dxa"/>
          </w:tcPr>
          <w:p w:rsidR="00264302" w:rsidRPr="001B2486" w:rsidRDefault="00264302" w:rsidP="00264302">
            <w:pPr>
              <w:spacing w:after="200" w:line="276" w:lineRule="auto"/>
              <w:jc w:val="center"/>
            </w:pPr>
            <w:r w:rsidRPr="001B2486">
              <w:t>Не менее 1</w:t>
            </w:r>
          </w:p>
        </w:tc>
        <w:tc>
          <w:tcPr>
            <w:tcW w:w="1984" w:type="dxa"/>
          </w:tcPr>
          <w:p w:rsidR="00264302" w:rsidRPr="007856CA" w:rsidRDefault="00264302" w:rsidP="00264302">
            <w:pPr>
              <w:spacing w:after="200" w:line="276" w:lineRule="auto"/>
              <w:jc w:val="center"/>
            </w:pPr>
          </w:p>
        </w:tc>
        <w:tc>
          <w:tcPr>
            <w:tcW w:w="1984" w:type="dxa"/>
          </w:tcPr>
          <w:p w:rsidR="00264302" w:rsidRPr="007856CA" w:rsidRDefault="00264302" w:rsidP="00264302">
            <w:pPr>
              <w:spacing w:after="200" w:line="276" w:lineRule="auto"/>
              <w:jc w:val="center"/>
            </w:pPr>
          </w:p>
        </w:tc>
      </w:tr>
      <w:tr w:rsidR="00264302" w:rsidRPr="007856CA" w:rsidTr="004E365E">
        <w:trPr>
          <w:trHeight w:hRule="exact" w:val="340"/>
        </w:trPr>
        <w:tc>
          <w:tcPr>
            <w:tcW w:w="846" w:type="dxa"/>
          </w:tcPr>
          <w:p w:rsidR="00264302" w:rsidRPr="001B2486" w:rsidRDefault="00264302" w:rsidP="00264302">
            <w:pPr>
              <w:numPr>
                <w:ilvl w:val="0"/>
                <w:numId w:val="41"/>
              </w:numPr>
              <w:spacing w:after="200" w:line="276" w:lineRule="auto"/>
              <w:jc w:val="center"/>
            </w:pPr>
          </w:p>
        </w:tc>
        <w:tc>
          <w:tcPr>
            <w:tcW w:w="3118" w:type="dxa"/>
          </w:tcPr>
          <w:p w:rsidR="00264302" w:rsidRPr="001B2486" w:rsidRDefault="00264302" w:rsidP="00264302">
            <w:pPr>
              <w:spacing w:after="200" w:line="276" w:lineRule="auto"/>
              <w:jc w:val="center"/>
            </w:pPr>
            <w:r w:rsidRPr="001B2486">
              <w:t xml:space="preserve">с. </w:t>
            </w:r>
            <w:proofErr w:type="spellStart"/>
            <w:r w:rsidRPr="001B2486">
              <w:t>Староболтачево</w:t>
            </w:r>
            <w:proofErr w:type="spellEnd"/>
          </w:p>
        </w:tc>
        <w:tc>
          <w:tcPr>
            <w:tcW w:w="1985" w:type="dxa"/>
          </w:tcPr>
          <w:p w:rsidR="00264302" w:rsidRPr="001B2486" w:rsidRDefault="00264302" w:rsidP="00264302">
            <w:pPr>
              <w:spacing w:after="200" w:line="276" w:lineRule="auto"/>
              <w:jc w:val="center"/>
            </w:pPr>
            <w:r w:rsidRPr="001B2486">
              <w:t>Не менее 1</w:t>
            </w:r>
          </w:p>
        </w:tc>
        <w:tc>
          <w:tcPr>
            <w:tcW w:w="1984" w:type="dxa"/>
          </w:tcPr>
          <w:p w:rsidR="00264302" w:rsidRPr="007856CA" w:rsidRDefault="00264302" w:rsidP="00264302">
            <w:pPr>
              <w:spacing w:after="200" w:line="276" w:lineRule="auto"/>
              <w:jc w:val="center"/>
            </w:pPr>
          </w:p>
        </w:tc>
        <w:tc>
          <w:tcPr>
            <w:tcW w:w="1984" w:type="dxa"/>
          </w:tcPr>
          <w:p w:rsidR="00264302" w:rsidRPr="007856CA" w:rsidRDefault="00264302" w:rsidP="00264302">
            <w:pPr>
              <w:spacing w:after="200" w:line="276" w:lineRule="auto"/>
              <w:jc w:val="center"/>
            </w:pPr>
          </w:p>
        </w:tc>
      </w:tr>
      <w:tr w:rsidR="00264302" w:rsidRPr="007856CA" w:rsidTr="004E365E">
        <w:trPr>
          <w:trHeight w:hRule="exact" w:val="340"/>
        </w:trPr>
        <w:tc>
          <w:tcPr>
            <w:tcW w:w="846" w:type="dxa"/>
          </w:tcPr>
          <w:p w:rsidR="00264302" w:rsidRPr="001B2486" w:rsidRDefault="00264302" w:rsidP="00264302">
            <w:pPr>
              <w:numPr>
                <w:ilvl w:val="0"/>
                <w:numId w:val="41"/>
              </w:numPr>
              <w:spacing w:after="200" w:line="276" w:lineRule="auto"/>
              <w:jc w:val="center"/>
            </w:pPr>
          </w:p>
        </w:tc>
        <w:tc>
          <w:tcPr>
            <w:tcW w:w="3118" w:type="dxa"/>
          </w:tcPr>
          <w:p w:rsidR="00264302" w:rsidRPr="001B2486" w:rsidRDefault="00264302" w:rsidP="00264302">
            <w:pPr>
              <w:spacing w:after="200" w:line="276" w:lineRule="auto"/>
              <w:jc w:val="center"/>
            </w:pPr>
            <w:r w:rsidRPr="001B2486">
              <w:t>г. Дюртюли</w:t>
            </w:r>
          </w:p>
        </w:tc>
        <w:tc>
          <w:tcPr>
            <w:tcW w:w="1985" w:type="dxa"/>
          </w:tcPr>
          <w:p w:rsidR="00264302" w:rsidRPr="001B2486" w:rsidRDefault="00264302" w:rsidP="00264302">
            <w:pPr>
              <w:spacing w:after="200" w:line="276" w:lineRule="auto"/>
              <w:jc w:val="center"/>
            </w:pPr>
            <w:r w:rsidRPr="001B2486">
              <w:t>Не менее 1</w:t>
            </w:r>
          </w:p>
        </w:tc>
        <w:tc>
          <w:tcPr>
            <w:tcW w:w="1984" w:type="dxa"/>
          </w:tcPr>
          <w:p w:rsidR="00264302" w:rsidRPr="007856CA" w:rsidRDefault="00264302" w:rsidP="00264302">
            <w:pPr>
              <w:spacing w:after="200" w:line="276" w:lineRule="auto"/>
              <w:jc w:val="center"/>
            </w:pPr>
          </w:p>
        </w:tc>
        <w:tc>
          <w:tcPr>
            <w:tcW w:w="1984" w:type="dxa"/>
          </w:tcPr>
          <w:p w:rsidR="00264302" w:rsidRPr="007856CA" w:rsidRDefault="00264302" w:rsidP="00264302">
            <w:pPr>
              <w:spacing w:after="200" w:line="276" w:lineRule="auto"/>
              <w:jc w:val="center"/>
            </w:pPr>
          </w:p>
        </w:tc>
      </w:tr>
      <w:tr w:rsidR="00264302" w:rsidRPr="007856CA" w:rsidTr="004E365E">
        <w:trPr>
          <w:trHeight w:hRule="exact" w:val="340"/>
        </w:trPr>
        <w:tc>
          <w:tcPr>
            <w:tcW w:w="846" w:type="dxa"/>
          </w:tcPr>
          <w:p w:rsidR="00264302" w:rsidRPr="001B2486" w:rsidRDefault="00264302" w:rsidP="00264302">
            <w:pPr>
              <w:numPr>
                <w:ilvl w:val="0"/>
                <w:numId w:val="41"/>
              </w:numPr>
              <w:spacing w:after="200" w:line="276" w:lineRule="auto"/>
              <w:jc w:val="center"/>
            </w:pPr>
          </w:p>
        </w:tc>
        <w:tc>
          <w:tcPr>
            <w:tcW w:w="3118" w:type="dxa"/>
          </w:tcPr>
          <w:p w:rsidR="00264302" w:rsidRPr="001B2486" w:rsidRDefault="00264302" w:rsidP="00264302">
            <w:pPr>
              <w:spacing w:after="200" w:line="276" w:lineRule="auto"/>
              <w:jc w:val="center"/>
            </w:pPr>
            <w:r w:rsidRPr="001B2486">
              <w:t>г. Янаул</w:t>
            </w:r>
          </w:p>
        </w:tc>
        <w:tc>
          <w:tcPr>
            <w:tcW w:w="1985" w:type="dxa"/>
          </w:tcPr>
          <w:p w:rsidR="00264302" w:rsidRPr="001B2486" w:rsidRDefault="00264302" w:rsidP="00264302">
            <w:pPr>
              <w:spacing w:after="200" w:line="276" w:lineRule="auto"/>
              <w:jc w:val="center"/>
            </w:pPr>
            <w:r w:rsidRPr="001B2486">
              <w:t>Не менее 1</w:t>
            </w:r>
          </w:p>
        </w:tc>
        <w:tc>
          <w:tcPr>
            <w:tcW w:w="1984" w:type="dxa"/>
          </w:tcPr>
          <w:p w:rsidR="00264302" w:rsidRPr="007856CA" w:rsidRDefault="00264302" w:rsidP="00264302">
            <w:pPr>
              <w:spacing w:after="200" w:line="276" w:lineRule="auto"/>
              <w:jc w:val="center"/>
            </w:pPr>
          </w:p>
        </w:tc>
        <w:tc>
          <w:tcPr>
            <w:tcW w:w="1984" w:type="dxa"/>
          </w:tcPr>
          <w:p w:rsidR="00264302" w:rsidRPr="007856CA" w:rsidRDefault="00264302" w:rsidP="00264302">
            <w:pPr>
              <w:spacing w:after="200" w:line="276" w:lineRule="auto"/>
              <w:jc w:val="center"/>
            </w:pPr>
          </w:p>
        </w:tc>
      </w:tr>
      <w:tr w:rsidR="00264302" w:rsidRPr="007856CA" w:rsidTr="004E365E">
        <w:trPr>
          <w:trHeight w:hRule="exact" w:val="340"/>
        </w:trPr>
        <w:tc>
          <w:tcPr>
            <w:tcW w:w="846" w:type="dxa"/>
          </w:tcPr>
          <w:p w:rsidR="00264302" w:rsidRPr="001B2486" w:rsidRDefault="00264302" w:rsidP="00264302">
            <w:pPr>
              <w:numPr>
                <w:ilvl w:val="0"/>
                <w:numId w:val="41"/>
              </w:numPr>
              <w:spacing w:after="200" w:line="276" w:lineRule="auto"/>
              <w:jc w:val="center"/>
            </w:pPr>
          </w:p>
        </w:tc>
        <w:tc>
          <w:tcPr>
            <w:tcW w:w="3118" w:type="dxa"/>
          </w:tcPr>
          <w:p w:rsidR="00264302" w:rsidRPr="001B2486" w:rsidRDefault="00264302" w:rsidP="00264302">
            <w:pPr>
              <w:spacing w:after="200" w:line="276" w:lineRule="auto"/>
              <w:jc w:val="center"/>
            </w:pPr>
            <w:r w:rsidRPr="001B2486">
              <w:t>с. Бураево</w:t>
            </w:r>
          </w:p>
        </w:tc>
        <w:tc>
          <w:tcPr>
            <w:tcW w:w="1985" w:type="dxa"/>
          </w:tcPr>
          <w:p w:rsidR="00264302" w:rsidRPr="001B2486" w:rsidRDefault="00264302" w:rsidP="00264302">
            <w:pPr>
              <w:spacing w:after="200" w:line="276" w:lineRule="auto"/>
              <w:jc w:val="center"/>
            </w:pPr>
            <w:r w:rsidRPr="001B2486">
              <w:t>Не менее 1</w:t>
            </w:r>
          </w:p>
        </w:tc>
        <w:tc>
          <w:tcPr>
            <w:tcW w:w="1984" w:type="dxa"/>
          </w:tcPr>
          <w:p w:rsidR="00264302" w:rsidRPr="007856CA" w:rsidRDefault="00264302" w:rsidP="00264302">
            <w:pPr>
              <w:spacing w:after="200" w:line="276" w:lineRule="auto"/>
              <w:jc w:val="center"/>
            </w:pPr>
          </w:p>
        </w:tc>
        <w:tc>
          <w:tcPr>
            <w:tcW w:w="1984" w:type="dxa"/>
          </w:tcPr>
          <w:p w:rsidR="00264302" w:rsidRPr="007856CA" w:rsidRDefault="00264302" w:rsidP="00264302">
            <w:pPr>
              <w:spacing w:after="200" w:line="276" w:lineRule="auto"/>
              <w:jc w:val="center"/>
            </w:pPr>
          </w:p>
        </w:tc>
      </w:tr>
      <w:tr w:rsidR="00264302" w:rsidRPr="007856CA" w:rsidTr="004E365E">
        <w:trPr>
          <w:trHeight w:hRule="exact" w:val="340"/>
        </w:trPr>
        <w:tc>
          <w:tcPr>
            <w:tcW w:w="846" w:type="dxa"/>
          </w:tcPr>
          <w:p w:rsidR="00264302" w:rsidRPr="001B2486" w:rsidRDefault="00264302" w:rsidP="00264302">
            <w:pPr>
              <w:numPr>
                <w:ilvl w:val="0"/>
                <w:numId w:val="41"/>
              </w:numPr>
              <w:spacing w:after="200" w:line="276" w:lineRule="auto"/>
              <w:jc w:val="center"/>
            </w:pPr>
          </w:p>
        </w:tc>
        <w:tc>
          <w:tcPr>
            <w:tcW w:w="3118" w:type="dxa"/>
          </w:tcPr>
          <w:p w:rsidR="00264302" w:rsidRPr="001B2486" w:rsidRDefault="00264302" w:rsidP="00264302">
            <w:pPr>
              <w:spacing w:after="200" w:line="276" w:lineRule="auto"/>
              <w:jc w:val="center"/>
            </w:pPr>
            <w:r w:rsidRPr="001B2486">
              <w:t>с. Аскино</w:t>
            </w:r>
          </w:p>
        </w:tc>
        <w:tc>
          <w:tcPr>
            <w:tcW w:w="1985" w:type="dxa"/>
          </w:tcPr>
          <w:p w:rsidR="00264302" w:rsidRPr="001B2486" w:rsidRDefault="00264302" w:rsidP="00264302">
            <w:pPr>
              <w:spacing w:after="200" w:line="276" w:lineRule="auto"/>
              <w:jc w:val="center"/>
            </w:pPr>
            <w:r w:rsidRPr="001B2486">
              <w:t>Не менее 1</w:t>
            </w:r>
          </w:p>
        </w:tc>
        <w:tc>
          <w:tcPr>
            <w:tcW w:w="1984" w:type="dxa"/>
          </w:tcPr>
          <w:p w:rsidR="00264302" w:rsidRPr="007856CA" w:rsidRDefault="00264302" w:rsidP="00264302">
            <w:pPr>
              <w:spacing w:after="200" w:line="276" w:lineRule="auto"/>
              <w:jc w:val="center"/>
            </w:pPr>
          </w:p>
        </w:tc>
        <w:tc>
          <w:tcPr>
            <w:tcW w:w="1984" w:type="dxa"/>
          </w:tcPr>
          <w:p w:rsidR="00264302" w:rsidRPr="007856CA" w:rsidRDefault="00264302" w:rsidP="00264302">
            <w:pPr>
              <w:spacing w:after="200" w:line="276" w:lineRule="auto"/>
              <w:jc w:val="center"/>
            </w:pPr>
          </w:p>
        </w:tc>
      </w:tr>
      <w:tr w:rsidR="00264302" w:rsidRPr="007856CA" w:rsidTr="004E365E">
        <w:trPr>
          <w:trHeight w:hRule="exact" w:val="340"/>
        </w:trPr>
        <w:tc>
          <w:tcPr>
            <w:tcW w:w="846" w:type="dxa"/>
          </w:tcPr>
          <w:p w:rsidR="00264302" w:rsidRPr="001B2486" w:rsidRDefault="00264302" w:rsidP="00264302">
            <w:pPr>
              <w:numPr>
                <w:ilvl w:val="0"/>
                <w:numId w:val="41"/>
              </w:numPr>
              <w:spacing w:after="200" w:line="276" w:lineRule="auto"/>
              <w:jc w:val="center"/>
            </w:pPr>
          </w:p>
        </w:tc>
        <w:tc>
          <w:tcPr>
            <w:tcW w:w="3118" w:type="dxa"/>
          </w:tcPr>
          <w:p w:rsidR="00264302" w:rsidRPr="001B2486" w:rsidRDefault="00264302" w:rsidP="00264302">
            <w:pPr>
              <w:spacing w:after="200" w:line="276" w:lineRule="auto"/>
              <w:jc w:val="center"/>
            </w:pPr>
            <w:r w:rsidRPr="001B2486">
              <w:t>с. В. Татышлы</w:t>
            </w:r>
          </w:p>
        </w:tc>
        <w:tc>
          <w:tcPr>
            <w:tcW w:w="1985" w:type="dxa"/>
          </w:tcPr>
          <w:p w:rsidR="00264302" w:rsidRPr="001B2486" w:rsidRDefault="00264302" w:rsidP="00264302">
            <w:pPr>
              <w:spacing w:after="200" w:line="276" w:lineRule="auto"/>
              <w:jc w:val="center"/>
            </w:pPr>
            <w:r w:rsidRPr="001B2486">
              <w:t>Не менее 1</w:t>
            </w:r>
          </w:p>
        </w:tc>
        <w:tc>
          <w:tcPr>
            <w:tcW w:w="1984" w:type="dxa"/>
          </w:tcPr>
          <w:p w:rsidR="00264302" w:rsidRPr="007856CA" w:rsidRDefault="00264302" w:rsidP="00264302">
            <w:pPr>
              <w:spacing w:after="200" w:line="276" w:lineRule="auto"/>
              <w:jc w:val="center"/>
            </w:pPr>
          </w:p>
        </w:tc>
        <w:tc>
          <w:tcPr>
            <w:tcW w:w="1984" w:type="dxa"/>
          </w:tcPr>
          <w:p w:rsidR="00264302" w:rsidRPr="007856CA" w:rsidRDefault="00264302" w:rsidP="00264302">
            <w:pPr>
              <w:spacing w:after="200" w:line="276" w:lineRule="auto"/>
              <w:jc w:val="center"/>
            </w:pPr>
          </w:p>
        </w:tc>
      </w:tr>
      <w:tr w:rsidR="00264302" w:rsidRPr="007856CA" w:rsidTr="004E365E">
        <w:trPr>
          <w:trHeight w:hRule="exact" w:val="340"/>
        </w:trPr>
        <w:tc>
          <w:tcPr>
            <w:tcW w:w="846" w:type="dxa"/>
          </w:tcPr>
          <w:p w:rsidR="00264302" w:rsidRPr="001B2486" w:rsidRDefault="00264302" w:rsidP="00264302">
            <w:pPr>
              <w:numPr>
                <w:ilvl w:val="0"/>
                <w:numId w:val="41"/>
              </w:numPr>
              <w:spacing w:after="200" w:line="276" w:lineRule="auto"/>
              <w:jc w:val="center"/>
            </w:pPr>
          </w:p>
        </w:tc>
        <w:tc>
          <w:tcPr>
            <w:tcW w:w="3118" w:type="dxa"/>
          </w:tcPr>
          <w:p w:rsidR="00264302" w:rsidRPr="001B2486" w:rsidRDefault="00264302" w:rsidP="00264302">
            <w:pPr>
              <w:spacing w:after="200" w:line="276" w:lineRule="auto"/>
              <w:jc w:val="center"/>
            </w:pPr>
            <w:r w:rsidRPr="001B2486">
              <w:t>с. Караидель</w:t>
            </w:r>
          </w:p>
        </w:tc>
        <w:tc>
          <w:tcPr>
            <w:tcW w:w="1985" w:type="dxa"/>
          </w:tcPr>
          <w:p w:rsidR="00264302" w:rsidRPr="001B2486" w:rsidRDefault="00264302" w:rsidP="00264302">
            <w:pPr>
              <w:spacing w:after="200" w:line="276" w:lineRule="auto"/>
              <w:jc w:val="center"/>
            </w:pPr>
            <w:r w:rsidRPr="001B2486">
              <w:t>Не менее 1</w:t>
            </w:r>
          </w:p>
        </w:tc>
        <w:tc>
          <w:tcPr>
            <w:tcW w:w="1984" w:type="dxa"/>
          </w:tcPr>
          <w:p w:rsidR="00264302" w:rsidRPr="007856CA" w:rsidRDefault="00264302" w:rsidP="00264302">
            <w:pPr>
              <w:spacing w:after="200" w:line="276" w:lineRule="auto"/>
              <w:jc w:val="center"/>
            </w:pPr>
          </w:p>
        </w:tc>
        <w:tc>
          <w:tcPr>
            <w:tcW w:w="1984" w:type="dxa"/>
          </w:tcPr>
          <w:p w:rsidR="00264302" w:rsidRPr="007856CA" w:rsidRDefault="00264302" w:rsidP="00264302">
            <w:pPr>
              <w:spacing w:after="200" w:line="276" w:lineRule="auto"/>
              <w:jc w:val="center"/>
            </w:pPr>
          </w:p>
        </w:tc>
      </w:tr>
      <w:tr w:rsidR="00264302" w:rsidRPr="007856CA" w:rsidTr="004E365E">
        <w:trPr>
          <w:trHeight w:hRule="exact" w:val="340"/>
        </w:trPr>
        <w:tc>
          <w:tcPr>
            <w:tcW w:w="846" w:type="dxa"/>
          </w:tcPr>
          <w:p w:rsidR="00264302" w:rsidRPr="001B2486" w:rsidRDefault="00264302" w:rsidP="00264302">
            <w:pPr>
              <w:numPr>
                <w:ilvl w:val="0"/>
                <w:numId w:val="41"/>
              </w:numPr>
              <w:spacing w:after="200" w:line="276" w:lineRule="auto"/>
              <w:jc w:val="center"/>
            </w:pPr>
          </w:p>
        </w:tc>
        <w:tc>
          <w:tcPr>
            <w:tcW w:w="3118" w:type="dxa"/>
          </w:tcPr>
          <w:p w:rsidR="00264302" w:rsidRPr="001B2486" w:rsidRDefault="00264302" w:rsidP="00264302">
            <w:pPr>
              <w:spacing w:after="200" w:line="276" w:lineRule="auto"/>
              <w:jc w:val="center"/>
            </w:pPr>
            <w:r w:rsidRPr="001B2486">
              <w:t>с. Мишкино</w:t>
            </w:r>
          </w:p>
        </w:tc>
        <w:tc>
          <w:tcPr>
            <w:tcW w:w="1985" w:type="dxa"/>
          </w:tcPr>
          <w:p w:rsidR="00264302" w:rsidRPr="001B2486" w:rsidRDefault="00264302" w:rsidP="00264302">
            <w:pPr>
              <w:spacing w:after="200" w:line="276" w:lineRule="auto"/>
              <w:jc w:val="center"/>
            </w:pPr>
            <w:r w:rsidRPr="001B2486">
              <w:t>Не менее 1</w:t>
            </w:r>
          </w:p>
        </w:tc>
        <w:tc>
          <w:tcPr>
            <w:tcW w:w="1984" w:type="dxa"/>
          </w:tcPr>
          <w:p w:rsidR="00264302" w:rsidRPr="007856CA" w:rsidRDefault="00264302" w:rsidP="00264302">
            <w:pPr>
              <w:spacing w:after="200" w:line="276" w:lineRule="auto"/>
              <w:jc w:val="center"/>
            </w:pPr>
          </w:p>
        </w:tc>
        <w:tc>
          <w:tcPr>
            <w:tcW w:w="1984" w:type="dxa"/>
          </w:tcPr>
          <w:p w:rsidR="00264302" w:rsidRPr="007856CA" w:rsidRDefault="00264302" w:rsidP="00264302">
            <w:pPr>
              <w:spacing w:after="200" w:line="276" w:lineRule="auto"/>
              <w:jc w:val="center"/>
            </w:pPr>
          </w:p>
        </w:tc>
      </w:tr>
      <w:tr w:rsidR="00264302" w:rsidRPr="007856CA" w:rsidTr="004E365E">
        <w:trPr>
          <w:trHeight w:hRule="exact" w:val="340"/>
        </w:trPr>
        <w:tc>
          <w:tcPr>
            <w:tcW w:w="846" w:type="dxa"/>
          </w:tcPr>
          <w:p w:rsidR="00264302" w:rsidRPr="001B2486" w:rsidRDefault="00264302" w:rsidP="00264302">
            <w:pPr>
              <w:numPr>
                <w:ilvl w:val="0"/>
                <w:numId w:val="41"/>
              </w:numPr>
              <w:spacing w:after="200" w:line="276" w:lineRule="auto"/>
              <w:jc w:val="center"/>
            </w:pPr>
          </w:p>
        </w:tc>
        <w:tc>
          <w:tcPr>
            <w:tcW w:w="3118" w:type="dxa"/>
          </w:tcPr>
          <w:p w:rsidR="00264302" w:rsidRPr="001B2486" w:rsidRDefault="00264302" w:rsidP="00264302">
            <w:pPr>
              <w:spacing w:after="200" w:line="276" w:lineRule="auto"/>
              <w:jc w:val="center"/>
            </w:pPr>
            <w:r w:rsidRPr="001B2486">
              <w:t>с. Калтасы</w:t>
            </w:r>
          </w:p>
        </w:tc>
        <w:tc>
          <w:tcPr>
            <w:tcW w:w="1985" w:type="dxa"/>
          </w:tcPr>
          <w:p w:rsidR="00264302" w:rsidRPr="001B2486" w:rsidRDefault="00264302" w:rsidP="00264302">
            <w:pPr>
              <w:spacing w:after="200" w:line="276" w:lineRule="auto"/>
              <w:jc w:val="center"/>
            </w:pPr>
            <w:r w:rsidRPr="001B2486">
              <w:t>Не менее 1</w:t>
            </w:r>
          </w:p>
        </w:tc>
        <w:tc>
          <w:tcPr>
            <w:tcW w:w="1984" w:type="dxa"/>
          </w:tcPr>
          <w:p w:rsidR="00264302" w:rsidRPr="007856CA" w:rsidRDefault="00264302" w:rsidP="00264302">
            <w:pPr>
              <w:spacing w:after="200" w:line="276" w:lineRule="auto"/>
              <w:jc w:val="center"/>
            </w:pPr>
          </w:p>
        </w:tc>
        <w:tc>
          <w:tcPr>
            <w:tcW w:w="1984" w:type="dxa"/>
          </w:tcPr>
          <w:p w:rsidR="00264302" w:rsidRPr="007856CA" w:rsidRDefault="00264302" w:rsidP="00264302">
            <w:pPr>
              <w:spacing w:after="200" w:line="276" w:lineRule="auto"/>
              <w:jc w:val="center"/>
            </w:pPr>
          </w:p>
        </w:tc>
      </w:tr>
      <w:tr w:rsidR="00264302" w:rsidRPr="007856CA" w:rsidTr="004E365E">
        <w:trPr>
          <w:trHeight w:hRule="exact" w:val="340"/>
        </w:trPr>
        <w:tc>
          <w:tcPr>
            <w:tcW w:w="846" w:type="dxa"/>
          </w:tcPr>
          <w:p w:rsidR="00264302" w:rsidRPr="001B2486" w:rsidRDefault="00264302" w:rsidP="00264302">
            <w:pPr>
              <w:numPr>
                <w:ilvl w:val="0"/>
                <w:numId w:val="41"/>
              </w:numPr>
              <w:spacing w:after="200" w:line="276" w:lineRule="auto"/>
              <w:jc w:val="center"/>
            </w:pPr>
          </w:p>
        </w:tc>
        <w:tc>
          <w:tcPr>
            <w:tcW w:w="3118" w:type="dxa"/>
          </w:tcPr>
          <w:p w:rsidR="00264302" w:rsidRPr="001B2486" w:rsidRDefault="00264302" w:rsidP="00264302">
            <w:pPr>
              <w:spacing w:after="200" w:line="276" w:lineRule="auto"/>
              <w:jc w:val="center"/>
            </w:pPr>
            <w:r w:rsidRPr="001B2486">
              <w:t xml:space="preserve">с. Н. </w:t>
            </w:r>
            <w:proofErr w:type="spellStart"/>
            <w:r w:rsidRPr="001B2486">
              <w:t>Яркеево</w:t>
            </w:r>
            <w:proofErr w:type="spellEnd"/>
          </w:p>
        </w:tc>
        <w:tc>
          <w:tcPr>
            <w:tcW w:w="1985" w:type="dxa"/>
          </w:tcPr>
          <w:p w:rsidR="00264302" w:rsidRPr="001B2486" w:rsidRDefault="00264302" w:rsidP="00264302">
            <w:pPr>
              <w:spacing w:after="200" w:line="276" w:lineRule="auto"/>
              <w:jc w:val="center"/>
            </w:pPr>
            <w:r w:rsidRPr="001B2486">
              <w:t>Не менее 1</w:t>
            </w:r>
          </w:p>
        </w:tc>
        <w:tc>
          <w:tcPr>
            <w:tcW w:w="1984" w:type="dxa"/>
          </w:tcPr>
          <w:p w:rsidR="00264302" w:rsidRPr="007856CA" w:rsidRDefault="00264302" w:rsidP="00264302">
            <w:pPr>
              <w:spacing w:after="200" w:line="276" w:lineRule="auto"/>
              <w:jc w:val="center"/>
            </w:pPr>
          </w:p>
        </w:tc>
        <w:tc>
          <w:tcPr>
            <w:tcW w:w="1984" w:type="dxa"/>
          </w:tcPr>
          <w:p w:rsidR="00264302" w:rsidRPr="007856CA" w:rsidRDefault="00264302" w:rsidP="00264302">
            <w:pPr>
              <w:spacing w:after="200" w:line="276" w:lineRule="auto"/>
              <w:jc w:val="center"/>
            </w:pPr>
          </w:p>
        </w:tc>
      </w:tr>
      <w:tr w:rsidR="00264302" w:rsidRPr="007856CA" w:rsidTr="004E365E">
        <w:trPr>
          <w:trHeight w:hRule="exact" w:val="340"/>
        </w:trPr>
        <w:tc>
          <w:tcPr>
            <w:tcW w:w="846" w:type="dxa"/>
          </w:tcPr>
          <w:p w:rsidR="00264302" w:rsidRPr="001B2486" w:rsidRDefault="00264302" w:rsidP="00264302">
            <w:pPr>
              <w:numPr>
                <w:ilvl w:val="0"/>
                <w:numId w:val="41"/>
              </w:numPr>
              <w:spacing w:after="200" w:line="276" w:lineRule="auto"/>
              <w:jc w:val="center"/>
            </w:pPr>
          </w:p>
        </w:tc>
        <w:tc>
          <w:tcPr>
            <w:tcW w:w="3118" w:type="dxa"/>
          </w:tcPr>
          <w:p w:rsidR="00264302" w:rsidRPr="001B2486" w:rsidRDefault="00264302" w:rsidP="00264302">
            <w:pPr>
              <w:spacing w:after="200" w:line="276" w:lineRule="auto"/>
              <w:jc w:val="center"/>
            </w:pPr>
            <w:r w:rsidRPr="001B2486">
              <w:t>пос. Краснохолмский</w:t>
            </w:r>
          </w:p>
        </w:tc>
        <w:tc>
          <w:tcPr>
            <w:tcW w:w="1985" w:type="dxa"/>
          </w:tcPr>
          <w:p w:rsidR="00264302" w:rsidRPr="001B2486" w:rsidRDefault="00264302" w:rsidP="00264302">
            <w:pPr>
              <w:spacing w:after="200" w:line="276" w:lineRule="auto"/>
              <w:jc w:val="center"/>
            </w:pPr>
            <w:r w:rsidRPr="001B2486">
              <w:t>Не менее 1</w:t>
            </w:r>
          </w:p>
        </w:tc>
        <w:tc>
          <w:tcPr>
            <w:tcW w:w="1984" w:type="dxa"/>
          </w:tcPr>
          <w:p w:rsidR="00264302" w:rsidRPr="007856CA" w:rsidRDefault="00264302" w:rsidP="00264302">
            <w:pPr>
              <w:spacing w:after="200" w:line="276" w:lineRule="auto"/>
              <w:jc w:val="center"/>
            </w:pPr>
          </w:p>
        </w:tc>
        <w:tc>
          <w:tcPr>
            <w:tcW w:w="1984" w:type="dxa"/>
          </w:tcPr>
          <w:p w:rsidR="00264302" w:rsidRPr="007856CA" w:rsidRDefault="00264302" w:rsidP="00264302">
            <w:pPr>
              <w:spacing w:after="200" w:line="276" w:lineRule="auto"/>
              <w:jc w:val="center"/>
            </w:pPr>
          </w:p>
        </w:tc>
      </w:tr>
      <w:tr w:rsidR="00264302" w:rsidRPr="007856CA" w:rsidTr="004E365E">
        <w:trPr>
          <w:trHeight w:hRule="exact" w:val="340"/>
        </w:trPr>
        <w:tc>
          <w:tcPr>
            <w:tcW w:w="846" w:type="dxa"/>
          </w:tcPr>
          <w:p w:rsidR="00264302" w:rsidRPr="001B2486" w:rsidRDefault="00264302" w:rsidP="00264302">
            <w:pPr>
              <w:numPr>
                <w:ilvl w:val="0"/>
                <w:numId w:val="41"/>
              </w:numPr>
              <w:spacing w:after="200" w:line="276" w:lineRule="auto"/>
              <w:jc w:val="center"/>
            </w:pPr>
          </w:p>
        </w:tc>
        <w:tc>
          <w:tcPr>
            <w:tcW w:w="3118" w:type="dxa"/>
          </w:tcPr>
          <w:p w:rsidR="00264302" w:rsidRPr="001B2486" w:rsidRDefault="00264302" w:rsidP="00264302">
            <w:pPr>
              <w:spacing w:after="200" w:line="276" w:lineRule="auto"/>
              <w:jc w:val="center"/>
            </w:pPr>
            <w:r w:rsidRPr="001B2486">
              <w:t>г. Белорецк</w:t>
            </w:r>
          </w:p>
        </w:tc>
        <w:tc>
          <w:tcPr>
            <w:tcW w:w="1985" w:type="dxa"/>
          </w:tcPr>
          <w:p w:rsidR="00264302" w:rsidRPr="001B2486" w:rsidRDefault="00264302" w:rsidP="00264302">
            <w:pPr>
              <w:spacing w:after="200" w:line="276" w:lineRule="auto"/>
              <w:jc w:val="center"/>
            </w:pPr>
            <w:r w:rsidRPr="001B2486">
              <w:t>Не менее 2</w:t>
            </w:r>
          </w:p>
        </w:tc>
        <w:tc>
          <w:tcPr>
            <w:tcW w:w="1984" w:type="dxa"/>
          </w:tcPr>
          <w:p w:rsidR="00264302" w:rsidRPr="007856CA" w:rsidRDefault="00264302" w:rsidP="00264302">
            <w:pPr>
              <w:spacing w:after="200" w:line="276" w:lineRule="auto"/>
              <w:jc w:val="center"/>
            </w:pPr>
          </w:p>
        </w:tc>
        <w:tc>
          <w:tcPr>
            <w:tcW w:w="1984" w:type="dxa"/>
          </w:tcPr>
          <w:p w:rsidR="00264302" w:rsidRPr="007856CA" w:rsidRDefault="00264302" w:rsidP="00264302">
            <w:pPr>
              <w:spacing w:after="200" w:line="276" w:lineRule="auto"/>
              <w:jc w:val="center"/>
            </w:pPr>
          </w:p>
        </w:tc>
      </w:tr>
      <w:tr w:rsidR="00264302" w:rsidRPr="007856CA" w:rsidTr="004E365E">
        <w:trPr>
          <w:trHeight w:hRule="exact" w:val="340"/>
        </w:trPr>
        <w:tc>
          <w:tcPr>
            <w:tcW w:w="846" w:type="dxa"/>
          </w:tcPr>
          <w:p w:rsidR="00264302" w:rsidRPr="001B2486" w:rsidRDefault="00264302" w:rsidP="00264302">
            <w:pPr>
              <w:numPr>
                <w:ilvl w:val="0"/>
                <w:numId w:val="41"/>
              </w:numPr>
              <w:spacing w:after="200" w:line="276" w:lineRule="auto"/>
              <w:jc w:val="center"/>
            </w:pPr>
          </w:p>
        </w:tc>
        <w:tc>
          <w:tcPr>
            <w:tcW w:w="3118" w:type="dxa"/>
          </w:tcPr>
          <w:p w:rsidR="00264302" w:rsidRPr="001B2486" w:rsidRDefault="00264302" w:rsidP="00264302">
            <w:pPr>
              <w:spacing w:after="200" w:line="276" w:lineRule="auto"/>
              <w:jc w:val="center"/>
            </w:pPr>
            <w:r w:rsidRPr="001B2486">
              <w:t>с. Аскарово</w:t>
            </w:r>
          </w:p>
        </w:tc>
        <w:tc>
          <w:tcPr>
            <w:tcW w:w="1985" w:type="dxa"/>
          </w:tcPr>
          <w:p w:rsidR="00264302" w:rsidRPr="001B2486" w:rsidRDefault="00264302" w:rsidP="00264302">
            <w:pPr>
              <w:spacing w:after="200" w:line="276" w:lineRule="auto"/>
              <w:jc w:val="center"/>
            </w:pPr>
            <w:r w:rsidRPr="001B2486">
              <w:t>Не менее 1</w:t>
            </w:r>
          </w:p>
        </w:tc>
        <w:tc>
          <w:tcPr>
            <w:tcW w:w="1984" w:type="dxa"/>
          </w:tcPr>
          <w:p w:rsidR="00264302" w:rsidRPr="007856CA" w:rsidRDefault="00264302" w:rsidP="00264302">
            <w:pPr>
              <w:spacing w:after="200" w:line="276" w:lineRule="auto"/>
              <w:jc w:val="center"/>
            </w:pPr>
          </w:p>
        </w:tc>
        <w:tc>
          <w:tcPr>
            <w:tcW w:w="1984" w:type="dxa"/>
          </w:tcPr>
          <w:p w:rsidR="00264302" w:rsidRPr="007856CA" w:rsidRDefault="00264302" w:rsidP="00264302">
            <w:pPr>
              <w:spacing w:after="200" w:line="276" w:lineRule="auto"/>
              <w:jc w:val="center"/>
            </w:pPr>
          </w:p>
        </w:tc>
      </w:tr>
      <w:tr w:rsidR="00264302" w:rsidRPr="007856CA" w:rsidTr="004E365E">
        <w:trPr>
          <w:trHeight w:hRule="exact" w:val="340"/>
        </w:trPr>
        <w:tc>
          <w:tcPr>
            <w:tcW w:w="846" w:type="dxa"/>
          </w:tcPr>
          <w:p w:rsidR="00264302" w:rsidRPr="001B2486" w:rsidRDefault="00264302" w:rsidP="00264302">
            <w:pPr>
              <w:numPr>
                <w:ilvl w:val="0"/>
                <w:numId w:val="41"/>
              </w:numPr>
              <w:spacing w:after="200" w:line="276" w:lineRule="auto"/>
              <w:jc w:val="center"/>
            </w:pPr>
          </w:p>
        </w:tc>
        <w:tc>
          <w:tcPr>
            <w:tcW w:w="3118" w:type="dxa"/>
          </w:tcPr>
          <w:p w:rsidR="00264302" w:rsidRPr="001B2486" w:rsidRDefault="00264302" w:rsidP="00264302">
            <w:pPr>
              <w:spacing w:after="200" w:line="276" w:lineRule="auto"/>
              <w:jc w:val="center"/>
            </w:pPr>
            <w:r w:rsidRPr="001B2486">
              <w:t>с. Старосубхангулово</w:t>
            </w:r>
          </w:p>
        </w:tc>
        <w:tc>
          <w:tcPr>
            <w:tcW w:w="1985" w:type="dxa"/>
          </w:tcPr>
          <w:p w:rsidR="00264302" w:rsidRPr="001B2486" w:rsidRDefault="00264302" w:rsidP="00264302">
            <w:pPr>
              <w:spacing w:after="200" w:line="276" w:lineRule="auto"/>
              <w:jc w:val="center"/>
            </w:pPr>
            <w:r w:rsidRPr="001B2486">
              <w:t>Не менее 1</w:t>
            </w:r>
          </w:p>
        </w:tc>
        <w:tc>
          <w:tcPr>
            <w:tcW w:w="1984" w:type="dxa"/>
          </w:tcPr>
          <w:p w:rsidR="00264302" w:rsidRPr="007856CA" w:rsidRDefault="00264302" w:rsidP="00264302">
            <w:pPr>
              <w:spacing w:after="200" w:line="276" w:lineRule="auto"/>
              <w:jc w:val="center"/>
            </w:pPr>
          </w:p>
        </w:tc>
        <w:tc>
          <w:tcPr>
            <w:tcW w:w="1984" w:type="dxa"/>
          </w:tcPr>
          <w:p w:rsidR="00264302" w:rsidRPr="007856CA" w:rsidRDefault="00264302" w:rsidP="00264302">
            <w:pPr>
              <w:spacing w:after="200" w:line="276" w:lineRule="auto"/>
              <w:jc w:val="center"/>
            </w:pPr>
          </w:p>
        </w:tc>
      </w:tr>
      <w:tr w:rsidR="00264302" w:rsidRPr="007856CA" w:rsidTr="004E365E">
        <w:trPr>
          <w:trHeight w:hRule="exact" w:val="340"/>
        </w:trPr>
        <w:tc>
          <w:tcPr>
            <w:tcW w:w="846" w:type="dxa"/>
          </w:tcPr>
          <w:p w:rsidR="00264302" w:rsidRPr="001B2486" w:rsidRDefault="00264302" w:rsidP="00264302">
            <w:pPr>
              <w:numPr>
                <w:ilvl w:val="0"/>
                <w:numId w:val="41"/>
              </w:numPr>
              <w:spacing w:after="200" w:line="276" w:lineRule="auto"/>
              <w:jc w:val="center"/>
            </w:pPr>
          </w:p>
        </w:tc>
        <w:tc>
          <w:tcPr>
            <w:tcW w:w="3118" w:type="dxa"/>
          </w:tcPr>
          <w:p w:rsidR="00264302" w:rsidRPr="001B2486" w:rsidRDefault="00264302" w:rsidP="00264302">
            <w:pPr>
              <w:spacing w:after="200" w:line="276" w:lineRule="auto"/>
              <w:jc w:val="center"/>
            </w:pPr>
            <w:r w:rsidRPr="001B2486">
              <w:t>г. Учалы</w:t>
            </w:r>
          </w:p>
        </w:tc>
        <w:tc>
          <w:tcPr>
            <w:tcW w:w="1985" w:type="dxa"/>
          </w:tcPr>
          <w:p w:rsidR="00264302" w:rsidRPr="001B2486" w:rsidRDefault="00264302" w:rsidP="00264302">
            <w:pPr>
              <w:spacing w:after="200" w:line="276" w:lineRule="auto"/>
              <w:jc w:val="center"/>
            </w:pPr>
            <w:r w:rsidRPr="001B2486">
              <w:t>Не менее 2</w:t>
            </w:r>
          </w:p>
        </w:tc>
        <w:tc>
          <w:tcPr>
            <w:tcW w:w="1984" w:type="dxa"/>
          </w:tcPr>
          <w:p w:rsidR="00264302" w:rsidRPr="007856CA" w:rsidRDefault="00264302" w:rsidP="00264302">
            <w:pPr>
              <w:spacing w:after="200" w:line="276" w:lineRule="auto"/>
              <w:jc w:val="center"/>
            </w:pPr>
          </w:p>
        </w:tc>
        <w:tc>
          <w:tcPr>
            <w:tcW w:w="1984" w:type="dxa"/>
          </w:tcPr>
          <w:p w:rsidR="00264302" w:rsidRPr="007856CA" w:rsidRDefault="00264302" w:rsidP="00264302">
            <w:pPr>
              <w:spacing w:after="200" w:line="276" w:lineRule="auto"/>
              <w:jc w:val="center"/>
            </w:pPr>
          </w:p>
        </w:tc>
      </w:tr>
      <w:tr w:rsidR="00264302" w:rsidRPr="007856CA" w:rsidTr="004E365E">
        <w:trPr>
          <w:trHeight w:hRule="exact" w:val="340"/>
        </w:trPr>
        <w:tc>
          <w:tcPr>
            <w:tcW w:w="846" w:type="dxa"/>
          </w:tcPr>
          <w:p w:rsidR="00264302" w:rsidRPr="001B2486" w:rsidRDefault="00264302" w:rsidP="00264302">
            <w:pPr>
              <w:numPr>
                <w:ilvl w:val="0"/>
                <w:numId w:val="41"/>
              </w:numPr>
              <w:spacing w:after="200" w:line="276" w:lineRule="auto"/>
              <w:jc w:val="center"/>
            </w:pPr>
          </w:p>
        </w:tc>
        <w:tc>
          <w:tcPr>
            <w:tcW w:w="3118" w:type="dxa"/>
          </w:tcPr>
          <w:p w:rsidR="00264302" w:rsidRPr="001B2486" w:rsidRDefault="00264302" w:rsidP="00264302">
            <w:pPr>
              <w:spacing w:after="200" w:line="276" w:lineRule="auto"/>
              <w:jc w:val="center"/>
            </w:pPr>
            <w:r w:rsidRPr="001B2486">
              <w:t>ЗАТО Межгорье</w:t>
            </w:r>
          </w:p>
        </w:tc>
        <w:tc>
          <w:tcPr>
            <w:tcW w:w="1985" w:type="dxa"/>
          </w:tcPr>
          <w:p w:rsidR="00264302" w:rsidRPr="001B2486" w:rsidRDefault="00264302" w:rsidP="00264302">
            <w:pPr>
              <w:spacing w:after="200" w:line="276" w:lineRule="auto"/>
              <w:jc w:val="center"/>
            </w:pPr>
            <w:r w:rsidRPr="001B2486">
              <w:t>Не менее 1</w:t>
            </w:r>
          </w:p>
        </w:tc>
        <w:tc>
          <w:tcPr>
            <w:tcW w:w="1984" w:type="dxa"/>
          </w:tcPr>
          <w:p w:rsidR="00264302" w:rsidRPr="007856CA" w:rsidRDefault="00264302" w:rsidP="00264302">
            <w:pPr>
              <w:spacing w:after="200" w:line="276" w:lineRule="auto"/>
              <w:jc w:val="center"/>
            </w:pPr>
          </w:p>
        </w:tc>
        <w:tc>
          <w:tcPr>
            <w:tcW w:w="1984" w:type="dxa"/>
          </w:tcPr>
          <w:p w:rsidR="00264302" w:rsidRPr="007856CA" w:rsidRDefault="00264302" w:rsidP="00264302">
            <w:pPr>
              <w:spacing w:after="200" w:line="276" w:lineRule="auto"/>
              <w:jc w:val="center"/>
            </w:pPr>
          </w:p>
        </w:tc>
      </w:tr>
      <w:tr w:rsidR="00264302" w:rsidRPr="007856CA" w:rsidTr="004E365E">
        <w:trPr>
          <w:trHeight w:hRule="exact" w:val="340"/>
        </w:trPr>
        <w:tc>
          <w:tcPr>
            <w:tcW w:w="846" w:type="dxa"/>
          </w:tcPr>
          <w:p w:rsidR="00264302" w:rsidRPr="001B2486" w:rsidRDefault="00264302" w:rsidP="00264302">
            <w:pPr>
              <w:numPr>
                <w:ilvl w:val="0"/>
                <w:numId w:val="41"/>
              </w:numPr>
              <w:spacing w:after="200" w:line="276" w:lineRule="auto"/>
              <w:jc w:val="center"/>
            </w:pPr>
          </w:p>
        </w:tc>
        <w:tc>
          <w:tcPr>
            <w:tcW w:w="3118" w:type="dxa"/>
          </w:tcPr>
          <w:p w:rsidR="00264302" w:rsidRPr="001B2486" w:rsidRDefault="00264302" w:rsidP="00264302">
            <w:pPr>
              <w:spacing w:after="200" w:line="276" w:lineRule="auto"/>
              <w:jc w:val="center"/>
            </w:pPr>
            <w:r w:rsidRPr="001B2486">
              <w:t>с. Месягутово</w:t>
            </w:r>
          </w:p>
        </w:tc>
        <w:tc>
          <w:tcPr>
            <w:tcW w:w="1985" w:type="dxa"/>
          </w:tcPr>
          <w:p w:rsidR="00264302" w:rsidRPr="001B2486" w:rsidRDefault="00264302" w:rsidP="00264302">
            <w:pPr>
              <w:spacing w:after="200" w:line="276" w:lineRule="auto"/>
              <w:jc w:val="center"/>
            </w:pPr>
            <w:r w:rsidRPr="001B2486">
              <w:t>Не менее 1</w:t>
            </w:r>
          </w:p>
        </w:tc>
        <w:tc>
          <w:tcPr>
            <w:tcW w:w="1984" w:type="dxa"/>
          </w:tcPr>
          <w:p w:rsidR="00264302" w:rsidRPr="007856CA" w:rsidRDefault="00264302" w:rsidP="00264302">
            <w:pPr>
              <w:spacing w:after="200" w:line="276" w:lineRule="auto"/>
              <w:jc w:val="center"/>
            </w:pPr>
          </w:p>
        </w:tc>
        <w:tc>
          <w:tcPr>
            <w:tcW w:w="1984" w:type="dxa"/>
          </w:tcPr>
          <w:p w:rsidR="00264302" w:rsidRPr="007856CA" w:rsidRDefault="00264302" w:rsidP="00264302">
            <w:pPr>
              <w:spacing w:after="200" w:line="276" w:lineRule="auto"/>
              <w:jc w:val="center"/>
            </w:pPr>
          </w:p>
        </w:tc>
      </w:tr>
      <w:tr w:rsidR="00264302" w:rsidRPr="007856CA" w:rsidTr="004E365E">
        <w:trPr>
          <w:trHeight w:hRule="exact" w:val="340"/>
        </w:trPr>
        <w:tc>
          <w:tcPr>
            <w:tcW w:w="846" w:type="dxa"/>
          </w:tcPr>
          <w:p w:rsidR="00264302" w:rsidRPr="001B2486" w:rsidRDefault="00264302" w:rsidP="00264302">
            <w:pPr>
              <w:numPr>
                <w:ilvl w:val="0"/>
                <w:numId w:val="41"/>
              </w:numPr>
              <w:spacing w:after="200" w:line="276" w:lineRule="auto"/>
              <w:jc w:val="center"/>
            </w:pPr>
          </w:p>
        </w:tc>
        <w:tc>
          <w:tcPr>
            <w:tcW w:w="3118" w:type="dxa"/>
          </w:tcPr>
          <w:p w:rsidR="00264302" w:rsidRPr="001B2486" w:rsidRDefault="00264302" w:rsidP="00264302">
            <w:pPr>
              <w:spacing w:after="200" w:line="276" w:lineRule="auto"/>
              <w:jc w:val="center"/>
            </w:pPr>
            <w:r w:rsidRPr="001B2486">
              <w:t xml:space="preserve">с. </w:t>
            </w:r>
            <w:proofErr w:type="spellStart"/>
            <w:r w:rsidRPr="001B2486">
              <w:t>Большеустекинское</w:t>
            </w:r>
            <w:proofErr w:type="spellEnd"/>
          </w:p>
        </w:tc>
        <w:tc>
          <w:tcPr>
            <w:tcW w:w="1985" w:type="dxa"/>
          </w:tcPr>
          <w:p w:rsidR="00264302" w:rsidRPr="001B2486" w:rsidRDefault="00264302" w:rsidP="00264302">
            <w:pPr>
              <w:spacing w:after="200" w:line="276" w:lineRule="auto"/>
              <w:jc w:val="center"/>
            </w:pPr>
            <w:r w:rsidRPr="001B2486">
              <w:t>Не менее 1</w:t>
            </w:r>
          </w:p>
        </w:tc>
        <w:tc>
          <w:tcPr>
            <w:tcW w:w="1984" w:type="dxa"/>
          </w:tcPr>
          <w:p w:rsidR="00264302" w:rsidRPr="007856CA" w:rsidRDefault="00264302" w:rsidP="00264302">
            <w:pPr>
              <w:spacing w:after="200" w:line="276" w:lineRule="auto"/>
              <w:jc w:val="center"/>
            </w:pPr>
          </w:p>
        </w:tc>
        <w:tc>
          <w:tcPr>
            <w:tcW w:w="1984" w:type="dxa"/>
          </w:tcPr>
          <w:p w:rsidR="00264302" w:rsidRPr="007856CA" w:rsidRDefault="00264302" w:rsidP="00264302">
            <w:pPr>
              <w:spacing w:after="200" w:line="276" w:lineRule="auto"/>
              <w:jc w:val="center"/>
            </w:pPr>
          </w:p>
        </w:tc>
      </w:tr>
      <w:tr w:rsidR="00264302" w:rsidRPr="007856CA" w:rsidTr="004E365E">
        <w:trPr>
          <w:trHeight w:hRule="exact" w:val="340"/>
        </w:trPr>
        <w:tc>
          <w:tcPr>
            <w:tcW w:w="846" w:type="dxa"/>
          </w:tcPr>
          <w:p w:rsidR="00264302" w:rsidRPr="001B2486" w:rsidRDefault="00264302" w:rsidP="00264302">
            <w:pPr>
              <w:numPr>
                <w:ilvl w:val="0"/>
                <w:numId w:val="41"/>
              </w:numPr>
              <w:spacing w:after="200" w:line="276" w:lineRule="auto"/>
              <w:jc w:val="center"/>
            </w:pPr>
          </w:p>
        </w:tc>
        <w:tc>
          <w:tcPr>
            <w:tcW w:w="3118" w:type="dxa"/>
          </w:tcPr>
          <w:p w:rsidR="00264302" w:rsidRPr="001B2486" w:rsidRDefault="00264302" w:rsidP="00264302">
            <w:pPr>
              <w:spacing w:after="200" w:line="276" w:lineRule="auto"/>
              <w:jc w:val="center"/>
            </w:pPr>
            <w:r w:rsidRPr="001B2486">
              <w:t>с. В. Киги</w:t>
            </w:r>
          </w:p>
        </w:tc>
        <w:tc>
          <w:tcPr>
            <w:tcW w:w="1985" w:type="dxa"/>
          </w:tcPr>
          <w:p w:rsidR="00264302" w:rsidRPr="001B2486" w:rsidRDefault="00264302" w:rsidP="00264302">
            <w:pPr>
              <w:spacing w:after="200" w:line="276" w:lineRule="auto"/>
              <w:jc w:val="center"/>
            </w:pPr>
            <w:r w:rsidRPr="001B2486">
              <w:t>Не менее 1</w:t>
            </w:r>
          </w:p>
        </w:tc>
        <w:tc>
          <w:tcPr>
            <w:tcW w:w="1984" w:type="dxa"/>
          </w:tcPr>
          <w:p w:rsidR="00264302" w:rsidRPr="007856CA" w:rsidRDefault="00264302" w:rsidP="00264302">
            <w:pPr>
              <w:spacing w:after="200" w:line="276" w:lineRule="auto"/>
              <w:jc w:val="center"/>
            </w:pPr>
          </w:p>
        </w:tc>
        <w:tc>
          <w:tcPr>
            <w:tcW w:w="1984" w:type="dxa"/>
          </w:tcPr>
          <w:p w:rsidR="00264302" w:rsidRPr="007856CA" w:rsidRDefault="00264302" w:rsidP="00264302">
            <w:pPr>
              <w:spacing w:after="200" w:line="276" w:lineRule="auto"/>
              <w:jc w:val="center"/>
            </w:pPr>
          </w:p>
        </w:tc>
      </w:tr>
      <w:tr w:rsidR="00264302" w:rsidRPr="007856CA" w:rsidTr="004E365E">
        <w:trPr>
          <w:trHeight w:hRule="exact" w:val="340"/>
        </w:trPr>
        <w:tc>
          <w:tcPr>
            <w:tcW w:w="846" w:type="dxa"/>
          </w:tcPr>
          <w:p w:rsidR="00264302" w:rsidRPr="001B2486" w:rsidRDefault="00264302" w:rsidP="00264302">
            <w:pPr>
              <w:numPr>
                <w:ilvl w:val="0"/>
                <w:numId w:val="41"/>
              </w:numPr>
              <w:spacing w:after="200" w:line="276" w:lineRule="auto"/>
              <w:jc w:val="center"/>
            </w:pPr>
          </w:p>
        </w:tc>
        <w:tc>
          <w:tcPr>
            <w:tcW w:w="3118" w:type="dxa"/>
          </w:tcPr>
          <w:p w:rsidR="00264302" w:rsidRPr="001B2486" w:rsidRDefault="00264302" w:rsidP="00264302">
            <w:pPr>
              <w:spacing w:after="200" w:line="276" w:lineRule="auto"/>
              <w:jc w:val="center"/>
            </w:pPr>
            <w:r w:rsidRPr="001B2486">
              <w:t xml:space="preserve">с. </w:t>
            </w:r>
            <w:proofErr w:type="spellStart"/>
            <w:r w:rsidRPr="001B2486">
              <w:t>Малояз</w:t>
            </w:r>
            <w:proofErr w:type="spellEnd"/>
          </w:p>
        </w:tc>
        <w:tc>
          <w:tcPr>
            <w:tcW w:w="1985" w:type="dxa"/>
          </w:tcPr>
          <w:p w:rsidR="00264302" w:rsidRPr="001B2486" w:rsidRDefault="00264302" w:rsidP="00264302">
            <w:pPr>
              <w:spacing w:after="200" w:line="276" w:lineRule="auto"/>
              <w:jc w:val="center"/>
            </w:pPr>
            <w:r w:rsidRPr="001B2486">
              <w:t>Не менее 1</w:t>
            </w:r>
          </w:p>
        </w:tc>
        <w:tc>
          <w:tcPr>
            <w:tcW w:w="1984" w:type="dxa"/>
          </w:tcPr>
          <w:p w:rsidR="00264302" w:rsidRPr="007856CA" w:rsidRDefault="00264302" w:rsidP="00264302">
            <w:pPr>
              <w:spacing w:after="200" w:line="276" w:lineRule="auto"/>
              <w:jc w:val="center"/>
            </w:pPr>
          </w:p>
        </w:tc>
        <w:tc>
          <w:tcPr>
            <w:tcW w:w="1984" w:type="dxa"/>
          </w:tcPr>
          <w:p w:rsidR="00264302" w:rsidRPr="007856CA" w:rsidRDefault="00264302" w:rsidP="00264302">
            <w:pPr>
              <w:spacing w:after="200" w:line="276" w:lineRule="auto"/>
              <w:jc w:val="center"/>
            </w:pPr>
          </w:p>
        </w:tc>
      </w:tr>
      <w:tr w:rsidR="00264302" w:rsidRPr="007856CA" w:rsidTr="004E365E">
        <w:trPr>
          <w:trHeight w:hRule="exact" w:val="340"/>
        </w:trPr>
        <w:tc>
          <w:tcPr>
            <w:tcW w:w="846" w:type="dxa"/>
          </w:tcPr>
          <w:p w:rsidR="00264302" w:rsidRPr="001B2486" w:rsidRDefault="00264302" w:rsidP="00264302">
            <w:pPr>
              <w:numPr>
                <w:ilvl w:val="0"/>
                <w:numId w:val="41"/>
              </w:numPr>
              <w:spacing w:after="200" w:line="276" w:lineRule="auto"/>
              <w:jc w:val="center"/>
            </w:pPr>
          </w:p>
        </w:tc>
        <w:tc>
          <w:tcPr>
            <w:tcW w:w="3118" w:type="dxa"/>
          </w:tcPr>
          <w:p w:rsidR="00264302" w:rsidRPr="001B2486" w:rsidRDefault="00264302" w:rsidP="00264302">
            <w:pPr>
              <w:spacing w:after="200" w:line="276" w:lineRule="auto"/>
              <w:jc w:val="center"/>
            </w:pPr>
            <w:r w:rsidRPr="001B2486">
              <w:t xml:space="preserve">с. Н. </w:t>
            </w:r>
            <w:proofErr w:type="spellStart"/>
            <w:r w:rsidRPr="001B2486">
              <w:t>Белокатай</w:t>
            </w:r>
            <w:proofErr w:type="spellEnd"/>
          </w:p>
        </w:tc>
        <w:tc>
          <w:tcPr>
            <w:tcW w:w="1985" w:type="dxa"/>
          </w:tcPr>
          <w:p w:rsidR="00264302" w:rsidRPr="001B2486" w:rsidRDefault="00264302" w:rsidP="00264302">
            <w:pPr>
              <w:spacing w:after="200" w:line="276" w:lineRule="auto"/>
              <w:jc w:val="center"/>
            </w:pPr>
            <w:r w:rsidRPr="001B2486">
              <w:t>Не менее 1</w:t>
            </w:r>
          </w:p>
        </w:tc>
        <w:tc>
          <w:tcPr>
            <w:tcW w:w="1984" w:type="dxa"/>
          </w:tcPr>
          <w:p w:rsidR="00264302" w:rsidRPr="007856CA" w:rsidRDefault="00264302" w:rsidP="00264302">
            <w:pPr>
              <w:spacing w:after="200" w:line="276" w:lineRule="auto"/>
              <w:jc w:val="center"/>
            </w:pPr>
          </w:p>
        </w:tc>
        <w:tc>
          <w:tcPr>
            <w:tcW w:w="1984" w:type="dxa"/>
          </w:tcPr>
          <w:p w:rsidR="00264302" w:rsidRPr="007856CA" w:rsidRDefault="00264302" w:rsidP="00264302">
            <w:pPr>
              <w:spacing w:after="200" w:line="276" w:lineRule="auto"/>
              <w:jc w:val="center"/>
            </w:pPr>
          </w:p>
        </w:tc>
      </w:tr>
      <w:tr w:rsidR="00264302" w:rsidRPr="007856CA" w:rsidTr="004E365E">
        <w:trPr>
          <w:trHeight w:hRule="exact" w:val="340"/>
        </w:trPr>
        <w:tc>
          <w:tcPr>
            <w:tcW w:w="846" w:type="dxa"/>
          </w:tcPr>
          <w:p w:rsidR="00264302" w:rsidRPr="001B2486" w:rsidRDefault="00264302" w:rsidP="00264302">
            <w:pPr>
              <w:numPr>
                <w:ilvl w:val="0"/>
                <w:numId w:val="41"/>
              </w:numPr>
              <w:spacing w:after="200" w:line="276" w:lineRule="auto"/>
              <w:jc w:val="center"/>
            </w:pPr>
          </w:p>
        </w:tc>
        <w:tc>
          <w:tcPr>
            <w:tcW w:w="3118" w:type="dxa"/>
          </w:tcPr>
          <w:p w:rsidR="00264302" w:rsidRPr="001B2486" w:rsidRDefault="00264302" w:rsidP="00264302">
            <w:pPr>
              <w:spacing w:after="200" w:line="276" w:lineRule="auto"/>
              <w:jc w:val="center"/>
            </w:pPr>
            <w:r w:rsidRPr="001B2486">
              <w:t>г. Мелеуз</w:t>
            </w:r>
          </w:p>
        </w:tc>
        <w:tc>
          <w:tcPr>
            <w:tcW w:w="1985" w:type="dxa"/>
          </w:tcPr>
          <w:p w:rsidR="00264302" w:rsidRPr="001B2486" w:rsidRDefault="00264302" w:rsidP="00264302">
            <w:pPr>
              <w:spacing w:after="200" w:line="276" w:lineRule="auto"/>
              <w:jc w:val="center"/>
            </w:pPr>
            <w:r w:rsidRPr="001B2486">
              <w:t>Не менее 3</w:t>
            </w:r>
          </w:p>
        </w:tc>
        <w:tc>
          <w:tcPr>
            <w:tcW w:w="1984" w:type="dxa"/>
          </w:tcPr>
          <w:p w:rsidR="00264302" w:rsidRPr="007856CA" w:rsidRDefault="00264302" w:rsidP="00264302">
            <w:pPr>
              <w:spacing w:after="200" w:line="276" w:lineRule="auto"/>
              <w:jc w:val="center"/>
            </w:pPr>
          </w:p>
        </w:tc>
        <w:tc>
          <w:tcPr>
            <w:tcW w:w="1984" w:type="dxa"/>
          </w:tcPr>
          <w:p w:rsidR="00264302" w:rsidRPr="007856CA" w:rsidRDefault="00264302" w:rsidP="00264302">
            <w:pPr>
              <w:spacing w:after="200" w:line="276" w:lineRule="auto"/>
              <w:jc w:val="center"/>
            </w:pPr>
          </w:p>
        </w:tc>
      </w:tr>
      <w:tr w:rsidR="00264302" w:rsidRPr="007856CA" w:rsidTr="004E365E">
        <w:trPr>
          <w:trHeight w:hRule="exact" w:val="340"/>
        </w:trPr>
        <w:tc>
          <w:tcPr>
            <w:tcW w:w="846" w:type="dxa"/>
          </w:tcPr>
          <w:p w:rsidR="00264302" w:rsidRPr="001B2486" w:rsidRDefault="00264302" w:rsidP="00264302">
            <w:pPr>
              <w:numPr>
                <w:ilvl w:val="0"/>
                <w:numId w:val="41"/>
              </w:numPr>
              <w:spacing w:after="200" w:line="276" w:lineRule="auto"/>
              <w:jc w:val="center"/>
            </w:pPr>
          </w:p>
        </w:tc>
        <w:tc>
          <w:tcPr>
            <w:tcW w:w="3118" w:type="dxa"/>
          </w:tcPr>
          <w:p w:rsidR="00264302" w:rsidRPr="001B2486" w:rsidRDefault="00264302" w:rsidP="00264302">
            <w:pPr>
              <w:spacing w:after="200" w:line="276" w:lineRule="auto"/>
              <w:jc w:val="center"/>
            </w:pPr>
            <w:r w:rsidRPr="001B2486">
              <w:t>г. Кумертау</w:t>
            </w:r>
          </w:p>
        </w:tc>
        <w:tc>
          <w:tcPr>
            <w:tcW w:w="1985" w:type="dxa"/>
          </w:tcPr>
          <w:p w:rsidR="00264302" w:rsidRPr="001B2486" w:rsidRDefault="00264302" w:rsidP="00264302">
            <w:pPr>
              <w:spacing w:after="200" w:line="276" w:lineRule="auto"/>
              <w:jc w:val="center"/>
            </w:pPr>
            <w:r w:rsidRPr="001B2486">
              <w:t>Не менее 2</w:t>
            </w:r>
          </w:p>
        </w:tc>
        <w:tc>
          <w:tcPr>
            <w:tcW w:w="1984" w:type="dxa"/>
          </w:tcPr>
          <w:p w:rsidR="00264302" w:rsidRPr="007856CA" w:rsidRDefault="00264302" w:rsidP="00264302">
            <w:pPr>
              <w:spacing w:after="200" w:line="276" w:lineRule="auto"/>
              <w:jc w:val="center"/>
            </w:pPr>
          </w:p>
        </w:tc>
        <w:tc>
          <w:tcPr>
            <w:tcW w:w="1984" w:type="dxa"/>
          </w:tcPr>
          <w:p w:rsidR="00264302" w:rsidRPr="007856CA" w:rsidRDefault="00264302" w:rsidP="00264302">
            <w:pPr>
              <w:spacing w:after="200" w:line="276" w:lineRule="auto"/>
              <w:jc w:val="center"/>
            </w:pPr>
          </w:p>
        </w:tc>
      </w:tr>
      <w:tr w:rsidR="00264302" w:rsidRPr="007856CA" w:rsidTr="004E365E">
        <w:trPr>
          <w:trHeight w:hRule="exact" w:val="340"/>
        </w:trPr>
        <w:tc>
          <w:tcPr>
            <w:tcW w:w="846" w:type="dxa"/>
          </w:tcPr>
          <w:p w:rsidR="00264302" w:rsidRPr="001B2486" w:rsidRDefault="00264302" w:rsidP="00264302">
            <w:pPr>
              <w:numPr>
                <w:ilvl w:val="0"/>
                <w:numId w:val="41"/>
              </w:numPr>
              <w:spacing w:after="200" w:line="276" w:lineRule="auto"/>
              <w:jc w:val="center"/>
            </w:pPr>
          </w:p>
        </w:tc>
        <w:tc>
          <w:tcPr>
            <w:tcW w:w="3118" w:type="dxa"/>
          </w:tcPr>
          <w:p w:rsidR="00264302" w:rsidRPr="001B2486" w:rsidRDefault="00264302" w:rsidP="00264302">
            <w:pPr>
              <w:spacing w:after="200" w:line="276" w:lineRule="auto"/>
              <w:jc w:val="center"/>
            </w:pPr>
            <w:r w:rsidRPr="001B2486">
              <w:t xml:space="preserve">с. </w:t>
            </w:r>
            <w:proofErr w:type="spellStart"/>
            <w:r w:rsidRPr="001B2486">
              <w:t>Исянгулово</w:t>
            </w:r>
            <w:proofErr w:type="spellEnd"/>
          </w:p>
        </w:tc>
        <w:tc>
          <w:tcPr>
            <w:tcW w:w="1985" w:type="dxa"/>
          </w:tcPr>
          <w:p w:rsidR="00264302" w:rsidRPr="001B2486" w:rsidRDefault="00264302" w:rsidP="00264302">
            <w:pPr>
              <w:spacing w:after="200" w:line="276" w:lineRule="auto"/>
              <w:jc w:val="center"/>
            </w:pPr>
            <w:r w:rsidRPr="001B2486">
              <w:t>Не менее 1</w:t>
            </w:r>
          </w:p>
        </w:tc>
        <w:tc>
          <w:tcPr>
            <w:tcW w:w="1984" w:type="dxa"/>
          </w:tcPr>
          <w:p w:rsidR="00264302" w:rsidRPr="007856CA" w:rsidRDefault="00264302" w:rsidP="00264302">
            <w:pPr>
              <w:spacing w:after="200" w:line="276" w:lineRule="auto"/>
              <w:jc w:val="center"/>
            </w:pPr>
          </w:p>
        </w:tc>
        <w:tc>
          <w:tcPr>
            <w:tcW w:w="1984" w:type="dxa"/>
          </w:tcPr>
          <w:p w:rsidR="00264302" w:rsidRPr="007856CA" w:rsidRDefault="00264302" w:rsidP="00264302">
            <w:pPr>
              <w:spacing w:after="200" w:line="276" w:lineRule="auto"/>
              <w:jc w:val="center"/>
            </w:pPr>
          </w:p>
        </w:tc>
      </w:tr>
      <w:tr w:rsidR="00264302" w:rsidRPr="007856CA" w:rsidTr="004E365E">
        <w:trPr>
          <w:trHeight w:hRule="exact" w:val="340"/>
        </w:trPr>
        <w:tc>
          <w:tcPr>
            <w:tcW w:w="846" w:type="dxa"/>
          </w:tcPr>
          <w:p w:rsidR="00264302" w:rsidRPr="001B2486" w:rsidRDefault="00264302" w:rsidP="00264302">
            <w:pPr>
              <w:numPr>
                <w:ilvl w:val="0"/>
                <w:numId w:val="41"/>
              </w:numPr>
              <w:spacing w:after="200" w:line="276" w:lineRule="auto"/>
              <w:jc w:val="center"/>
            </w:pPr>
          </w:p>
        </w:tc>
        <w:tc>
          <w:tcPr>
            <w:tcW w:w="3118" w:type="dxa"/>
          </w:tcPr>
          <w:p w:rsidR="00264302" w:rsidRPr="001B2486" w:rsidRDefault="00264302" w:rsidP="00264302">
            <w:pPr>
              <w:spacing w:after="200" w:line="276" w:lineRule="auto"/>
              <w:jc w:val="center"/>
            </w:pPr>
            <w:r w:rsidRPr="001B2486">
              <w:t>р. п. Ермолаево</w:t>
            </w:r>
          </w:p>
        </w:tc>
        <w:tc>
          <w:tcPr>
            <w:tcW w:w="1985" w:type="dxa"/>
          </w:tcPr>
          <w:p w:rsidR="00264302" w:rsidRPr="001B2486" w:rsidRDefault="00264302" w:rsidP="00264302">
            <w:pPr>
              <w:spacing w:after="200" w:line="276" w:lineRule="auto"/>
              <w:jc w:val="center"/>
            </w:pPr>
            <w:r w:rsidRPr="001B2486">
              <w:t>Не менее 1</w:t>
            </w:r>
          </w:p>
        </w:tc>
        <w:tc>
          <w:tcPr>
            <w:tcW w:w="1984" w:type="dxa"/>
          </w:tcPr>
          <w:p w:rsidR="00264302" w:rsidRPr="007856CA" w:rsidRDefault="00264302" w:rsidP="00264302">
            <w:pPr>
              <w:spacing w:after="200" w:line="276" w:lineRule="auto"/>
              <w:jc w:val="center"/>
            </w:pPr>
          </w:p>
        </w:tc>
        <w:tc>
          <w:tcPr>
            <w:tcW w:w="1984" w:type="dxa"/>
          </w:tcPr>
          <w:p w:rsidR="00264302" w:rsidRPr="007856CA" w:rsidRDefault="00264302" w:rsidP="00264302">
            <w:pPr>
              <w:spacing w:after="200" w:line="276" w:lineRule="auto"/>
              <w:jc w:val="center"/>
            </w:pPr>
          </w:p>
        </w:tc>
      </w:tr>
      <w:tr w:rsidR="00264302" w:rsidRPr="007856CA" w:rsidTr="004E365E">
        <w:trPr>
          <w:trHeight w:hRule="exact" w:val="340"/>
        </w:trPr>
        <w:tc>
          <w:tcPr>
            <w:tcW w:w="846" w:type="dxa"/>
          </w:tcPr>
          <w:p w:rsidR="00264302" w:rsidRPr="001B2486" w:rsidRDefault="00264302" w:rsidP="00264302">
            <w:pPr>
              <w:numPr>
                <w:ilvl w:val="0"/>
                <w:numId w:val="41"/>
              </w:numPr>
              <w:spacing w:after="200" w:line="276" w:lineRule="auto"/>
              <w:jc w:val="center"/>
            </w:pPr>
          </w:p>
        </w:tc>
        <w:tc>
          <w:tcPr>
            <w:tcW w:w="3118" w:type="dxa"/>
          </w:tcPr>
          <w:p w:rsidR="00264302" w:rsidRPr="001B2486" w:rsidRDefault="00264302" w:rsidP="00264302">
            <w:pPr>
              <w:spacing w:after="200" w:line="276" w:lineRule="auto"/>
              <w:jc w:val="center"/>
            </w:pPr>
            <w:r w:rsidRPr="001B2486">
              <w:t>с. Мраково</w:t>
            </w:r>
          </w:p>
        </w:tc>
        <w:tc>
          <w:tcPr>
            <w:tcW w:w="1985" w:type="dxa"/>
          </w:tcPr>
          <w:p w:rsidR="00264302" w:rsidRPr="001B2486" w:rsidRDefault="00264302" w:rsidP="00264302">
            <w:pPr>
              <w:spacing w:after="200" w:line="276" w:lineRule="auto"/>
              <w:jc w:val="center"/>
            </w:pPr>
            <w:r w:rsidRPr="001B2486">
              <w:t>Не менее 1</w:t>
            </w:r>
          </w:p>
        </w:tc>
        <w:tc>
          <w:tcPr>
            <w:tcW w:w="1984" w:type="dxa"/>
          </w:tcPr>
          <w:p w:rsidR="00264302" w:rsidRPr="007856CA" w:rsidRDefault="00264302" w:rsidP="00264302">
            <w:pPr>
              <w:spacing w:after="200" w:line="276" w:lineRule="auto"/>
              <w:jc w:val="center"/>
            </w:pPr>
          </w:p>
        </w:tc>
        <w:tc>
          <w:tcPr>
            <w:tcW w:w="1984" w:type="dxa"/>
          </w:tcPr>
          <w:p w:rsidR="00264302" w:rsidRPr="007856CA" w:rsidRDefault="00264302" w:rsidP="00264302">
            <w:pPr>
              <w:spacing w:after="200" w:line="276" w:lineRule="auto"/>
              <w:jc w:val="center"/>
            </w:pPr>
          </w:p>
        </w:tc>
      </w:tr>
    </w:tbl>
    <w:p w:rsidR="00174F23" w:rsidRDefault="00174F23" w:rsidP="00174F23">
      <w:pPr>
        <w:jc w:val="both"/>
      </w:pPr>
    </w:p>
    <w:p w:rsidR="00174F23" w:rsidRPr="007856CA" w:rsidRDefault="00174F23" w:rsidP="00174F23">
      <w:pPr>
        <w:jc w:val="both"/>
      </w:pPr>
      <w:r w:rsidRPr="007856CA">
        <w:t xml:space="preserve">В цену товара включены расходы на тару, доставку, перевозку, страхование, уплату таможенных пошлин, налогов (в </w:t>
      </w:r>
      <w:proofErr w:type="spellStart"/>
      <w:r w:rsidRPr="007856CA">
        <w:t>т.ч</w:t>
      </w:r>
      <w:proofErr w:type="spellEnd"/>
      <w:r w:rsidRPr="007856CA">
        <w:t>. НДС) и иных обязательных платежей.</w:t>
      </w:r>
    </w:p>
    <w:p w:rsidR="00174F23" w:rsidRPr="007856CA" w:rsidRDefault="00174F23" w:rsidP="00174F23">
      <w:pPr>
        <w:jc w:val="both"/>
      </w:pPr>
    </w:p>
    <w:p w:rsidR="00174F23" w:rsidRPr="007856CA" w:rsidRDefault="00174F23" w:rsidP="00174F23">
      <w:pPr>
        <w:jc w:val="both"/>
      </w:pPr>
      <w:r w:rsidRPr="007856CA">
        <w:t>Поставщик обеспечивает Покупателю отпуск Товара надлежащего качества через сеть АЗС с использованием Индивидуальных Карт, предоставленных Поставщиком.</w:t>
      </w:r>
    </w:p>
    <w:p w:rsidR="00174F23" w:rsidRDefault="00174F23" w:rsidP="00174F23">
      <w:pPr>
        <w:jc w:val="both"/>
      </w:pPr>
    </w:p>
    <w:p w:rsidR="00174F23" w:rsidRPr="007856CA" w:rsidRDefault="00174F23" w:rsidP="00174F23">
      <w:pPr>
        <w:jc w:val="both"/>
      </w:pPr>
      <w:r w:rsidRPr="007856CA">
        <w:t xml:space="preserve">Дата начала отпуска Товара Поставщиком Покупателю: </w:t>
      </w:r>
      <w:r w:rsidR="004E365E" w:rsidRPr="007856CA">
        <w:t xml:space="preserve">с </w:t>
      </w:r>
      <w:r w:rsidRPr="007856CA">
        <w:t>момента подписания договора.</w:t>
      </w:r>
    </w:p>
    <w:p w:rsidR="00174F23" w:rsidRPr="007856CA" w:rsidRDefault="00174F23" w:rsidP="00174F23">
      <w:pPr>
        <w:jc w:val="both"/>
      </w:pPr>
      <w:r w:rsidRPr="007856CA">
        <w:t xml:space="preserve">Период отпуска Товара: </w:t>
      </w:r>
      <w:r w:rsidR="004E365E" w:rsidRPr="007856CA">
        <w:t xml:space="preserve">с </w:t>
      </w:r>
      <w:r w:rsidRPr="007856CA">
        <w:t xml:space="preserve">момента подписания договора по 31 </w:t>
      </w:r>
      <w:r w:rsidR="004E365E">
        <w:t>января</w:t>
      </w:r>
      <w:r w:rsidRPr="007856CA">
        <w:t xml:space="preserve"> 201</w:t>
      </w:r>
      <w:r w:rsidR="004E365E">
        <w:t>9</w:t>
      </w:r>
      <w:r w:rsidRPr="007856CA">
        <w:t xml:space="preserve"> года.</w:t>
      </w:r>
    </w:p>
    <w:p w:rsidR="00174F23" w:rsidRDefault="00174F23" w:rsidP="00174F23">
      <w:pPr>
        <w:jc w:val="center"/>
      </w:pPr>
    </w:p>
    <w:p w:rsidR="00174F23" w:rsidRDefault="00174F23" w:rsidP="00174F23"/>
    <w:p w:rsidR="00174F23" w:rsidRDefault="00174F23" w:rsidP="00174F23"/>
    <w:p w:rsidR="00174F23" w:rsidRDefault="00174F23" w:rsidP="00174F23"/>
    <w:p w:rsidR="00174F23" w:rsidRPr="005C24A0" w:rsidRDefault="00174F23" w:rsidP="00174F23">
      <w:r w:rsidRPr="005C24A0">
        <w:t>___________________________________</w:t>
      </w:r>
      <w:r w:rsidRPr="005C24A0">
        <w:tab/>
      </w:r>
      <w:r w:rsidRPr="005C24A0">
        <w:tab/>
      </w:r>
      <w:r>
        <w:t xml:space="preserve">                         </w:t>
      </w:r>
      <w:r w:rsidRPr="005C24A0">
        <w:t>___________________________</w:t>
      </w:r>
    </w:p>
    <w:p w:rsidR="00174F23" w:rsidRPr="00EC7453" w:rsidRDefault="00174F23" w:rsidP="00174F23">
      <w:pPr>
        <w:rPr>
          <w:sz w:val="20"/>
          <w:szCs w:val="20"/>
        </w:rPr>
      </w:pPr>
      <w:r w:rsidRPr="00EC7453">
        <w:rPr>
          <w:sz w:val="20"/>
          <w:szCs w:val="20"/>
        </w:rPr>
        <w:t xml:space="preserve">(Подпись уполномоченного </w:t>
      </w:r>
      <w:proofErr w:type="gramStart"/>
      <w:r w:rsidRPr="00EC7453">
        <w:rPr>
          <w:sz w:val="20"/>
          <w:szCs w:val="20"/>
        </w:rPr>
        <w:t>представителя)</w:t>
      </w:r>
      <w:r w:rsidRPr="00EC7453">
        <w:rPr>
          <w:sz w:val="20"/>
          <w:szCs w:val="20"/>
        </w:rPr>
        <w:tab/>
      </w:r>
      <w:proofErr w:type="gramEnd"/>
      <w:r w:rsidRPr="00EC7453">
        <w:rPr>
          <w:sz w:val="20"/>
          <w:szCs w:val="20"/>
        </w:rPr>
        <w:t xml:space="preserve">             </w:t>
      </w:r>
      <w:r>
        <w:rPr>
          <w:sz w:val="20"/>
          <w:szCs w:val="20"/>
        </w:rPr>
        <w:t xml:space="preserve">                 </w:t>
      </w:r>
      <w:r w:rsidRPr="00EC7453">
        <w:rPr>
          <w:sz w:val="20"/>
          <w:szCs w:val="20"/>
        </w:rPr>
        <w:t xml:space="preserve">            (Ф.И.О. и должность подписавшего)</w:t>
      </w:r>
    </w:p>
    <w:p w:rsidR="00174F23" w:rsidRPr="00EC7453" w:rsidRDefault="00174F23" w:rsidP="00174F23">
      <w:pPr>
        <w:rPr>
          <w:sz w:val="20"/>
          <w:szCs w:val="20"/>
        </w:rPr>
      </w:pPr>
      <w:r w:rsidRPr="00EC7453">
        <w:rPr>
          <w:sz w:val="20"/>
          <w:szCs w:val="20"/>
        </w:rPr>
        <w:t>М.П.</w:t>
      </w:r>
      <w:r>
        <w:rPr>
          <w:sz w:val="20"/>
          <w:szCs w:val="20"/>
        </w:rPr>
        <w:t xml:space="preserve"> (при наличии печати)</w:t>
      </w:r>
    </w:p>
    <w:p w:rsidR="00174F23" w:rsidRPr="005C24A0" w:rsidRDefault="00174F23" w:rsidP="00174F23">
      <w:pPr>
        <w:pStyle w:val="affd"/>
      </w:pPr>
    </w:p>
    <w:p w:rsidR="00174F23" w:rsidRPr="00E82F20" w:rsidRDefault="00174F23" w:rsidP="00174F23">
      <w:pPr>
        <w:rPr>
          <w:color w:val="808080"/>
        </w:rPr>
      </w:pPr>
      <w:r w:rsidRPr="00E82F20">
        <w:rPr>
          <w:color w:val="808080"/>
        </w:rPr>
        <w:t>ИНСТРУКЦИИ ПО ЗАПОЛНЕНИЮ</w:t>
      </w:r>
      <w:r>
        <w:rPr>
          <w:color w:val="808080"/>
        </w:rPr>
        <w:t>:</w:t>
      </w:r>
    </w:p>
    <w:p w:rsidR="00174F23" w:rsidRPr="00E82F20" w:rsidRDefault="00174F23" w:rsidP="00174F23">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Pr>
          <w:color w:val="808080"/>
        </w:rPr>
        <w:t>.</w:t>
      </w:r>
    </w:p>
    <w:p w:rsidR="00174F23" w:rsidRPr="00E82F20" w:rsidRDefault="00174F23" w:rsidP="00174F23">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приводит номер и дату Заявки </w:t>
      </w:r>
      <w:r>
        <w:rPr>
          <w:color w:val="808080"/>
        </w:rPr>
        <w:t xml:space="preserve">на участие в Открытом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Pr>
          <w:color w:val="808080"/>
        </w:rPr>
        <w:t>, приложением к которой является данное технико-коммерческое предложение.</w:t>
      </w:r>
    </w:p>
    <w:p w:rsidR="00174F23" w:rsidRDefault="00174F23" w:rsidP="00174F23">
      <w:pPr>
        <w:jc w:val="both"/>
        <w:rPr>
          <w:color w:val="808080"/>
        </w:rPr>
      </w:pPr>
      <w:r>
        <w:rPr>
          <w:color w:val="808080"/>
        </w:rPr>
        <w:t>3. Предлагаемая цена Договора должна быть указана цифрами с одновременным дублированием ее словами.</w:t>
      </w:r>
    </w:p>
    <w:p w:rsidR="00174F23" w:rsidRPr="00582CB7" w:rsidRDefault="00174F23" w:rsidP="00174F23">
      <w:pPr>
        <w:jc w:val="both"/>
        <w:rPr>
          <w:color w:val="808080"/>
        </w:rPr>
      </w:pPr>
      <w:r w:rsidRPr="005C24A0">
        <w:br w:type="page"/>
      </w:r>
    </w:p>
    <w:p w:rsidR="00341A9D" w:rsidRPr="00E82F20" w:rsidRDefault="00341A9D" w:rsidP="00C771B8">
      <w:pPr>
        <w:jc w:val="both"/>
        <w:rPr>
          <w:rFonts w:eastAsia="MS Mincho"/>
          <w:color w:val="548DD4"/>
          <w:kern w:val="32"/>
          <w:lang w:val="x-none" w:eastAsia="x-none"/>
        </w:rPr>
      </w:pPr>
      <w:bookmarkStart w:id="116" w:name="_Форма_4_РЕКОМЕНДУЕМАЯ"/>
      <w:bookmarkStart w:id="117" w:name="_Toc438136420"/>
      <w:bookmarkStart w:id="118" w:name="_Ref313304436"/>
      <w:bookmarkStart w:id="119" w:name="_Toc314507388"/>
      <w:bookmarkStart w:id="120" w:name="_Toc322209429"/>
      <w:bookmarkEnd w:id="116"/>
      <w:r w:rsidRPr="00E82F20">
        <w:rPr>
          <w:rFonts w:eastAsia="MS Mincho"/>
          <w:color w:val="548DD4"/>
          <w:kern w:val="32"/>
          <w:lang w:val="x-none" w:eastAsia="x-none"/>
        </w:rPr>
        <w:lastRenderedPageBreak/>
        <w:t>Форма 4 РЕКОМЕНДУЕМАЯ ФОРМА ЗАПРОСА РАЗЪЯСНЕНИЙ ДОКУМЕНТАЦИИ О ЗАКУПКЕ</w:t>
      </w:r>
      <w:bookmarkEnd w:id="117"/>
    </w:p>
    <w:p w:rsidR="00341A9D" w:rsidRPr="005C24A0" w:rsidRDefault="00341A9D" w:rsidP="00341A9D"/>
    <w:p w:rsidR="00341A9D" w:rsidRPr="005C24A0" w:rsidRDefault="00341A9D" w:rsidP="00341A9D">
      <w:pPr>
        <w:jc w:val="center"/>
      </w:pPr>
      <w:r w:rsidRPr="005C24A0">
        <w:t>РЕКОМЕНДУЕМАЯ ФОРМА ЗАПРОСА РАЗЪЯСНЕНИЙ ДОКУМЕНТАЦИИ</w:t>
      </w:r>
      <w:bookmarkEnd w:id="118"/>
      <w:bookmarkEnd w:id="119"/>
    </w:p>
    <w:p w:rsidR="00341A9D" w:rsidRPr="005C24A0" w:rsidRDefault="00341A9D" w:rsidP="00341A9D">
      <w:pPr>
        <w:jc w:val="center"/>
      </w:pPr>
      <w:r w:rsidRPr="005C24A0">
        <w:t>О ЗАКУПКЕ</w:t>
      </w:r>
      <w:bookmarkEnd w:id="120"/>
    </w:p>
    <w:p w:rsidR="00341A9D" w:rsidRPr="005C24A0" w:rsidRDefault="00341A9D" w:rsidP="00341A9D">
      <w:pPr>
        <w:pStyle w:val="a9"/>
        <w:tabs>
          <w:tab w:val="clear" w:pos="4677"/>
          <w:tab w:val="clear" w:pos="9355"/>
        </w:tabs>
      </w:pPr>
    </w:p>
    <w:p w:rsidR="00341A9D" w:rsidRPr="005C24A0" w:rsidRDefault="00341A9D" w:rsidP="00341A9D">
      <w:r w:rsidRPr="005C24A0">
        <w:t xml:space="preserve">Оформить на бланке </w:t>
      </w:r>
      <w:r>
        <w:t>Претендента</w:t>
      </w:r>
      <w:r w:rsidRPr="005C24A0">
        <w:t xml:space="preserve"> закупки </w:t>
      </w:r>
      <w:r w:rsidRPr="005C24A0">
        <w:br/>
        <w:t>с указанием даты и исходящего номера</w:t>
      </w:r>
    </w:p>
    <w:p w:rsidR="00341A9D" w:rsidRPr="005C24A0" w:rsidRDefault="00341A9D" w:rsidP="00341A9D">
      <w:pPr>
        <w:jc w:val="right"/>
      </w:pPr>
    </w:p>
    <w:p w:rsidR="00EB3BDD" w:rsidRPr="005C24A0" w:rsidRDefault="00EB3BDD" w:rsidP="00EB3BDD">
      <w:pPr>
        <w:jc w:val="right"/>
      </w:pPr>
      <w:r w:rsidRPr="005C24A0">
        <w:t>З</w:t>
      </w:r>
      <w:r>
        <w:t>аказчику:</w:t>
      </w:r>
      <w:r w:rsidRPr="005C24A0">
        <w:t xml:space="preserve"> </w:t>
      </w:r>
      <w:r>
        <w:t>Публичное</w:t>
      </w:r>
      <w:r w:rsidRPr="005C24A0">
        <w:t xml:space="preserve"> акционерное общество </w:t>
      </w:r>
    </w:p>
    <w:p w:rsidR="00EB3BDD" w:rsidRPr="005C24A0" w:rsidRDefault="00EB3BDD" w:rsidP="00EB3BDD">
      <w:pPr>
        <w:jc w:val="right"/>
      </w:pPr>
      <w:r>
        <w:t xml:space="preserve"> «</w:t>
      </w:r>
      <w:r w:rsidRPr="00C851CF">
        <w:t>Башинформсвязь</w:t>
      </w:r>
      <w:r>
        <w:t>» (П</w:t>
      </w:r>
      <w:r w:rsidRPr="005C24A0">
        <w:t>АО «</w:t>
      </w:r>
      <w:r w:rsidRPr="00C851CF">
        <w:t>Башинформсвязь</w:t>
      </w:r>
      <w:r w:rsidRPr="005C24A0">
        <w:t>»),</w:t>
      </w:r>
    </w:p>
    <w:p w:rsidR="00EB3BDD" w:rsidRPr="00F84878" w:rsidRDefault="00EB3BDD" w:rsidP="00EB3BDD">
      <w:pPr>
        <w:pStyle w:val="Default"/>
        <w:jc w:val="right"/>
        <w:rPr>
          <w:bCs/>
        </w:rPr>
      </w:pPr>
      <w:r w:rsidRPr="00F84878">
        <w:rPr>
          <w:bCs/>
        </w:rPr>
        <w:t xml:space="preserve">Место нахождения: </w:t>
      </w:r>
      <w:r>
        <w:rPr>
          <w:bCs/>
        </w:rPr>
        <w:t>4500</w:t>
      </w:r>
      <w:r w:rsidR="00FD268E">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FD268E">
        <w:rPr>
          <w:bCs/>
        </w:rPr>
        <w:t>30</w:t>
      </w:r>
    </w:p>
    <w:p w:rsidR="00341A9D" w:rsidRPr="005C24A0" w:rsidRDefault="00EB3BDD" w:rsidP="00EB3BDD">
      <w:pPr>
        <w:jc w:val="right"/>
      </w:pPr>
      <w:r w:rsidRPr="00F84878">
        <w:rPr>
          <w:bCs/>
        </w:rPr>
        <w:t xml:space="preserve">Почтовый адрес: </w:t>
      </w:r>
      <w:r>
        <w:rPr>
          <w:bCs/>
        </w:rPr>
        <w:t>4500</w:t>
      </w:r>
      <w:r w:rsidR="00FD268E">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FD268E">
        <w:rPr>
          <w:bCs/>
        </w:rPr>
        <w:t>30</w:t>
      </w:r>
    </w:p>
    <w:p w:rsidR="00341A9D" w:rsidRPr="005C24A0" w:rsidRDefault="00341A9D" w:rsidP="00341A9D"/>
    <w:p w:rsidR="00341A9D" w:rsidRPr="005C24A0" w:rsidRDefault="00341A9D" w:rsidP="00341A9D">
      <w:pPr>
        <w:jc w:val="center"/>
      </w:pPr>
      <w:r w:rsidRPr="005C24A0">
        <w:t>Уважаемые господа!</w:t>
      </w:r>
    </w:p>
    <w:p w:rsidR="00341A9D" w:rsidRPr="005C24A0" w:rsidRDefault="00341A9D" w:rsidP="00341A9D">
      <w:pPr>
        <w:jc w:val="center"/>
      </w:pPr>
      <w:r w:rsidRPr="005C24A0">
        <w:t xml:space="preserve">Просим Вас разъяснить следующие положения </w:t>
      </w:r>
      <w:r>
        <w:t>Д</w:t>
      </w:r>
      <w:r w:rsidRPr="005C24A0">
        <w:t xml:space="preserve">окументации о проведении Открытого </w:t>
      </w:r>
      <w:r w:rsidRPr="00690B23">
        <w:t>запрос</w:t>
      </w:r>
      <w:r>
        <w:t>а</w:t>
      </w:r>
      <w:r w:rsidRPr="00690B23">
        <w:t xml:space="preserve"> </w:t>
      </w:r>
      <w:r w:rsidRPr="00BC4D74">
        <w:t>котировок</w:t>
      </w:r>
      <w:r w:rsidRPr="005C24A0">
        <w:t xml:space="preserve"> в электронной форме на право заключения договора на </w:t>
      </w:r>
      <w:r w:rsidRPr="00CE18DB">
        <w:t>________________________________</w:t>
      </w:r>
      <w:r>
        <w:t xml:space="preserve"> (Документация о закупке)</w:t>
      </w:r>
      <w:r w:rsidRPr="005C24A0">
        <w:t>:</w:t>
      </w:r>
    </w:p>
    <w:p w:rsidR="00341A9D" w:rsidRPr="005C24A0" w:rsidRDefault="00341A9D" w:rsidP="00341A9D"/>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341A9D" w:rsidRPr="005C24A0" w:rsidTr="00E455A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Раздел </w:t>
            </w:r>
            <w:r>
              <w:t>Д</w:t>
            </w:r>
            <w:r w:rsidRPr="005C24A0">
              <w:t>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Ссылка на пункт </w:t>
            </w:r>
            <w:r>
              <w:t>Д</w:t>
            </w:r>
            <w:r w:rsidRPr="005C24A0">
              <w:t>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Содержание запроса на разъяснение положений </w:t>
            </w:r>
            <w:r>
              <w:t>Д</w:t>
            </w:r>
            <w:r w:rsidRPr="005C24A0">
              <w:t>окументации о закупке</w:t>
            </w:r>
          </w:p>
        </w:tc>
      </w:tr>
      <w:tr w:rsidR="00341A9D" w:rsidRPr="005C24A0" w:rsidTr="00E455A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r w:rsidR="00341A9D" w:rsidRPr="005C24A0" w:rsidTr="00E455A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341A9D" w:rsidRPr="005C24A0" w:rsidRDefault="00341A9D" w:rsidP="00E455A3">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bl>
    <w:p w:rsidR="00341A9D" w:rsidRPr="005C24A0" w:rsidRDefault="00341A9D" w:rsidP="00341A9D"/>
    <w:p w:rsidR="00341A9D" w:rsidRPr="005C24A0" w:rsidRDefault="00341A9D" w:rsidP="00341A9D">
      <w:r w:rsidRPr="005C24A0">
        <w:t xml:space="preserve">Ответ на запрос просим направить по </w:t>
      </w:r>
      <w:proofErr w:type="gramStart"/>
      <w:r w:rsidRPr="005C24A0">
        <w:t>адресу:_</w:t>
      </w:r>
      <w:proofErr w:type="gramEnd"/>
      <w:r w:rsidRPr="005C24A0">
        <w:t>______________________________________</w:t>
      </w:r>
    </w:p>
    <w:p w:rsidR="00341A9D" w:rsidRPr="005C24A0" w:rsidRDefault="00341A9D" w:rsidP="00341A9D">
      <w:r w:rsidRPr="005C24A0">
        <w:t>(место нахождения юридического (физического) лица, направившего запрос или иной почтовый адрес, по которому следует направить разъяснения)</w:t>
      </w:r>
    </w:p>
    <w:p w:rsidR="00341A9D" w:rsidRPr="005C24A0" w:rsidRDefault="00341A9D" w:rsidP="00341A9D"/>
    <w:p w:rsidR="00341A9D" w:rsidRPr="005C24A0" w:rsidRDefault="00341A9D" w:rsidP="00341A9D">
      <w:r w:rsidRPr="005C24A0">
        <w:t xml:space="preserve">Руководитель участника закупки </w:t>
      </w:r>
    </w:p>
    <w:p w:rsidR="00341A9D" w:rsidRPr="005C24A0" w:rsidRDefault="00341A9D" w:rsidP="00341A9D">
      <w:r w:rsidRPr="005C24A0">
        <w:t xml:space="preserve">(или уполномоченный </w:t>
      </w:r>
      <w:proofErr w:type="gramStart"/>
      <w:r w:rsidRPr="005C24A0">
        <w:t>представитель)</w:t>
      </w:r>
      <w:r w:rsidRPr="005C24A0">
        <w:tab/>
      </w:r>
      <w:proofErr w:type="gramEnd"/>
      <w:r w:rsidRPr="005C24A0">
        <w:t>______________ (Ф</w:t>
      </w:r>
      <w:r>
        <w:t>.</w:t>
      </w:r>
      <w:r w:rsidRPr="005C24A0">
        <w:t>И.О.)</w:t>
      </w:r>
    </w:p>
    <w:p w:rsidR="00341A9D" w:rsidRPr="00EC7453" w:rsidRDefault="00341A9D" w:rsidP="00341A9D">
      <w:pPr>
        <w:rPr>
          <w:sz w:val="20"/>
          <w:szCs w:val="20"/>
        </w:rPr>
      </w:pPr>
      <w:r>
        <w:t xml:space="preserve">                                                                         </w:t>
      </w:r>
      <w:r w:rsidRPr="00EC7453">
        <w:rPr>
          <w:sz w:val="20"/>
          <w:szCs w:val="20"/>
        </w:rPr>
        <w:t>(подпись)</w:t>
      </w:r>
    </w:p>
    <w:p w:rsidR="00341A9D" w:rsidRPr="00EC7453" w:rsidRDefault="00341A9D" w:rsidP="00341A9D">
      <w:pPr>
        <w:pStyle w:val="afa"/>
        <w:sectPr w:rsidR="00341A9D" w:rsidRPr="00EC7453" w:rsidSect="00DC24B9">
          <w:pgSz w:w="11907" w:h="16839" w:code="9"/>
          <w:pgMar w:top="851" w:right="567" w:bottom="567" w:left="1134" w:header="720" w:footer="720" w:gutter="0"/>
          <w:cols w:space="708"/>
          <w:noEndnote/>
          <w:titlePg/>
          <w:docGrid w:linePitch="326"/>
        </w:sectPr>
      </w:pPr>
      <w:r w:rsidRPr="00EC7453">
        <w:t>М.П.</w:t>
      </w:r>
      <w:r>
        <w:t xml:space="preserve">  (при наличии печати)</w:t>
      </w:r>
    </w:p>
    <w:p w:rsidR="00341A9D" w:rsidRPr="00E82F20" w:rsidRDefault="00341A9D" w:rsidP="00341A9D">
      <w:pPr>
        <w:pStyle w:val="12"/>
        <w:keepLines w:val="0"/>
        <w:spacing w:before="240" w:after="120"/>
        <w:ind w:left="792" w:hanging="360"/>
        <w:jc w:val="both"/>
        <w:rPr>
          <w:rFonts w:ascii="Times New Roman" w:eastAsia="MS Mincho" w:hAnsi="Times New Roman"/>
          <w:color w:val="548DD4"/>
          <w:kern w:val="32"/>
          <w:szCs w:val="24"/>
          <w:lang w:val="x-none" w:eastAsia="x-none"/>
        </w:rPr>
      </w:pPr>
      <w:bookmarkStart w:id="121" w:name="_Форма_5_Справка"/>
      <w:bookmarkStart w:id="122" w:name="_Форма_5_ФОРМА"/>
      <w:bookmarkStart w:id="123" w:name="_Toc438136421"/>
      <w:bookmarkEnd w:id="121"/>
      <w:bookmarkEnd w:id="122"/>
      <w:r w:rsidRPr="00E82F20">
        <w:rPr>
          <w:rFonts w:ascii="Times New Roman" w:eastAsia="MS Mincho" w:hAnsi="Times New Roman"/>
          <w:color w:val="548DD4"/>
          <w:kern w:val="32"/>
          <w:szCs w:val="24"/>
          <w:lang w:val="x-none" w:eastAsia="x-none"/>
        </w:rPr>
        <w:lastRenderedPageBreak/>
        <w:t xml:space="preserve">Форма </w:t>
      </w:r>
      <w:r>
        <w:rPr>
          <w:rFonts w:ascii="Times New Roman" w:eastAsia="MS Mincho" w:hAnsi="Times New Roman"/>
          <w:color w:val="548DD4"/>
          <w:kern w:val="32"/>
          <w:szCs w:val="24"/>
          <w:lang w:eastAsia="x-none"/>
        </w:rPr>
        <w:t>5</w:t>
      </w:r>
      <w:r w:rsidRPr="00E82F20">
        <w:rPr>
          <w:rFonts w:ascii="Times New Roman" w:eastAsia="MS Mincho" w:hAnsi="Times New Roman"/>
          <w:color w:val="548DD4"/>
          <w:kern w:val="32"/>
          <w:szCs w:val="24"/>
          <w:lang w:val="x-none" w:eastAsia="x-none"/>
        </w:rPr>
        <w:t xml:space="preserve"> </w:t>
      </w:r>
      <w:bookmarkStart w:id="124" w:name="форма5"/>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ВКЛЮЧАЯ БЕНЕФИЦИАРОВ</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 ТОМ ЧИСЛЕ КОНЕЧНЫХ)</w:t>
      </w:r>
      <w:bookmarkEnd w:id="123"/>
      <w:bookmarkEnd w:id="124"/>
    </w:p>
    <w:p w:rsidR="00341A9D" w:rsidRDefault="00341A9D" w:rsidP="00341A9D">
      <w:r>
        <w:t xml:space="preserve">Приложение к Заявке на участие в Открытом </w:t>
      </w:r>
      <w:r w:rsidRPr="00690B23">
        <w:t>запрос</w:t>
      </w:r>
      <w:r>
        <w:t>е</w:t>
      </w:r>
      <w:r w:rsidRPr="00690B23">
        <w:t xml:space="preserve"> </w:t>
      </w:r>
      <w:r w:rsidRPr="00BC4D74">
        <w:t>котировок</w:t>
      </w:r>
      <w:r>
        <w:t xml:space="preserve"> от «___» __________ 20___ г. </w:t>
      </w:r>
    </w:p>
    <w:p w:rsidR="00341A9D" w:rsidRPr="005C24A0" w:rsidRDefault="00341A9D" w:rsidP="00341A9D">
      <w:r>
        <w:t>№ ______</w:t>
      </w:r>
    </w:p>
    <w:p w:rsidR="00341A9D" w:rsidRPr="005C24A0" w:rsidRDefault="00341A9D" w:rsidP="00341A9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341A9D" w:rsidRPr="007614E6" w:rsidTr="00E455A3">
        <w:trPr>
          <w:trHeight w:val="322"/>
        </w:trPr>
        <w:tc>
          <w:tcPr>
            <w:tcW w:w="5000" w:type="pct"/>
            <w:gridSpan w:val="35"/>
            <w:tcBorders>
              <w:top w:val="nil"/>
              <w:left w:val="nil"/>
              <w:bottom w:val="nil"/>
              <w:right w:val="nil"/>
            </w:tcBorders>
            <w:noWrap/>
            <w:vAlign w:val="center"/>
          </w:tcPr>
          <w:p w:rsidR="00341A9D" w:rsidRPr="007614E6" w:rsidRDefault="00341A9D" w:rsidP="00E455A3">
            <w:pPr>
              <w:suppressAutoHyphens/>
              <w:jc w:val="center"/>
              <w:rPr>
                <w:b/>
                <w:bCs/>
                <w:sz w:val="28"/>
                <w:szCs w:val="28"/>
                <w:lang w:eastAsia="ar-SA"/>
              </w:rPr>
            </w:pPr>
          </w:p>
        </w:tc>
      </w:tr>
      <w:tr w:rsidR="00341A9D" w:rsidRPr="007614E6" w:rsidTr="00E455A3">
        <w:trPr>
          <w:trHeight w:val="284"/>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bCs/>
                <w:i/>
                <w:sz w:val="16"/>
                <w:szCs w:val="16"/>
                <w:lang w:eastAsia="ar-SA"/>
              </w:rPr>
            </w:pPr>
          </w:p>
        </w:tc>
      </w:tr>
      <w:tr w:rsidR="00341A9D" w:rsidRPr="007614E6" w:rsidTr="00E455A3">
        <w:trPr>
          <w:trHeight w:val="277"/>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341A9D" w:rsidRPr="007614E6" w:rsidTr="00E455A3">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r>
      <w:tr w:rsidR="00341A9D" w:rsidRPr="007614E6" w:rsidTr="00E455A3">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341A9D" w:rsidRPr="007614E6" w:rsidTr="00E455A3">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Количество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Номинальная стоимость </w:t>
            </w:r>
            <w:proofErr w:type="gramStart"/>
            <w:r w:rsidRPr="007614E6">
              <w:rPr>
                <w:sz w:val="16"/>
                <w:szCs w:val="16"/>
                <w:lang w:eastAsia="ar-SA"/>
              </w:rPr>
              <w:t>акций(</w:t>
            </w:r>
            <w:proofErr w:type="gramEnd"/>
            <w:r w:rsidRPr="007614E6">
              <w:rPr>
                <w:sz w:val="16"/>
                <w:szCs w:val="16"/>
                <w:lang w:eastAsia="ar-SA"/>
              </w:rPr>
              <w:t>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35</w:t>
            </w: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bl>
    <w:p w:rsidR="00341A9D" w:rsidRPr="007614E6" w:rsidRDefault="00341A9D" w:rsidP="00341A9D">
      <w:pPr>
        <w:suppressAutoHyphens/>
        <w:rPr>
          <w:b/>
          <w:bCs/>
          <w:lang w:eastAsia="ar-SA"/>
        </w:rPr>
      </w:pPr>
    </w:p>
    <w:p w:rsidR="00341A9D" w:rsidRPr="00384C27" w:rsidRDefault="00341A9D" w:rsidP="00341A9D">
      <w:pPr>
        <w:rPr>
          <w:color w:val="808080"/>
        </w:rPr>
      </w:pPr>
      <w:r w:rsidRPr="00384C27">
        <w:rPr>
          <w:color w:val="808080"/>
        </w:rPr>
        <w:t>ИНСТРУКЦИИ ПО ЗАПОЛНЕНИЮ</w:t>
      </w:r>
      <w:r>
        <w:rPr>
          <w:color w:val="808080"/>
        </w:rPr>
        <w:t>:</w:t>
      </w:r>
    </w:p>
    <w:p w:rsidR="00341A9D" w:rsidRPr="00384C27" w:rsidRDefault="00341A9D" w:rsidP="00341A9D">
      <w:pPr>
        <w:jc w:val="both"/>
        <w:rPr>
          <w:color w:val="808080"/>
        </w:rPr>
      </w:pPr>
      <w:r w:rsidRPr="00384C27">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w:t>
      </w:r>
    </w:p>
    <w:p w:rsidR="00341A9D" w:rsidRDefault="00341A9D" w:rsidP="00341A9D">
      <w:pPr>
        <w:jc w:val="both"/>
        <w:rPr>
          <w:color w:val="808080"/>
        </w:rPr>
      </w:pPr>
      <w:r w:rsidRPr="00384C27">
        <w:rPr>
          <w:color w:val="808080"/>
        </w:rPr>
        <w:t xml:space="preserve">2. Претендент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приводит номер и дату Заявки </w:t>
      </w:r>
      <w:r>
        <w:rPr>
          <w:color w:val="808080"/>
        </w:rPr>
        <w:t xml:space="preserve">на участие в Открытом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приложением к которой является </w:t>
      </w:r>
      <w:r>
        <w:rPr>
          <w:color w:val="808080"/>
        </w:rPr>
        <w:t>данная форма</w:t>
      </w:r>
      <w:r w:rsidRPr="00384C27">
        <w:rPr>
          <w:color w:val="808080"/>
        </w:rPr>
        <w:t>.</w:t>
      </w:r>
      <w:r>
        <w:rPr>
          <w:color w:val="808080"/>
        </w:rPr>
        <w:t xml:space="preserve"> </w:t>
      </w:r>
    </w:p>
    <w:p w:rsidR="00341A9D" w:rsidRDefault="00341A9D" w:rsidP="00341A9D">
      <w:pPr>
        <w:rPr>
          <w:color w:val="808080"/>
        </w:rPr>
      </w:pPr>
    </w:p>
    <w:p w:rsidR="00341A9D" w:rsidRDefault="00341A9D" w:rsidP="00341A9D">
      <w:pPr>
        <w:rPr>
          <w:color w:val="808080"/>
        </w:rPr>
        <w:sectPr w:rsidR="00341A9D" w:rsidSect="00CB5B32">
          <w:pgSz w:w="16839" w:h="11907" w:orient="landscape" w:code="9"/>
          <w:pgMar w:top="567" w:right="567" w:bottom="1134" w:left="851" w:header="720" w:footer="720" w:gutter="0"/>
          <w:cols w:space="708"/>
          <w:noEndnote/>
          <w:titlePg/>
          <w:docGrid w:linePitch="326"/>
        </w:sectPr>
      </w:pPr>
    </w:p>
    <w:p w:rsidR="00341A9D" w:rsidRPr="00D854F9"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125" w:name="_Форма_6_Декларация"/>
      <w:bookmarkStart w:id="126" w:name="_Ref422151860"/>
      <w:bookmarkStart w:id="127" w:name="_Toc422398790"/>
      <w:bookmarkStart w:id="128" w:name="_Toc422750747"/>
      <w:bookmarkStart w:id="129" w:name="_Ref422751646"/>
      <w:bookmarkStart w:id="130" w:name="_Toc438136422"/>
      <w:bookmarkStart w:id="131" w:name="форма6"/>
      <w:bookmarkEnd w:id="125"/>
      <w:r w:rsidRPr="00E82F20">
        <w:rPr>
          <w:rFonts w:ascii="Times New Roman" w:eastAsia="MS Mincho" w:hAnsi="Times New Roman"/>
          <w:color w:val="548DD4"/>
          <w:kern w:val="32"/>
          <w:szCs w:val="24"/>
          <w:lang w:val="x-none" w:eastAsia="x-none"/>
        </w:rPr>
        <w:lastRenderedPageBreak/>
        <w:t xml:space="preserve">Форма </w:t>
      </w:r>
      <w:r>
        <w:rPr>
          <w:rFonts w:ascii="Times New Roman" w:eastAsia="MS Mincho" w:hAnsi="Times New Roman"/>
          <w:color w:val="548DD4"/>
          <w:kern w:val="32"/>
          <w:szCs w:val="24"/>
          <w:lang w:eastAsia="x-none"/>
        </w:rPr>
        <w:t>6</w:t>
      </w:r>
      <w:bookmarkEnd w:id="126"/>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 предпринимательства</w:t>
      </w:r>
      <w:bookmarkEnd w:id="127"/>
      <w:bookmarkEnd w:id="128"/>
      <w:bookmarkEnd w:id="129"/>
      <w:bookmarkEnd w:id="130"/>
    </w:p>
    <w:bookmarkEnd w:id="131"/>
    <w:p w:rsidR="00341A9D" w:rsidRPr="001636B9" w:rsidRDefault="00341A9D" w:rsidP="00341A9D">
      <w:pPr>
        <w:rPr>
          <w:rFonts w:eastAsia="MS Mincho"/>
          <w:lang w:eastAsia="x-none"/>
        </w:rPr>
      </w:pPr>
    </w:p>
    <w:p w:rsidR="00341A9D" w:rsidRPr="00F07571" w:rsidRDefault="00341A9D" w:rsidP="00341A9D">
      <w:pPr>
        <w:ind w:firstLine="567"/>
        <w:jc w:val="right"/>
        <w:rPr>
          <w:b/>
        </w:rPr>
      </w:pPr>
      <w:r w:rsidRPr="00F07571">
        <w:rPr>
          <w:b/>
        </w:rPr>
        <w:t xml:space="preserve">Приложение к Заявке </w:t>
      </w:r>
    </w:p>
    <w:p w:rsidR="00341A9D" w:rsidRPr="00F07571" w:rsidRDefault="00341A9D" w:rsidP="00341A9D">
      <w:pPr>
        <w:ind w:firstLine="567"/>
        <w:jc w:val="right"/>
      </w:pPr>
      <w:r w:rsidRPr="00F07571">
        <w:t>от «___» __________ 20___ г. № ______</w:t>
      </w:r>
    </w:p>
    <w:p w:rsidR="00341A9D" w:rsidRPr="00F07571" w:rsidRDefault="00341A9D" w:rsidP="00341A9D">
      <w:pPr>
        <w:autoSpaceDE w:val="0"/>
        <w:autoSpaceDN w:val="0"/>
        <w:spacing w:after="120"/>
        <w:rPr>
          <w:sz w:val="20"/>
          <w:szCs w:val="20"/>
        </w:rPr>
      </w:pPr>
    </w:p>
    <w:p w:rsidR="00341A9D" w:rsidRPr="00F07571" w:rsidRDefault="00341A9D" w:rsidP="00341A9D">
      <w:pPr>
        <w:autoSpaceDE w:val="0"/>
        <w:autoSpaceDN w:val="0"/>
        <w:spacing w:after="120"/>
        <w:jc w:val="center"/>
        <w:rPr>
          <w:b/>
          <w:bCs/>
          <w:spacing w:val="60"/>
          <w:sz w:val="26"/>
          <w:szCs w:val="26"/>
        </w:rPr>
      </w:pPr>
      <w:r w:rsidRPr="00F07571">
        <w:rPr>
          <w:b/>
          <w:bCs/>
          <w:spacing w:val="60"/>
          <w:sz w:val="26"/>
          <w:szCs w:val="26"/>
        </w:rPr>
        <w:t>ФОРМА</w:t>
      </w:r>
    </w:p>
    <w:p w:rsidR="00341A9D" w:rsidRPr="00F07571" w:rsidRDefault="00341A9D" w:rsidP="00341A9D">
      <w:pPr>
        <w:autoSpaceDE w:val="0"/>
        <w:autoSpaceDN w:val="0"/>
        <w:spacing w:after="480"/>
        <w:jc w:val="center"/>
        <w:rPr>
          <w:b/>
          <w:bCs/>
          <w:sz w:val="26"/>
          <w:szCs w:val="26"/>
        </w:rPr>
      </w:pPr>
      <w:r w:rsidRPr="00F07571">
        <w:rPr>
          <w:b/>
          <w:bCs/>
          <w:sz w:val="26"/>
          <w:szCs w:val="26"/>
        </w:rPr>
        <w:t>декларации о соответствии участника закупки критериям отнесения</w:t>
      </w:r>
      <w:r w:rsidRPr="00F07571">
        <w:rPr>
          <w:b/>
          <w:bCs/>
          <w:sz w:val="26"/>
          <w:szCs w:val="26"/>
        </w:rPr>
        <w:br/>
        <w:t>к субъектам малого и среднего предпринимательства</w:t>
      </w:r>
    </w:p>
    <w:p w:rsidR="00341A9D" w:rsidRPr="00F07571" w:rsidRDefault="00341A9D" w:rsidP="00341A9D">
      <w:pPr>
        <w:autoSpaceDE w:val="0"/>
        <w:autoSpaceDN w:val="0"/>
        <w:ind w:firstLine="567"/>
      </w:pPr>
      <w:r w:rsidRPr="00F07571">
        <w:t xml:space="preserve">Подтверждаем, что  </w:t>
      </w:r>
    </w:p>
    <w:p w:rsidR="00341A9D" w:rsidRPr="00F07571" w:rsidRDefault="00341A9D" w:rsidP="00341A9D">
      <w:pPr>
        <w:pBdr>
          <w:top w:val="single" w:sz="4" w:space="1" w:color="auto"/>
        </w:pBdr>
        <w:autoSpaceDE w:val="0"/>
        <w:autoSpaceDN w:val="0"/>
        <w:spacing w:after="120"/>
        <w:ind w:left="2637"/>
        <w:jc w:val="center"/>
        <w:rPr>
          <w:sz w:val="20"/>
          <w:szCs w:val="20"/>
        </w:rPr>
      </w:pPr>
      <w:r w:rsidRPr="00F07571">
        <w:rPr>
          <w:sz w:val="20"/>
          <w:szCs w:val="20"/>
        </w:rPr>
        <w:t>(указывается наименование участника закупки)</w:t>
      </w:r>
    </w:p>
    <w:p w:rsidR="00341A9D" w:rsidRPr="00F07571" w:rsidRDefault="00341A9D" w:rsidP="00341A9D">
      <w:pPr>
        <w:autoSpaceDE w:val="0"/>
        <w:autoSpaceDN w:val="0"/>
        <w:jc w:val="both"/>
      </w:pPr>
      <w:r w:rsidRPr="00F07571">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341A9D" w:rsidRPr="00F07571" w:rsidRDefault="00341A9D" w:rsidP="00341A9D">
      <w:pPr>
        <w:pBdr>
          <w:top w:val="single" w:sz="4" w:space="1" w:color="auto"/>
        </w:pBdr>
        <w:autoSpaceDE w:val="0"/>
        <w:autoSpaceDN w:val="0"/>
        <w:spacing w:after="120"/>
        <w:ind w:left="2665"/>
        <w:jc w:val="center"/>
        <w:rPr>
          <w:sz w:val="20"/>
          <w:szCs w:val="20"/>
        </w:rPr>
      </w:pPr>
      <w:r w:rsidRPr="00F07571">
        <w:rPr>
          <w:sz w:val="20"/>
          <w:szCs w:val="20"/>
        </w:rPr>
        <w:t>(указывается субъект малого или среднего предпринимательства</w:t>
      </w:r>
      <w:r w:rsidRPr="00F07571">
        <w:rPr>
          <w:sz w:val="20"/>
          <w:szCs w:val="20"/>
        </w:rPr>
        <w:br/>
        <w:t>в зависимости от критериев отнесения)</w:t>
      </w:r>
    </w:p>
    <w:p w:rsidR="00341A9D" w:rsidRPr="00F07571" w:rsidRDefault="00341A9D" w:rsidP="00341A9D">
      <w:pPr>
        <w:autoSpaceDE w:val="0"/>
        <w:autoSpaceDN w:val="0"/>
      </w:pPr>
      <w:r w:rsidRPr="00F07571">
        <w:t>предпринимательства, и сообщаем следующую информацию:</w:t>
      </w:r>
    </w:p>
    <w:p w:rsidR="00341A9D" w:rsidRPr="00F07571" w:rsidRDefault="00341A9D" w:rsidP="00341A9D">
      <w:pPr>
        <w:autoSpaceDE w:val="0"/>
        <w:autoSpaceDN w:val="0"/>
        <w:ind w:left="567"/>
      </w:pPr>
      <w:r w:rsidRPr="00F07571">
        <w:t xml:space="preserve">1. Адрес местонахождения (юридический адрес):  </w:t>
      </w:r>
    </w:p>
    <w:p w:rsidR="00341A9D" w:rsidRPr="00F07571" w:rsidRDefault="00341A9D" w:rsidP="00341A9D">
      <w:pPr>
        <w:pBdr>
          <w:top w:val="single" w:sz="4" w:space="1" w:color="auto"/>
        </w:pBdr>
        <w:autoSpaceDE w:val="0"/>
        <w:autoSpaceDN w:val="0"/>
        <w:ind w:left="5755"/>
        <w:rPr>
          <w:sz w:val="2"/>
          <w:szCs w:val="2"/>
        </w:rPr>
      </w:pPr>
    </w:p>
    <w:p w:rsidR="00341A9D" w:rsidRPr="00F07571" w:rsidRDefault="00341A9D" w:rsidP="00341A9D">
      <w:pPr>
        <w:tabs>
          <w:tab w:val="right" w:pos="9923"/>
        </w:tabs>
        <w:autoSpaceDE w:val="0"/>
        <w:autoSpaceDN w:val="0"/>
      </w:pPr>
      <w:r w:rsidRPr="00F07571">
        <w:tab/>
        <w:t>.</w:t>
      </w:r>
    </w:p>
    <w:p w:rsidR="00341A9D" w:rsidRPr="00F07571" w:rsidRDefault="00341A9D" w:rsidP="00341A9D">
      <w:pPr>
        <w:pBdr>
          <w:top w:val="single" w:sz="4" w:space="1" w:color="auto"/>
        </w:pBdr>
        <w:autoSpaceDE w:val="0"/>
        <w:autoSpaceDN w:val="0"/>
        <w:ind w:right="113"/>
        <w:rPr>
          <w:sz w:val="2"/>
          <w:szCs w:val="2"/>
        </w:rPr>
      </w:pPr>
    </w:p>
    <w:p w:rsidR="00341A9D" w:rsidRPr="00F07571" w:rsidRDefault="00341A9D" w:rsidP="00341A9D">
      <w:pPr>
        <w:tabs>
          <w:tab w:val="right" w:pos="9923"/>
        </w:tabs>
        <w:autoSpaceDE w:val="0"/>
        <w:autoSpaceDN w:val="0"/>
        <w:ind w:left="567"/>
      </w:pPr>
      <w:r w:rsidRPr="00F07571">
        <w:t>2.</w:t>
      </w:r>
      <w:r w:rsidRPr="00F07571">
        <w:rPr>
          <w:lang w:val="en-US"/>
        </w:rPr>
        <w:t> </w:t>
      </w:r>
      <w:r w:rsidRPr="00F07571">
        <w:t>ИНН/</w:t>
      </w:r>
      <w:proofErr w:type="gramStart"/>
      <w:r w:rsidRPr="00F07571">
        <w:t xml:space="preserve">КПП:  </w:t>
      </w:r>
      <w:r w:rsidRPr="00F07571">
        <w:tab/>
      </w:r>
      <w:proofErr w:type="gramEnd"/>
      <w:r w:rsidRPr="00F07571">
        <w:t>.</w:t>
      </w:r>
    </w:p>
    <w:p w:rsidR="00341A9D" w:rsidRPr="00F07571" w:rsidRDefault="00341A9D" w:rsidP="00341A9D">
      <w:pPr>
        <w:pBdr>
          <w:top w:val="single" w:sz="4" w:space="1" w:color="auto"/>
        </w:pBdr>
        <w:autoSpaceDE w:val="0"/>
        <w:autoSpaceDN w:val="0"/>
        <w:ind w:left="2098" w:right="113"/>
        <w:jc w:val="center"/>
        <w:rPr>
          <w:sz w:val="20"/>
          <w:szCs w:val="20"/>
        </w:rPr>
      </w:pPr>
      <w:r w:rsidRPr="00F07571">
        <w:rPr>
          <w:sz w:val="20"/>
          <w:szCs w:val="20"/>
        </w:rPr>
        <w:t>(№, сведения о дате выдачи документа и выдавшем его органе)</w:t>
      </w:r>
    </w:p>
    <w:p w:rsidR="00341A9D" w:rsidRPr="00F07571" w:rsidRDefault="00341A9D" w:rsidP="00341A9D">
      <w:pPr>
        <w:tabs>
          <w:tab w:val="right" w:pos="9923"/>
        </w:tabs>
        <w:autoSpaceDE w:val="0"/>
        <w:autoSpaceDN w:val="0"/>
        <w:ind w:left="567"/>
      </w:pPr>
      <w:r w:rsidRPr="00F07571">
        <w:t>3. </w:t>
      </w:r>
      <w:proofErr w:type="gramStart"/>
      <w:r w:rsidRPr="00F07571">
        <w:t xml:space="preserve">ОГРН:  </w:t>
      </w:r>
      <w:r w:rsidRPr="00F07571">
        <w:tab/>
      </w:r>
      <w:proofErr w:type="gramEnd"/>
      <w:r w:rsidRPr="00F07571">
        <w:t>.</w:t>
      </w:r>
    </w:p>
    <w:p w:rsidR="00341A9D" w:rsidRPr="00F07571" w:rsidRDefault="00341A9D" w:rsidP="00341A9D">
      <w:pPr>
        <w:pBdr>
          <w:top w:val="single" w:sz="4" w:space="1" w:color="auto"/>
        </w:pBdr>
        <w:autoSpaceDE w:val="0"/>
        <w:autoSpaceDN w:val="0"/>
        <w:ind w:left="1616" w:right="113"/>
        <w:rPr>
          <w:sz w:val="2"/>
          <w:szCs w:val="2"/>
        </w:rPr>
      </w:pPr>
    </w:p>
    <w:p w:rsidR="00341A9D" w:rsidRPr="00F07571" w:rsidRDefault="00341A9D" w:rsidP="00341A9D">
      <w:pPr>
        <w:autoSpaceDE w:val="0"/>
        <w:autoSpaceDN w:val="0"/>
        <w:ind w:left="567" w:right="113"/>
      </w:pPr>
      <w:r w:rsidRPr="00F07571">
        <w:t>4. Исключен.</w:t>
      </w:r>
    </w:p>
    <w:p w:rsidR="00341A9D" w:rsidRPr="00F07571" w:rsidRDefault="00341A9D" w:rsidP="00341A9D">
      <w:pPr>
        <w:autoSpaceDE w:val="0"/>
        <w:autoSpaceDN w:val="0"/>
        <w:spacing w:after="120"/>
        <w:ind w:firstLine="567"/>
        <w:jc w:val="both"/>
      </w:pPr>
      <w:r w:rsidRPr="00F07571">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07571">
        <w:rPr>
          <w:bCs/>
          <w:color w:val="00B050"/>
        </w:rPr>
        <w:t>&lt;1&gt;</w:t>
      </w:r>
      <w:r w:rsidRPr="00F0757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341A9D" w:rsidRPr="00F07571" w:rsidTr="00E455A3">
        <w:trPr>
          <w:cantSplit/>
          <w:tblHeader/>
        </w:trPr>
        <w:tc>
          <w:tcPr>
            <w:tcW w:w="567" w:type="dxa"/>
            <w:vAlign w:val="center"/>
          </w:tcPr>
          <w:p w:rsidR="00341A9D" w:rsidRPr="00F07571" w:rsidRDefault="00341A9D" w:rsidP="00E455A3">
            <w:pPr>
              <w:autoSpaceDE w:val="0"/>
              <w:autoSpaceDN w:val="0"/>
              <w:jc w:val="center"/>
              <w:rPr>
                <w:sz w:val="22"/>
                <w:szCs w:val="22"/>
              </w:rPr>
            </w:pPr>
            <w:r w:rsidRPr="00F07571">
              <w:rPr>
                <w:sz w:val="22"/>
                <w:szCs w:val="22"/>
              </w:rPr>
              <w:t>№ п/п</w:t>
            </w:r>
          </w:p>
        </w:tc>
        <w:tc>
          <w:tcPr>
            <w:tcW w:w="4649" w:type="dxa"/>
            <w:vAlign w:val="center"/>
          </w:tcPr>
          <w:p w:rsidR="00341A9D" w:rsidRPr="00F07571" w:rsidRDefault="00341A9D" w:rsidP="00E455A3">
            <w:pPr>
              <w:autoSpaceDE w:val="0"/>
              <w:autoSpaceDN w:val="0"/>
              <w:jc w:val="center"/>
              <w:rPr>
                <w:sz w:val="22"/>
                <w:szCs w:val="22"/>
              </w:rPr>
            </w:pPr>
            <w:r w:rsidRPr="00F07571">
              <w:rPr>
                <w:sz w:val="22"/>
                <w:szCs w:val="22"/>
              </w:rPr>
              <w:t>Наименование сведений</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Малые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Средние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Показатель</w:t>
            </w:r>
          </w:p>
        </w:tc>
      </w:tr>
      <w:tr w:rsidR="00341A9D" w:rsidRPr="00F07571" w:rsidTr="00E455A3">
        <w:trPr>
          <w:cantSplit/>
          <w:tblHeader/>
        </w:trPr>
        <w:tc>
          <w:tcPr>
            <w:tcW w:w="567" w:type="dxa"/>
          </w:tcPr>
          <w:p w:rsidR="00341A9D" w:rsidRPr="00F07571" w:rsidRDefault="00341A9D" w:rsidP="00E455A3">
            <w:pPr>
              <w:autoSpaceDE w:val="0"/>
              <w:autoSpaceDN w:val="0"/>
              <w:jc w:val="center"/>
              <w:rPr>
                <w:sz w:val="22"/>
                <w:szCs w:val="22"/>
              </w:rPr>
            </w:pPr>
            <w:r w:rsidRPr="00F07571">
              <w:rPr>
                <w:sz w:val="22"/>
                <w:szCs w:val="22"/>
              </w:rPr>
              <w:t xml:space="preserve">1 </w:t>
            </w:r>
            <w:r w:rsidRPr="00F07571">
              <w:rPr>
                <w:bCs/>
                <w:color w:val="00B050"/>
              </w:rPr>
              <w:t>&lt;2&gt;:</w:t>
            </w:r>
          </w:p>
        </w:tc>
        <w:tc>
          <w:tcPr>
            <w:tcW w:w="4649" w:type="dxa"/>
          </w:tcPr>
          <w:p w:rsidR="00341A9D" w:rsidRPr="00F07571" w:rsidRDefault="00341A9D" w:rsidP="00E455A3">
            <w:pPr>
              <w:autoSpaceDE w:val="0"/>
              <w:autoSpaceDN w:val="0"/>
              <w:jc w:val="center"/>
              <w:rPr>
                <w:sz w:val="22"/>
                <w:szCs w:val="22"/>
              </w:rPr>
            </w:pPr>
            <w:r w:rsidRPr="00F07571">
              <w:rPr>
                <w:sz w:val="22"/>
                <w:szCs w:val="22"/>
              </w:rPr>
              <w:t>2</w:t>
            </w:r>
          </w:p>
        </w:tc>
        <w:tc>
          <w:tcPr>
            <w:tcW w:w="1588" w:type="dxa"/>
          </w:tcPr>
          <w:p w:rsidR="00341A9D" w:rsidRPr="00F07571" w:rsidRDefault="00341A9D" w:rsidP="00E455A3">
            <w:pPr>
              <w:autoSpaceDE w:val="0"/>
              <w:autoSpaceDN w:val="0"/>
              <w:jc w:val="center"/>
              <w:rPr>
                <w:sz w:val="22"/>
                <w:szCs w:val="22"/>
              </w:rPr>
            </w:pPr>
            <w:r w:rsidRPr="00F07571">
              <w:rPr>
                <w:sz w:val="22"/>
                <w:szCs w:val="22"/>
              </w:rPr>
              <w:t>3</w:t>
            </w:r>
          </w:p>
        </w:tc>
        <w:tc>
          <w:tcPr>
            <w:tcW w:w="1588" w:type="dxa"/>
          </w:tcPr>
          <w:p w:rsidR="00341A9D" w:rsidRPr="00F07571" w:rsidRDefault="00341A9D" w:rsidP="00E455A3">
            <w:pPr>
              <w:autoSpaceDE w:val="0"/>
              <w:autoSpaceDN w:val="0"/>
              <w:jc w:val="center"/>
              <w:rPr>
                <w:sz w:val="22"/>
                <w:szCs w:val="22"/>
              </w:rPr>
            </w:pPr>
            <w:r w:rsidRPr="00F07571">
              <w:rPr>
                <w:sz w:val="22"/>
                <w:szCs w:val="22"/>
              </w:rPr>
              <w:t>4</w:t>
            </w:r>
          </w:p>
        </w:tc>
        <w:tc>
          <w:tcPr>
            <w:tcW w:w="1588" w:type="dxa"/>
          </w:tcPr>
          <w:p w:rsidR="00341A9D" w:rsidRPr="00F07571" w:rsidRDefault="00341A9D" w:rsidP="00E455A3">
            <w:pPr>
              <w:autoSpaceDE w:val="0"/>
              <w:autoSpaceDN w:val="0"/>
              <w:jc w:val="center"/>
              <w:rPr>
                <w:sz w:val="22"/>
                <w:szCs w:val="22"/>
              </w:rPr>
            </w:pPr>
            <w:r w:rsidRPr="00F07571">
              <w:rPr>
                <w:sz w:val="22"/>
                <w:szCs w:val="22"/>
              </w:rPr>
              <w:t>5</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w:t>
            </w:r>
          </w:p>
        </w:tc>
        <w:tc>
          <w:tcPr>
            <w:tcW w:w="4649" w:type="dxa"/>
          </w:tcPr>
          <w:p w:rsidR="00341A9D" w:rsidRPr="00F07571" w:rsidRDefault="00341A9D" w:rsidP="00E455A3">
            <w:pPr>
              <w:autoSpaceDE w:val="0"/>
              <w:autoSpaceDN w:val="0"/>
              <w:ind w:left="57"/>
              <w:rPr>
                <w:sz w:val="22"/>
                <w:szCs w:val="22"/>
              </w:rPr>
            </w:pPr>
            <w:r w:rsidRPr="00F07571">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25</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2</w:t>
            </w:r>
          </w:p>
        </w:tc>
        <w:tc>
          <w:tcPr>
            <w:tcW w:w="4649" w:type="dxa"/>
          </w:tcPr>
          <w:p w:rsidR="00341A9D" w:rsidRPr="00F07571" w:rsidRDefault="00341A9D" w:rsidP="00E455A3">
            <w:pPr>
              <w:autoSpaceDE w:val="0"/>
              <w:autoSpaceDN w:val="0"/>
              <w:ind w:left="57"/>
              <w:rPr>
                <w:sz w:val="22"/>
                <w:szCs w:val="22"/>
              </w:rPr>
            </w:pPr>
            <w:r w:rsidRPr="00F07571">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07571">
              <w:rPr>
                <w:bCs/>
                <w:color w:val="00B050"/>
              </w:rPr>
              <w:t>&lt;3&gt;.</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49</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3</w:t>
            </w:r>
          </w:p>
        </w:tc>
        <w:tc>
          <w:tcPr>
            <w:tcW w:w="4649" w:type="dxa"/>
          </w:tcPr>
          <w:p w:rsidR="00341A9D" w:rsidRPr="00F07571" w:rsidRDefault="00341A9D" w:rsidP="00E455A3">
            <w:pPr>
              <w:autoSpaceDE w:val="0"/>
              <w:autoSpaceDN w:val="0"/>
              <w:ind w:left="57"/>
              <w:rPr>
                <w:sz w:val="22"/>
                <w:szCs w:val="22"/>
              </w:rPr>
            </w:pPr>
            <w:r w:rsidRPr="00F07571">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lastRenderedPageBreak/>
              <w:t>4</w:t>
            </w:r>
          </w:p>
        </w:tc>
        <w:tc>
          <w:tcPr>
            <w:tcW w:w="4649" w:type="dxa"/>
          </w:tcPr>
          <w:p w:rsidR="00341A9D" w:rsidRPr="00F07571" w:rsidRDefault="00341A9D" w:rsidP="00E455A3">
            <w:pPr>
              <w:autoSpaceDE w:val="0"/>
              <w:autoSpaceDN w:val="0"/>
              <w:ind w:left="57"/>
              <w:rPr>
                <w:sz w:val="22"/>
                <w:szCs w:val="22"/>
              </w:rPr>
            </w:pPr>
            <w:r w:rsidRPr="00F07571">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5</w:t>
            </w:r>
          </w:p>
        </w:tc>
        <w:tc>
          <w:tcPr>
            <w:tcW w:w="4649" w:type="dxa"/>
          </w:tcPr>
          <w:p w:rsidR="00341A9D" w:rsidRPr="00F07571" w:rsidRDefault="00341A9D" w:rsidP="00E455A3">
            <w:pPr>
              <w:autoSpaceDE w:val="0"/>
              <w:autoSpaceDN w:val="0"/>
              <w:ind w:left="57"/>
              <w:rPr>
                <w:sz w:val="22"/>
                <w:szCs w:val="22"/>
              </w:rPr>
            </w:pPr>
            <w:r w:rsidRPr="00F07571">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F07571">
              <w:rPr>
                <w:sz w:val="22"/>
                <w:szCs w:val="22"/>
              </w:rPr>
              <w:t>Сколково</w:t>
            </w:r>
            <w:proofErr w:type="spellEnd"/>
            <w:r w:rsidRPr="00F07571">
              <w:rPr>
                <w:sz w:val="22"/>
                <w:szCs w:val="22"/>
              </w:rPr>
              <w:t>”</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6</w:t>
            </w:r>
          </w:p>
        </w:tc>
        <w:tc>
          <w:tcPr>
            <w:tcW w:w="4649" w:type="dxa"/>
          </w:tcPr>
          <w:p w:rsidR="00341A9D" w:rsidRPr="00F07571" w:rsidRDefault="00341A9D" w:rsidP="00E455A3">
            <w:pPr>
              <w:autoSpaceDE w:val="0"/>
              <w:autoSpaceDN w:val="0"/>
              <w:ind w:left="57"/>
              <w:rPr>
                <w:sz w:val="22"/>
                <w:szCs w:val="22"/>
              </w:rPr>
            </w:pPr>
            <w:r w:rsidRPr="00F07571">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Height w:val="654"/>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7</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Среднесписочная численность работников за предшествующий календарный год, человек</w:t>
            </w:r>
          </w:p>
        </w:tc>
        <w:tc>
          <w:tcPr>
            <w:tcW w:w="1588" w:type="dxa"/>
          </w:tcPr>
          <w:p w:rsidR="00341A9D" w:rsidRPr="00F07571" w:rsidRDefault="00341A9D" w:rsidP="00E455A3">
            <w:pPr>
              <w:autoSpaceDE w:val="0"/>
              <w:autoSpaceDN w:val="0"/>
              <w:jc w:val="center"/>
              <w:rPr>
                <w:sz w:val="22"/>
                <w:szCs w:val="22"/>
              </w:rPr>
            </w:pPr>
            <w:r w:rsidRPr="00F07571">
              <w:rPr>
                <w:sz w:val="22"/>
                <w:szCs w:val="22"/>
              </w:rPr>
              <w:t>до 100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от 101 до 250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 xml:space="preserve">указывается количество </w:t>
            </w:r>
            <w:proofErr w:type="gramStart"/>
            <w:r w:rsidRPr="00F07571">
              <w:rPr>
                <w:sz w:val="22"/>
                <w:szCs w:val="22"/>
              </w:rPr>
              <w:t>человек</w:t>
            </w:r>
            <w:r w:rsidRPr="00F07571">
              <w:rPr>
                <w:sz w:val="22"/>
                <w:szCs w:val="22"/>
              </w:rPr>
              <w:br/>
              <w:t>(</w:t>
            </w:r>
            <w:proofErr w:type="gramEnd"/>
            <w:r w:rsidRPr="00F07571">
              <w:rPr>
                <w:sz w:val="22"/>
                <w:szCs w:val="22"/>
              </w:rP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ind w:left="57"/>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 xml:space="preserve">до 15 – </w:t>
            </w:r>
            <w:proofErr w:type="spellStart"/>
            <w:r w:rsidRPr="00F07571">
              <w:rPr>
                <w:sz w:val="22"/>
                <w:szCs w:val="22"/>
              </w:rPr>
              <w:t>микропред</w:t>
            </w:r>
            <w:r w:rsidRPr="00F07571">
              <w:rPr>
                <w:sz w:val="22"/>
                <w:szCs w:val="22"/>
              </w:rPr>
              <w:softHyphen/>
              <w:t>приятие</w:t>
            </w:r>
            <w:proofErr w:type="spellEnd"/>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Height w:val="425"/>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8</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341A9D" w:rsidRPr="00F07571" w:rsidRDefault="00341A9D" w:rsidP="00E455A3">
            <w:pPr>
              <w:autoSpaceDE w:val="0"/>
              <w:autoSpaceDN w:val="0"/>
              <w:jc w:val="center"/>
              <w:rPr>
                <w:sz w:val="22"/>
                <w:szCs w:val="22"/>
              </w:rPr>
            </w:pPr>
            <w:r w:rsidRPr="00F07571">
              <w:rPr>
                <w:sz w:val="22"/>
                <w:szCs w:val="22"/>
              </w:rPr>
              <w:t>800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2000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 xml:space="preserve">указывается в млн. </w:t>
            </w:r>
            <w:proofErr w:type="gramStart"/>
            <w:r w:rsidRPr="00F07571">
              <w:rPr>
                <w:sz w:val="22"/>
                <w:szCs w:val="22"/>
              </w:rPr>
              <w:t>рублей</w:t>
            </w:r>
            <w:r w:rsidRPr="00F07571">
              <w:rPr>
                <w:sz w:val="22"/>
                <w:szCs w:val="22"/>
              </w:rPr>
              <w:br/>
              <w:t>(</w:t>
            </w:r>
            <w:proofErr w:type="gramEnd"/>
            <w:r w:rsidRPr="00F07571">
              <w:rPr>
                <w:sz w:val="22"/>
                <w:szCs w:val="22"/>
              </w:rP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 xml:space="preserve">120 в год – </w:t>
            </w:r>
            <w:proofErr w:type="spellStart"/>
            <w:r w:rsidRPr="00F07571">
              <w:rPr>
                <w:sz w:val="22"/>
                <w:szCs w:val="22"/>
              </w:rPr>
              <w:t>микро</w:t>
            </w:r>
            <w:r w:rsidRPr="00F07571">
              <w:rPr>
                <w:sz w:val="22"/>
                <w:szCs w:val="22"/>
              </w:rPr>
              <w:softHyphen/>
              <w:t>предприятие</w:t>
            </w:r>
            <w:proofErr w:type="spellEnd"/>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9</w:t>
            </w:r>
          </w:p>
        </w:tc>
        <w:tc>
          <w:tcPr>
            <w:tcW w:w="4649" w:type="dxa"/>
          </w:tcPr>
          <w:p w:rsidR="00341A9D" w:rsidRPr="00F07571" w:rsidRDefault="00341A9D" w:rsidP="00E455A3">
            <w:pPr>
              <w:autoSpaceDE w:val="0"/>
              <w:autoSpaceDN w:val="0"/>
              <w:ind w:left="57"/>
              <w:rPr>
                <w:sz w:val="22"/>
                <w:szCs w:val="22"/>
              </w:rPr>
            </w:pPr>
            <w:r w:rsidRPr="00F07571">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lastRenderedPageBreak/>
              <w:t>10</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11</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12</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13</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roofErr w:type="gramStart"/>
            <w:r w:rsidRPr="00F07571">
              <w:rPr>
                <w:sz w:val="22"/>
                <w:szCs w:val="22"/>
              </w:rPr>
              <w:t>)</w:t>
            </w:r>
            <w:r w:rsidRPr="00F07571">
              <w:rPr>
                <w:sz w:val="22"/>
                <w:szCs w:val="22"/>
              </w:rPr>
              <w:br/>
              <w:t>(</w:t>
            </w:r>
            <w:proofErr w:type="gramEnd"/>
            <w:r w:rsidRPr="00F07571">
              <w:rPr>
                <w:sz w:val="22"/>
                <w:szCs w:val="22"/>
              </w:rPr>
              <w:t xml:space="preserve">в случае участия </w:t>
            </w:r>
            <w:r w:rsidRPr="00F07571">
              <w:rPr>
                <w:sz w:val="22"/>
                <w:szCs w:val="22"/>
              </w:rPr>
              <w:sym w:font="Symbol" w:char="F02D"/>
            </w:r>
            <w:r w:rsidRPr="00F07571">
              <w:rPr>
                <w:sz w:val="22"/>
                <w:szCs w:val="22"/>
              </w:rPr>
              <w:t xml:space="preserve"> наименование заказчика, реализующего программу партнерства)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14</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roofErr w:type="gramStart"/>
            <w:r w:rsidRPr="00F07571">
              <w:rPr>
                <w:sz w:val="22"/>
                <w:szCs w:val="22"/>
              </w:rPr>
              <w:t>)</w:t>
            </w:r>
            <w:r w:rsidRPr="00F07571">
              <w:rPr>
                <w:sz w:val="22"/>
                <w:szCs w:val="22"/>
              </w:rPr>
              <w:br/>
              <w:t>(</w:t>
            </w:r>
            <w:proofErr w:type="gramEnd"/>
            <w:r w:rsidRPr="00F07571">
              <w:rPr>
                <w:sz w:val="22"/>
                <w:szCs w:val="22"/>
              </w:rPr>
              <w:t xml:space="preserve">при наличии </w:t>
            </w:r>
            <w:r w:rsidRPr="00F07571">
              <w:rPr>
                <w:sz w:val="22"/>
                <w:szCs w:val="22"/>
              </w:rPr>
              <w:sym w:font="Symbol" w:char="F02D"/>
            </w:r>
            <w:r w:rsidRPr="00F07571">
              <w:rPr>
                <w:sz w:val="22"/>
                <w:szCs w:val="22"/>
              </w:rPr>
              <w:t xml:space="preserve"> количество исполненных контрактов или договоров и общая сумма)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15</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16</w:t>
            </w:r>
          </w:p>
        </w:tc>
        <w:tc>
          <w:tcPr>
            <w:tcW w:w="4649" w:type="dxa"/>
          </w:tcPr>
          <w:p w:rsidR="00341A9D" w:rsidRPr="00F07571" w:rsidRDefault="00341A9D" w:rsidP="00E455A3">
            <w:pPr>
              <w:autoSpaceDE w:val="0"/>
              <w:autoSpaceDN w:val="0"/>
              <w:ind w:left="57"/>
              <w:rPr>
                <w:sz w:val="22"/>
                <w:szCs w:val="22"/>
              </w:rPr>
            </w:pPr>
            <w:r w:rsidRPr="00F07571">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bl>
    <w:p w:rsidR="00341A9D" w:rsidRPr="00F07571" w:rsidRDefault="00341A9D" w:rsidP="00341A9D">
      <w:pPr>
        <w:autoSpaceDE w:val="0"/>
        <w:autoSpaceDN w:val="0"/>
        <w:spacing w:before="240"/>
        <w:ind w:right="5954"/>
        <w:jc w:val="center"/>
      </w:pPr>
    </w:p>
    <w:p w:rsidR="00341A9D" w:rsidRPr="00F07571" w:rsidRDefault="00341A9D" w:rsidP="00341A9D">
      <w:pPr>
        <w:pBdr>
          <w:top w:val="single" w:sz="4" w:space="1" w:color="auto"/>
        </w:pBdr>
        <w:autoSpaceDE w:val="0"/>
        <w:autoSpaceDN w:val="0"/>
        <w:ind w:right="5952"/>
        <w:jc w:val="center"/>
        <w:rPr>
          <w:sz w:val="20"/>
          <w:szCs w:val="20"/>
        </w:rPr>
      </w:pPr>
      <w:r w:rsidRPr="00F07571">
        <w:rPr>
          <w:sz w:val="20"/>
          <w:szCs w:val="20"/>
        </w:rPr>
        <w:lastRenderedPageBreak/>
        <w:t>(подпись)</w:t>
      </w:r>
    </w:p>
    <w:p w:rsidR="00341A9D" w:rsidRPr="00F07571" w:rsidRDefault="00341A9D" w:rsidP="00341A9D">
      <w:pPr>
        <w:autoSpaceDE w:val="0"/>
        <w:autoSpaceDN w:val="0"/>
        <w:spacing w:after="240"/>
      </w:pPr>
      <w:r w:rsidRPr="00F07571">
        <w:t>М.П.</w:t>
      </w:r>
    </w:p>
    <w:p w:rsidR="00341A9D" w:rsidRPr="00F07571" w:rsidRDefault="00341A9D" w:rsidP="00341A9D">
      <w:pPr>
        <w:autoSpaceDE w:val="0"/>
        <w:autoSpaceDN w:val="0"/>
      </w:pPr>
    </w:p>
    <w:p w:rsidR="00341A9D" w:rsidRPr="00F07571" w:rsidRDefault="00341A9D" w:rsidP="00341A9D">
      <w:pPr>
        <w:pBdr>
          <w:top w:val="single" w:sz="4" w:space="1" w:color="auto"/>
        </w:pBdr>
        <w:autoSpaceDE w:val="0"/>
        <w:autoSpaceDN w:val="0"/>
        <w:jc w:val="center"/>
        <w:rPr>
          <w:sz w:val="20"/>
          <w:szCs w:val="20"/>
        </w:rPr>
      </w:pPr>
      <w:r w:rsidRPr="00F07571">
        <w:rPr>
          <w:sz w:val="20"/>
          <w:szCs w:val="20"/>
        </w:rPr>
        <w:t>(фамилия, имя, отчество (при наличии) подписавшего, должность)</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rPr>
          <w:color w:val="808080"/>
        </w:rPr>
      </w:pPr>
      <w:r w:rsidRPr="00F07571">
        <w:rPr>
          <w:color w:val="808080"/>
        </w:rPr>
        <w:t>ИНСТРУКЦИИ ПО ЗАПОЛНЕНИЮ:</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autoSpaceDE w:val="0"/>
        <w:autoSpaceDN w:val="0"/>
        <w:adjustRightInd w:val="0"/>
        <w:ind w:firstLine="540"/>
        <w:jc w:val="both"/>
        <w:rPr>
          <w:bCs/>
          <w:color w:val="808080"/>
        </w:rPr>
      </w:pPr>
      <w:r w:rsidRPr="00F07571">
        <w:rPr>
          <w:bCs/>
          <w:color w:val="808080"/>
        </w:rPr>
        <w:t xml:space="preserve">Декларация предоставляется в </w:t>
      </w:r>
      <w:r>
        <w:rPr>
          <w:bCs/>
          <w:color w:val="808080"/>
        </w:rPr>
        <w:t xml:space="preserve">случаях, установленных в </w:t>
      </w:r>
      <w:r w:rsidR="00CE2171">
        <w:rPr>
          <w:bCs/>
        </w:rPr>
        <w:t>пункте 16</w:t>
      </w:r>
      <w:r>
        <w:rPr>
          <w:bCs/>
          <w:color w:val="808080"/>
        </w:rPr>
        <w:t xml:space="preserve"> </w:t>
      </w:r>
      <w:r w:rsidRPr="00F07571">
        <w:rPr>
          <w:bCs/>
          <w:color w:val="808080"/>
        </w:rPr>
        <w:t>Информационной карты.</w:t>
      </w:r>
    </w:p>
    <w:p w:rsidR="00341A9D" w:rsidRPr="00F07571" w:rsidRDefault="00341A9D" w:rsidP="00341A9D">
      <w:pPr>
        <w:autoSpaceDE w:val="0"/>
        <w:autoSpaceDN w:val="0"/>
        <w:adjustRightInd w:val="0"/>
        <w:ind w:firstLine="540"/>
        <w:jc w:val="both"/>
        <w:rPr>
          <w:bCs/>
          <w:color w:val="808080"/>
        </w:rPr>
      </w:pPr>
      <w:r w:rsidRPr="00F07571">
        <w:rPr>
          <w:bCs/>
          <w:color w:val="00B050"/>
        </w:rPr>
        <w:t>&lt;1&gt;</w:t>
      </w:r>
      <w:r w:rsidRPr="00F07571">
        <w:rPr>
          <w:sz w:val="22"/>
          <w:szCs w:val="22"/>
        </w:rPr>
        <w:t xml:space="preserve"> </w:t>
      </w:r>
      <w:r w:rsidRPr="00F07571">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1" w:history="1">
        <w:r w:rsidRPr="00F07571">
          <w:rPr>
            <w:bCs/>
            <w:color w:val="808080"/>
          </w:rPr>
          <w:t>пунктах 7</w:t>
        </w:r>
      </w:hyperlink>
      <w:r w:rsidRPr="00F07571">
        <w:rPr>
          <w:bCs/>
          <w:color w:val="808080"/>
        </w:rPr>
        <w:t xml:space="preserve"> и </w:t>
      </w:r>
      <w:hyperlink r:id="rId42" w:history="1">
        <w:r w:rsidRPr="00F07571">
          <w:rPr>
            <w:bCs/>
            <w:color w:val="808080"/>
          </w:rPr>
          <w:t>8</w:t>
        </w:r>
      </w:hyperlink>
      <w:r w:rsidRPr="00F07571">
        <w:rPr>
          <w:bCs/>
          <w:color w:val="808080"/>
        </w:rPr>
        <w:t xml:space="preserve"> настоящего документа, в течение 3 календарных лет, следующих один за другим.</w:t>
      </w:r>
    </w:p>
    <w:p w:rsidR="00341A9D" w:rsidRPr="00F07571" w:rsidRDefault="00341A9D" w:rsidP="00341A9D">
      <w:pPr>
        <w:autoSpaceDE w:val="0"/>
        <w:autoSpaceDN w:val="0"/>
        <w:adjustRightInd w:val="0"/>
        <w:ind w:firstLine="540"/>
        <w:jc w:val="both"/>
        <w:rPr>
          <w:bCs/>
          <w:color w:val="808080"/>
        </w:rPr>
      </w:pPr>
      <w:r w:rsidRPr="00F07571">
        <w:rPr>
          <w:bCs/>
          <w:color w:val="00B050"/>
        </w:rPr>
        <w:t>&lt;2&gt;</w:t>
      </w:r>
      <w:r w:rsidRPr="00F07571">
        <w:rPr>
          <w:bCs/>
          <w:color w:val="808080"/>
        </w:rPr>
        <w:t xml:space="preserve"> </w:t>
      </w:r>
      <w:hyperlink r:id="rId43" w:history="1">
        <w:r w:rsidRPr="00F07571">
          <w:rPr>
            <w:bCs/>
            <w:color w:val="808080"/>
          </w:rPr>
          <w:t>Пункты 1</w:t>
        </w:r>
      </w:hyperlink>
      <w:r w:rsidRPr="00F07571">
        <w:rPr>
          <w:bCs/>
          <w:color w:val="808080"/>
        </w:rPr>
        <w:t xml:space="preserve"> - </w:t>
      </w:r>
      <w:hyperlink r:id="rId44" w:history="1">
        <w:r w:rsidRPr="00F07571">
          <w:rPr>
            <w:bCs/>
            <w:color w:val="808080"/>
          </w:rPr>
          <w:t>11</w:t>
        </w:r>
      </w:hyperlink>
      <w:r w:rsidRPr="00F07571">
        <w:rPr>
          <w:bCs/>
          <w:color w:val="808080"/>
        </w:rPr>
        <w:t xml:space="preserve"> настоящего документа являются обязательными для заполнения.</w:t>
      </w:r>
    </w:p>
    <w:p w:rsidR="00341A9D" w:rsidRPr="00F07571" w:rsidRDefault="00341A9D" w:rsidP="00341A9D">
      <w:pPr>
        <w:autoSpaceDE w:val="0"/>
        <w:autoSpaceDN w:val="0"/>
        <w:adjustRightInd w:val="0"/>
        <w:ind w:firstLine="540"/>
        <w:jc w:val="both"/>
        <w:rPr>
          <w:bCs/>
          <w:color w:val="808080"/>
        </w:rPr>
      </w:pPr>
      <w:r w:rsidRPr="00F07571">
        <w:rPr>
          <w:bCs/>
          <w:color w:val="00B050"/>
        </w:rPr>
        <w:t>&lt;3&gt;</w:t>
      </w:r>
      <w:r w:rsidRPr="00F07571">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5" w:history="1">
        <w:r w:rsidRPr="00F07571">
          <w:rPr>
            <w:bCs/>
            <w:color w:val="808080"/>
          </w:rPr>
          <w:t>подпунктах "в"</w:t>
        </w:r>
      </w:hyperlink>
      <w:r w:rsidRPr="00F07571">
        <w:rPr>
          <w:bCs/>
          <w:color w:val="808080"/>
        </w:rPr>
        <w:t xml:space="preserve"> - </w:t>
      </w:r>
      <w:hyperlink r:id="rId46" w:history="1">
        <w:r w:rsidRPr="00F07571">
          <w:rPr>
            <w:bCs/>
            <w:color w:val="808080"/>
          </w:rPr>
          <w:t>"д" пункта 1 части 1.1 статьи 4</w:t>
        </w:r>
      </w:hyperlink>
      <w:r w:rsidRPr="00F07571">
        <w:rPr>
          <w:bCs/>
          <w:color w:val="808080"/>
        </w:rPr>
        <w:t xml:space="preserve"> Федерального закона "О развитии малого и среднего предпринимательства в Российской Федерации".</w:t>
      </w:r>
    </w:p>
    <w:p w:rsidR="00341A9D" w:rsidRDefault="00341A9D" w:rsidP="00341A9D">
      <w:pPr>
        <w:autoSpaceDE w:val="0"/>
        <w:autoSpaceDN w:val="0"/>
        <w:adjustRightInd w:val="0"/>
        <w:ind w:firstLine="540"/>
        <w:jc w:val="both"/>
      </w:pPr>
      <w:r>
        <w:rPr>
          <w:rFonts w:eastAsia="Calibri"/>
          <w:bCs/>
          <w:color w:val="808080"/>
        </w:rPr>
        <w:br w:type="page"/>
      </w:r>
    </w:p>
    <w:p w:rsidR="00341A9D"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132" w:name="_Форма_7_План"/>
      <w:bookmarkStart w:id="133" w:name="_Toc422398791"/>
      <w:bookmarkStart w:id="134" w:name="_Ref422470681"/>
      <w:bookmarkStart w:id="135" w:name="_Ref422470687"/>
      <w:bookmarkStart w:id="136" w:name="_Toc422750748"/>
      <w:bookmarkStart w:id="137" w:name="_Toc438136423"/>
      <w:bookmarkStart w:id="138" w:name="фформа7"/>
      <w:bookmarkEnd w:id="132"/>
      <w:r w:rsidRPr="00B21A4A">
        <w:rPr>
          <w:rFonts w:ascii="Times New Roman" w:eastAsia="MS Mincho" w:hAnsi="Times New Roman"/>
          <w:color w:val="548DD4"/>
          <w:kern w:val="32"/>
          <w:szCs w:val="24"/>
          <w:lang w:eastAsia="x-none"/>
        </w:rPr>
        <w:lastRenderedPageBreak/>
        <w:t xml:space="preserve">Форма </w:t>
      </w:r>
      <w:r>
        <w:rPr>
          <w:rFonts w:ascii="Times New Roman" w:eastAsia="MS Mincho" w:hAnsi="Times New Roman"/>
          <w:color w:val="548DD4"/>
          <w:kern w:val="32"/>
          <w:szCs w:val="24"/>
          <w:lang w:eastAsia="x-none"/>
        </w:rPr>
        <w:t>7</w:t>
      </w:r>
      <w:r w:rsidRPr="00B21A4A">
        <w:rPr>
          <w:rFonts w:ascii="Times New Roman" w:eastAsia="MS Mincho" w:hAnsi="Times New Roman"/>
          <w:color w:val="548DD4"/>
          <w:kern w:val="32"/>
          <w:szCs w:val="24"/>
          <w:lang w:eastAsia="x-none"/>
        </w:rPr>
        <w:t xml:space="preserve"> </w:t>
      </w:r>
      <w:r>
        <w:rPr>
          <w:rFonts w:ascii="Times New Roman" w:eastAsia="MS Mincho" w:hAnsi="Times New Roman"/>
          <w:color w:val="548DD4"/>
          <w:kern w:val="32"/>
          <w:szCs w:val="24"/>
          <w:lang w:eastAsia="x-none"/>
        </w:rPr>
        <w:t>План привлечения субподрядчиков (соисполнителей) из числа субъектов малого и среднего предпринимательства</w:t>
      </w:r>
      <w:bookmarkEnd w:id="133"/>
      <w:bookmarkEnd w:id="134"/>
      <w:bookmarkEnd w:id="135"/>
      <w:bookmarkEnd w:id="136"/>
      <w:bookmarkEnd w:id="137"/>
    </w:p>
    <w:bookmarkEnd w:id="138"/>
    <w:p w:rsidR="00341A9D" w:rsidRDefault="00341A9D" w:rsidP="00341A9D">
      <w:pPr>
        <w:rPr>
          <w:rFonts w:eastAsia="MS Mincho"/>
          <w:lang w:eastAsia="x-none"/>
        </w:rPr>
      </w:pPr>
    </w:p>
    <w:p w:rsidR="00341A9D" w:rsidRDefault="00341A9D" w:rsidP="00341A9D">
      <w:pPr>
        <w:ind w:firstLine="567"/>
        <w:jc w:val="right"/>
        <w:rPr>
          <w:b/>
        </w:rPr>
      </w:pPr>
    </w:p>
    <w:p w:rsidR="00341A9D" w:rsidRPr="0003367D" w:rsidRDefault="00341A9D" w:rsidP="00341A9D">
      <w:pPr>
        <w:ind w:firstLine="567"/>
        <w:jc w:val="right"/>
        <w:rPr>
          <w:b/>
        </w:rPr>
      </w:pPr>
      <w:r w:rsidRPr="0003367D">
        <w:rPr>
          <w:b/>
        </w:rPr>
        <w:t xml:space="preserve">Приложение к Заявке </w:t>
      </w:r>
    </w:p>
    <w:p w:rsidR="00341A9D" w:rsidRPr="005C24A0" w:rsidRDefault="00341A9D" w:rsidP="00341A9D">
      <w:pPr>
        <w:ind w:firstLine="567"/>
        <w:jc w:val="right"/>
      </w:pPr>
      <w:r w:rsidRPr="005C24A0">
        <w:t>от «___» __________ 20___ г. № ______</w:t>
      </w:r>
    </w:p>
    <w:p w:rsidR="00341A9D" w:rsidRDefault="00341A9D" w:rsidP="00341A9D">
      <w:pPr>
        <w:rPr>
          <w:sz w:val="26"/>
          <w:szCs w:val="26"/>
        </w:rPr>
      </w:pPr>
    </w:p>
    <w:p w:rsidR="00341A9D" w:rsidRDefault="00341A9D" w:rsidP="00341A9D">
      <w:pPr>
        <w:ind w:firstLine="567"/>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341A9D" w:rsidRDefault="00341A9D" w:rsidP="00341A9D">
      <w:pPr>
        <w:ind w:firstLine="567"/>
        <w:jc w:val="both"/>
        <w:rPr>
          <w:i/>
          <w:sz w:val="26"/>
          <w:szCs w:val="26"/>
        </w:rPr>
      </w:pPr>
    </w:p>
    <w:p w:rsidR="00341A9D" w:rsidRDefault="00341A9D" w:rsidP="00341A9D">
      <w:pPr>
        <w:ind w:firstLine="567"/>
        <w:jc w:val="center"/>
        <w:rPr>
          <w:b/>
          <w:i/>
          <w:sz w:val="26"/>
          <w:szCs w:val="26"/>
        </w:rPr>
      </w:pPr>
    </w:p>
    <w:p w:rsidR="00341A9D" w:rsidRPr="00B24F3B" w:rsidRDefault="00341A9D" w:rsidP="00341A9D">
      <w:pPr>
        <w:ind w:firstLine="567"/>
        <w:jc w:val="center"/>
        <w:rPr>
          <w:b/>
          <w:i/>
          <w:sz w:val="26"/>
          <w:szCs w:val="26"/>
        </w:rPr>
      </w:pPr>
    </w:p>
    <w:p w:rsidR="00341A9D" w:rsidRPr="00452A10" w:rsidRDefault="00341A9D" w:rsidP="00341A9D">
      <w:pPr>
        <w:ind w:firstLine="567"/>
        <w:jc w:val="center"/>
        <w:rPr>
          <w:rFonts w:eastAsia="MS Mincho"/>
          <w:b/>
          <w:kern w:val="32"/>
          <w:sz w:val="26"/>
          <w:szCs w:val="26"/>
          <w:lang w:eastAsia="x-none"/>
        </w:rPr>
      </w:pPr>
      <w:r w:rsidRPr="00452A10">
        <w:rPr>
          <w:rFonts w:eastAsia="MS Mincho"/>
          <w:b/>
          <w:kern w:val="32"/>
          <w:sz w:val="26"/>
          <w:szCs w:val="26"/>
          <w:lang w:eastAsia="x-none"/>
        </w:rPr>
        <w:t xml:space="preserve">План привлечения субподрядчиков (соисполнителей) </w:t>
      </w:r>
    </w:p>
    <w:p w:rsidR="00341A9D" w:rsidRPr="00452A10" w:rsidRDefault="00341A9D" w:rsidP="00341A9D">
      <w:pPr>
        <w:ind w:firstLine="567"/>
        <w:jc w:val="center"/>
        <w:rPr>
          <w:b/>
          <w:i/>
          <w:sz w:val="26"/>
          <w:szCs w:val="26"/>
        </w:rPr>
      </w:pPr>
      <w:r w:rsidRPr="00452A10">
        <w:rPr>
          <w:rFonts w:eastAsia="MS Mincho"/>
          <w:b/>
          <w:kern w:val="32"/>
          <w:sz w:val="26"/>
          <w:szCs w:val="26"/>
          <w:lang w:eastAsia="x-none"/>
        </w:rPr>
        <w:t>из числа субъектов малого и среднего предпринимательства</w:t>
      </w:r>
    </w:p>
    <w:p w:rsidR="00341A9D" w:rsidRPr="00B24F3B" w:rsidRDefault="00341A9D" w:rsidP="00341A9D">
      <w:pPr>
        <w:jc w:val="center"/>
        <w:rPr>
          <w:rFonts w:eastAsia="MS Mincho"/>
          <w:b/>
          <w:sz w:val="26"/>
          <w:szCs w:val="26"/>
          <w:lang w:eastAsia="x-none"/>
        </w:rPr>
      </w:pP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6"/>
        <w:gridCol w:w="2646"/>
        <w:gridCol w:w="2714"/>
        <w:gridCol w:w="2088"/>
      </w:tblGrid>
      <w:tr w:rsidR="00341A9D" w:rsidTr="00EB3BDD">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88" w:type="dxa"/>
            <w:shd w:val="clear" w:color="auto" w:fill="auto"/>
          </w:tcPr>
          <w:p w:rsidR="00341A9D" w:rsidRPr="00EB3BDD" w:rsidRDefault="00341A9D" w:rsidP="00E455A3">
            <w:pPr>
              <w:pStyle w:val="affd"/>
              <w:jc w:val="center"/>
              <w:rPr>
                <w:rFonts w:cs="Arial"/>
                <w:b/>
                <w:color w:val="000000"/>
                <w:sz w:val="22"/>
                <w:szCs w:val="22"/>
              </w:rPr>
            </w:pPr>
            <w:r w:rsidRPr="00EB3BDD">
              <w:rPr>
                <w:rFonts w:cs="Arial"/>
                <w:b/>
                <w:color w:val="000000"/>
                <w:sz w:val="22"/>
                <w:szCs w:val="22"/>
              </w:rPr>
              <w:t>Цена договора, заключаемого с субъектом малого и среднего предпринимательства - субподрядчиком (соисполнителем)</w:t>
            </w: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bl>
    <w:p w:rsidR="00341A9D" w:rsidRDefault="00341A9D" w:rsidP="00341A9D">
      <w:pPr>
        <w:pStyle w:val="affd"/>
      </w:pPr>
    </w:p>
    <w:p w:rsidR="00341A9D" w:rsidRDefault="00341A9D" w:rsidP="00341A9D">
      <w:pPr>
        <w:pStyle w:val="affd"/>
      </w:pPr>
    </w:p>
    <w:p w:rsidR="00341A9D" w:rsidRDefault="00341A9D" w:rsidP="00341A9D">
      <w:pPr>
        <w:pStyle w:val="affd"/>
      </w:pPr>
      <w:r>
        <w:t xml:space="preserve">Приложение: </w:t>
      </w:r>
    </w:p>
    <w:p w:rsidR="00341A9D" w:rsidRDefault="00341A9D" w:rsidP="0026494D">
      <w:pPr>
        <w:pStyle w:val="affd"/>
        <w:numPr>
          <w:ilvl w:val="0"/>
          <w:numId w:val="7"/>
        </w:numPr>
      </w:pPr>
      <w:r>
        <w:t>Декларация 1________________________;</w:t>
      </w:r>
    </w:p>
    <w:p w:rsidR="00341A9D" w:rsidRPr="00B24F3B" w:rsidRDefault="00341A9D" w:rsidP="0026494D">
      <w:pPr>
        <w:pStyle w:val="affd"/>
        <w:numPr>
          <w:ilvl w:val="0"/>
          <w:numId w:val="7"/>
        </w:numPr>
        <w:rPr>
          <w:i/>
        </w:rPr>
      </w:pPr>
      <w:r w:rsidRPr="00B24F3B">
        <w:rPr>
          <w:i/>
        </w:rPr>
        <w:t>Декларация 2 ________________________.</w:t>
      </w:r>
    </w:p>
    <w:p w:rsidR="00341A9D" w:rsidRDefault="00341A9D" w:rsidP="00341A9D">
      <w:pPr>
        <w:pStyle w:val="affd"/>
      </w:pPr>
    </w:p>
    <w:p w:rsidR="00341A9D" w:rsidRDefault="00341A9D" w:rsidP="00341A9D">
      <w:pPr>
        <w:pStyle w:val="affd"/>
      </w:pPr>
    </w:p>
    <w:p w:rsidR="00341A9D" w:rsidRPr="005C24A0" w:rsidRDefault="00341A9D" w:rsidP="00341A9D">
      <w:r w:rsidRPr="005C24A0">
        <w:t>___________________________________</w:t>
      </w:r>
      <w:r w:rsidRPr="005C24A0">
        <w:tab/>
      </w:r>
      <w:r w:rsidRPr="005C24A0">
        <w:tab/>
      </w:r>
      <w:r w:rsidRPr="005C24A0">
        <w:tab/>
      </w:r>
      <w:r>
        <w:t xml:space="preserve">     </w:t>
      </w:r>
      <w:r w:rsidRPr="005C24A0">
        <w:t>___________________________</w:t>
      </w:r>
    </w:p>
    <w:p w:rsidR="00341A9D" w:rsidRPr="00313FAD" w:rsidRDefault="00341A9D" w:rsidP="00341A9D">
      <w:pPr>
        <w:pStyle w:val="af2"/>
        <w:rPr>
          <w:rFonts w:ascii="Times New Roman" w:hAnsi="Times New Roman"/>
        </w:rPr>
      </w:pPr>
      <w:r w:rsidRPr="00313FAD">
        <w:rPr>
          <w:rFonts w:ascii="Times New Roman" w:hAnsi="Times New Roman"/>
        </w:rPr>
        <w:t xml:space="preserve">(Подпись уполномоченного </w:t>
      </w:r>
      <w:proofErr w:type="gramStart"/>
      <w:r w:rsidRPr="00313FAD">
        <w:rPr>
          <w:rFonts w:ascii="Times New Roman" w:hAnsi="Times New Roman"/>
        </w:rPr>
        <w:t>представителя)</w:t>
      </w:r>
      <w:r w:rsidRPr="00313FAD">
        <w:rPr>
          <w:rFonts w:ascii="Times New Roman" w:hAnsi="Times New Roman"/>
        </w:rPr>
        <w:tab/>
      </w:r>
      <w:proofErr w:type="gramEnd"/>
      <w:r w:rsidRPr="00313FAD">
        <w:rPr>
          <w:rFonts w:ascii="Times New Roman" w:hAnsi="Times New Roman"/>
        </w:rPr>
        <w:tab/>
        <w:t xml:space="preserve">                    (Ф.И.О. и должность подписавшего)</w:t>
      </w:r>
    </w:p>
    <w:p w:rsidR="00341A9D" w:rsidRDefault="00341A9D" w:rsidP="00341A9D">
      <w:pPr>
        <w:pStyle w:val="af2"/>
        <w:rPr>
          <w:rFonts w:ascii="Times New Roman" w:hAnsi="Times New Roman"/>
        </w:rPr>
      </w:pPr>
      <w:r w:rsidRPr="00313FAD">
        <w:rPr>
          <w:rFonts w:ascii="Times New Roman" w:hAnsi="Times New Roman"/>
        </w:rPr>
        <w:t>М.П.</w:t>
      </w:r>
      <w:r>
        <w:rPr>
          <w:rFonts w:ascii="Times New Roman" w:hAnsi="Times New Roman"/>
        </w:rPr>
        <w:t xml:space="preserve"> (при наличии печати)</w:t>
      </w:r>
    </w:p>
    <w:p w:rsidR="00341A9D" w:rsidRPr="00313FAD" w:rsidRDefault="00341A9D" w:rsidP="00341A9D">
      <w:pPr>
        <w:pStyle w:val="af2"/>
        <w:rPr>
          <w:rFonts w:ascii="Times New Roman" w:hAnsi="Times New Roman"/>
        </w:rPr>
      </w:pPr>
    </w:p>
    <w:p w:rsidR="00341A9D" w:rsidRPr="008E2E2F" w:rsidRDefault="00341A9D" w:rsidP="00341A9D">
      <w:pPr>
        <w:rPr>
          <w:color w:val="808080"/>
        </w:rPr>
      </w:pPr>
      <w:r w:rsidRPr="008E2E2F">
        <w:rPr>
          <w:color w:val="808080"/>
        </w:rPr>
        <w:t>ИНСТРУКЦИИ ПО ЗАПОЛНЕНИЮ</w:t>
      </w:r>
    </w:p>
    <w:p w:rsidR="00341A9D" w:rsidRPr="008E2E2F" w:rsidRDefault="00341A9D" w:rsidP="00341A9D">
      <w:pPr>
        <w:jc w:val="both"/>
        <w:rPr>
          <w:color w:val="808080"/>
        </w:rPr>
      </w:pPr>
      <w:r w:rsidRPr="008E2E2F">
        <w:rPr>
          <w:color w:val="808080"/>
        </w:rPr>
        <w:lastRenderedPageBreak/>
        <w:t>1. Данные инструкции не следует воспроизводить в документах, подготовленных Претендентом на участие в закупке.</w:t>
      </w:r>
    </w:p>
    <w:p w:rsidR="00341A9D" w:rsidRPr="00D854F9" w:rsidRDefault="00341A9D" w:rsidP="00341A9D">
      <w:pPr>
        <w:jc w:val="both"/>
        <w:rPr>
          <w:b/>
          <w:color w:val="808080"/>
        </w:rPr>
      </w:pPr>
      <w:r w:rsidRPr="00D854F9">
        <w:rPr>
          <w:b/>
          <w:color w:val="808080"/>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w:t>
      </w:r>
      <w:r>
        <w:rPr>
          <w:b/>
          <w:color w:val="808080"/>
        </w:rPr>
        <w:t>ункт</w:t>
      </w:r>
      <w:r w:rsidRPr="00D854F9">
        <w:rPr>
          <w:b/>
          <w:color w:val="808080"/>
        </w:rPr>
        <w:t xml:space="preserve"> 2 информационной карты настоящей документации)</w:t>
      </w:r>
      <w:r w:rsidRPr="00642170">
        <w:t xml:space="preserve"> </w:t>
      </w:r>
      <w:r w:rsidRPr="00642170">
        <w:rPr>
          <w:b/>
          <w:color w:val="808080"/>
        </w:rPr>
        <w:t>в иных случаях форма не заполняется и не предоставляется</w:t>
      </w:r>
      <w:r>
        <w:rPr>
          <w:b/>
          <w:color w:val="808080"/>
        </w:rPr>
        <w:t>.</w:t>
      </w:r>
    </w:p>
    <w:p w:rsidR="00341A9D" w:rsidRPr="008E2E2F" w:rsidRDefault="00341A9D" w:rsidP="00341A9D">
      <w:pPr>
        <w:jc w:val="both"/>
        <w:rPr>
          <w:color w:val="808080"/>
        </w:rPr>
      </w:pPr>
      <w:r w:rsidRPr="008E2E2F">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341A9D" w:rsidRPr="008E2E2F" w:rsidRDefault="00341A9D" w:rsidP="00341A9D">
      <w:pPr>
        <w:jc w:val="both"/>
        <w:rPr>
          <w:color w:val="808080"/>
        </w:rPr>
      </w:pPr>
      <w:r w:rsidRPr="008E2E2F">
        <w:rPr>
          <w:color w:val="808080"/>
        </w:rPr>
        <w:t xml:space="preserve">4. </w:t>
      </w:r>
      <w:r w:rsidRPr="00F07571">
        <w:rPr>
          <w:color w:val="808080"/>
        </w:rPr>
        <w:t xml:space="preserve">Претендент к заполненной форме в обязательном порядке прикладывает выписку из реестра субъектов малого и среднего предпринимательства </w:t>
      </w:r>
      <w:r>
        <w:rPr>
          <w:color w:val="808080"/>
        </w:rPr>
        <w:t xml:space="preserve">или </w:t>
      </w:r>
      <w:r w:rsidRPr="00F07571">
        <w:rPr>
          <w:color w:val="808080"/>
        </w:rPr>
        <w:t>Декларации (Декларацию), подготовленные по</w:t>
      </w:r>
      <w:r>
        <w:rPr>
          <w:color w:val="808080"/>
        </w:rPr>
        <w:t xml:space="preserve"> </w:t>
      </w:r>
      <w:hyperlink w:anchor="_Форма_6_Декларация" w:history="1">
        <w:r w:rsidRPr="009E2233">
          <w:rPr>
            <w:rStyle w:val="a6"/>
            <w:rFonts w:cs="Arial"/>
          </w:rPr>
          <w:t>Форме 6</w:t>
        </w:r>
      </w:hyperlink>
      <w:r>
        <w:rPr>
          <w:rFonts w:cs="Arial"/>
          <w:color w:val="000000"/>
        </w:rPr>
        <w:t xml:space="preserve"> </w:t>
      </w:r>
      <w:r w:rsidRPr="00F07571">
        <w:rPr>
          <w:color w:val="808080"/>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341A9D" w:rsidRPr="008E2E2F" w:rsidRDefault="00341A9D" w:rsidP="00341A9D">
      <w:pPr>
        <w:jc w:val="both"/>
        <w:rPr>
          <w:color w:val="808080"/>
        </w:rPr>
      </w:pPr>
      <w:r w:rsidRPr="00D854F9">
        <w:rPr>
          <w:color w:val="808080"/>
        </w:rPr>
        <w:t>5</w:t>
      </w:r>
      <w:r w:rsidRPr="008E2E2F">
        <w:rPr>
          <w:color w:val="808080"/>
        </w:rPr>
        <w:t>. Заполненная форма плана должна быть скреплена печатью участника закупки, при её наличии.</w:t>
      </w:r>
    </w:p>
    <w:p w:rsidR="00341A9D" w:rsidRPr="008E2E2F" w:rsidRDefault="00341A9D" w:rsidP="00341A9D">
      <w:pPr>
        <w:jc w:val="both"/>
        <w:rPr>
          <w:color w:val="808080"/>
        </w:rPr>
      </w:pPr>
      <w:r w:rsidRPr="00D854F9">
        <w:rPr>
          <w:color w:val="808080"/>
        </w:rPr>
        <w:t>6</w:t>
      </w:r>
      <w:r w:rsidRPr="008E2E2F">
        <w:rPr>
          <w:color w:val="808080"/>
        </w:rPr>
        <w:t>. Не допускается удаление текста из настоящей формы, кроме текста, написанного курсивом.</w:t>
      </w:r>
    </w:p>
    <w:p w:rsidR="00341A9D" w:rsidRDefault="00341A9D" w:rsidP="00341A9D">
      <w:pPr>
        <w:pStyle w:val="affd"/>
        <w:jc w:val="both"/>
      </w:pPr>
      <w:r>
        <w:br w:type="page"/>
      </w:r>
    </w:p>
    <w:p w:rsidR="006C19A5" w:rsidRDefault="006C19A5"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sectPr w:rsidR="006C19A5" w:rsidSect="001E3FD5">
          <w:pgSz w:w="11907" w:h="16839" w:code="9"/>
          <w:pgMar w:top="851" w:right="567" w:bottom="567" w:left="1134" w:header="708" w:footer="708" w:gutter="0"/>
          <w:cols w:space="708"/>
          <w:titlePg/>
          <w:docGrid w:linePitch="360"/>
        </w:sectPr>
      </w:pPr>
      <w:bookmarkStart w:id="139" w:name="_РАЗДЕЛ_IV._Техническое"/>
      <w:bookmarkStart w:id="140" w:name="_Toc438136424"/>
      <w:bookmarkEnd w:id="139"/>
    </w:p>
    <w:p w:rsidR="004E365E" w:rsidRPr="004E365E" w:rsidRDefault="004E365E" w:rsidP="004E365E">
      <w:pPr>
        <w:keepNext/>
        <w:tabs>
          <w:tab w:val="left" w:pos="6424"/>
        </w:tabs>
        <w:spacing w:before="240" w:after="120"/>
        <w:ind w:left="792" w:hanging="360"/>
        <w:jc w:val="both"/>
        <w:outlineLvl w:val="0"/>
        <w:rPr>
          <w:rFonts w:eastAsia="MS Mincho"/>
          <w:b/>
          <w:bCs/>
          <w:color w:val="17365D"/>
          <w:kern w:val="32"/>
          <w:sz w:val="28"/>
          <w:lang w:val="x-none" w:eastAsia="x-none"/>
        </w:rPr>
      </w:pPr>
      <w:bookmarkStart w:id="141" w:name="_РАЗДЕЛ_IV._Техническое_1"/>
      <w:bookmarkEnd w:id="141"/>
      <w:bookmarkEnd w:id="140"/>
      <w:r w:rsidRPr="004E365E">
        <w:rPr>
          <w:rFonts w:eastAsia="MS Mincho"/>
          <w:b/>
          <w:bCs/>
          <w:color w:val="17365D"/>
          <w:kern w:val="32"/>
          <w:sz w:val="28"/>
          <w:lang w:val="x-none" w:eastAsia="x-none"/>
        </w:rPr>
        <w:lastRenderedPageBreak/>
        <w:t>РАЗДЕЛ IV. Техническое задание</w:t>
      </w:r>
    </w:p>
    <w:p w:rsidR="004E365E" w:rsidRPr="004E365E" w:rsidRDefault="004E365E" w:rsidP="004E365E">
      <w:pPr>
        <w:rPr>
          <w:rFonts w:eastAsia="MS Mincho"/>
          <w:lang w:eastAsia="x-none"/>
        </w:rPr>
      </w:pPr>
    </w:p>
    <w:p w:rsidR="004E365E" w:rsidRPr="004E365E" w:rsidRDefault="004E365E" w:rsidP="004E365E">
      <w:pPr>
        <w:spacing w:after="200" w:line="276" w:lineRule="auto"/>
        <w:jc w:val="center"/>
        <w:rPr>
          <w:b/>
          <w:sz w:val="26"/>
          <w:szCs w:val="26"/>
        </w:rPr>
      </w:pPr>
      <w:r w:rsidRPr="004E365E">
        <w:rPr>
          <w:b/>
          <w:sz w:val="26"/>
          <w:szCs w:val="26"/>
        </w:rPr>
        <w:t xml:space="preserve">ТЕХНИЧЕСКОЕ ЗАДАНИЕ </w:t>
      </w:r>
    </w:p>
    <w:p w:rsidR="004E365E" w:rsidRPr="004E365E" w:rsidRDefault="004E365E" w:rsidP="004E365E">
      <w:pPr>
        <w:spacing w:line="276" w:lineRule="auto"/>
        <w:jc w:val="center"/>
        <w:rPr>
          <w:b/>
          <w:sz w:val="26"/>
          <w:szCs w:val="26"/>
        </w:rPr>
      </w:pPr>
      <w:r w:rsidRPr="004E365E">
        <w:rPr>
          <w:b/>
          <w:sz w:val="26"/>
          <w:szCs w:val="26"/>
        </w:rPr>
        <w:t>на поставку горюче-смазочных материалов через автозаправочные станции по топливным картам для средств транспорта и механизации ПАО «Башинформсвязь»</w:t>
      </w:r>
    </w:p>
    <w:p w:rsidR="004E365E" w:rsidRPr="004E365E" w:rsidRDefault="004E365E" w:rsidP="004E365E">
      <w:pPr>
        <w:spacing w:line="276" w:lineRule="auto"/>
        <w:jc w:val="center"/>
        <w:rPr>
          <w:b/>
          <w:sz w:val="26"/>
          <w:szCs w:val="26"/>
        </w:rPr>
      </w:pPr>
    </w:p>
    <w:p w:rsidR="004E365E" w:rsidRPr="004E365E" w:rsidRDefault="004E365E" w:rsidP="004E365E">
      <w:pPr>
        <w:spacing w:line="276" w:lineRule="auto"/>
        <w:jc w:val="center"/>
        <w:rPr>
          <w:b/>
        </w:rPr>
      </w:pPr>
      <w:r w:rsidRPr="004E365E">
        <w:rPr>
          <w:b/>
        </w:rPr>
        <w:t>1. Номенклатура товара</w:t>
      </w:r>
    </w:p>
    <w:tbl>
      <w:tblPr>
        <w:tblStyle w:val="af"/>
        <w:tblW w:w="9640" w:type="dxa"/>
        <w:tblInd w:w="-147" w:type="dxa"/>
        <w:tblLayout w:type="fixed"/>
        <w:tblLook w:val="04A0" w:firstRow="1" w:lastRow="0" w:firstColumn="1" w:lastColumn="0" w:noHBand="0" w:noVBand="1"/>
      </w:tblPr>
      <w:tblGrid>
        <w:gridCol w:w="568"/>
        <w:gridCol w:w="1984"/>
        <w:gridCol w:w="3686"/>
        <w:gridCol w:w="992"/>
        <w:gridCol w:w="2410"/>
      </w:tblGrid>
      <w:tr w:rsidR="004E365E" w:rsidRPr="004E365E" w:rsidTr="004E365E">
        <w:trPr>
          <w:trHeight w:val="276"/>
        </w:trPr>
        <w:tc>
          <w:tcPr>
            <w:tcW w:w="568" w:type="dxa"/>
            <w:vMerge w:val="restart"/>
            <w:hideMark/>
          </w:tcPr>
          <w:p w:rsidR="004E365E" w:rsidRPr="004E365E" w:rsidRDefault="004E365E" w:rsidP="004E365E">
            <w:r w:rsidRPr="004E365E">
              <w:t xml:space="preserve">№ </w:t>
            </w:r>
            <w:proofErr w:type="spellStart"/>
            <w:r w:rsidRPr="004E365E">
              <w:t>п.п</w:t>
            </w:r>
            <w:proofErr w:type="spellEnd"/>
            <w:r w:rsidRPr="004E365E">
              <w:t>.</w:t>
            </w:r>
          </w:p>
        </w:tc>
        <w:tc>
          <w:tcPr>
            <w:tcW w:w="1984" w:type="dxa"/>
            <w:vMerge w:val="restart"/>
            <w:hideMark/>
          </w:tcPr>
          <w:p w:rsidR="004E365E" w:rsidRPr="004E365E" w:rsidRDefault="004E365E" w:rsidP="004E365E">
            <w:pPr>
              <w:jc w:val="center"/>
            </w:pPr>
            <w:r w:rsidRPr="004E365E">
              <w:t>Наименование товара</w:t>
            </w:r>
          </w:p>
        </w:tc>
        <w:tc>
          <w:tcPr>
            <w:tcW w:w="3686" w:type="dxa"/>
            <w:vMerge w:val="restart"/>
            <w:hideMark/>
          </w:tcPr>
          <w:p w:rsidR="004E365E" w:rsidRPr="004E365E" w:rsidRDefault="004E365E" w:rsidP="004E365E">
            <w:pPr>
              <w:jc w:val="center"/>
            </w:pPr>
            <w:r w:rsidRPr="004E365E">
              <w:t>Техническая характеристика товара</w:t>
            </w:r>
          </w:p>
          <w:p w:rsidR="004E365E" w:rsidRPr="004E365E" w:rsidRDefault="004E365E" w:rsidP="004E365E">
            <w:pPr>
              <w:jc w:val="center"/>
            </w:pPr>
            <w:r w:rsidRPr="004E365E">
              <w:t>(ГОСТ, ТУ)</w:t>
            </w:r>
          </w:p>
        </w:tc>
        <w:tc>
          <w:tcPr>
            <w:tcW w:w="992" w:type="dxa"/>
            <w:vMerge w:val="restart"/>
            <w:hideMark/>
          </w:tcPr>
          <w:p w:rsidR="004E365E" w:rsidRPr="004E365E" w:rsidRDefault="004E365E" w:rsidP="004E365E">
            <w:proofErr w:type="spellStart"/>
            <w:r w:rsidRPr="004E365E">
              <w:t>Eд</w:t>
            </w:r>
            <w:proofErr w:type="spellEnd"/>
            <w:r w:rsidRPr="004E365E">
              <w:t xml:space="preserve">. </w:t>
            </w:r>
            <w:proofErr w:type="spellStart"/>
            <w:r w:rsidRPr="004E365E">
              <w:t>изм</w:t>
            </w:r>
            <w:proofErr w:type="spellEnd"/>
          </w:p>
        </w:tc>
        <w:tc>
          <w:tcPr>
            <w:tcW w:w="2410" w:type="dxa"/>
            <w:vMerge w:val="restart"/>
          </w:tcPr>
          <w:p w:rsidR="004E365E" w:rsidRPr="004E365E" w:rsidRDefault="004E365E" w:rsidP="004E365E">
            <w:pPr>
              <w:jc w:val="center"/>
            </w:pPr>
            <w:r w:rsidRPr="004E365E">
              <w:t>Ориентировочное количество товара</w:t>
            </w:r>
          </w:p>
        </w:tc>
      </w:tr>
      <w:tr w:rsidR="004E365E" w:rsidRPr="004E365E" w:rsidTr="004E365E">
        <w:trPr>
          <w:trHeight w:val="458"/>
        </w:trPr>
        <w:tc>
          <w:tcPr>
            <w:tcW w:w="568" w:type="dxa"/>
            <w:vMerge/>
            <w:hideMark/>
          </w:tcPr>
          <w:p w:rsidR="004E365E" w:rsidRPr="004E365E" w:rsidRDefault="004E365E" w:rsidP="004E365E"/>
        </w:tc>
        <w:tc>
          <w:tcPr>
            <w:tcW w:w="1984" w:type="dxa"/>
            <w:vMerge/>
            <w:hideMark/>
          </w:tcPr>
          <w:p w:rsidR="004E365E" w:rsidRPr="004E365E" w:rsidRDefault="004E365E" w:rsidP="004E365E"/>
        </w:tc>
        <w:tc>
          <w:tcPr>
            <w:tcW w:w="3686" w:type="dxa"/>
            <w:vMerge/>
            <w:hideMark/>
          </w:tcPr>
          <w:p w:rsidR="004E365E" w:rsidRPr="004E365E" w:rsidRDefault="004E365E" w:rsidP="004E365E"/>
        </w:tc>
        <w:tc>
          <w:tcPr>
            <w:tcW w:w="992" w:type="dxa"/>
            <w:vMerge/>
            <w:hideMark/>
          </w:tcPr>
          <w:p w:rsidR="004E365E" w:rsidRPr="004E365E" w:rsidRDefault="004E365E" w:rsidP="004E365E"/>
        </w:tc>
        <w:tc>
          <w:tcPr>
            <w:tcW w:w="2410" w:type="dxa"/>
            <w:vMerge/>
          </w:tcPr>
          <w:p w:rsidR="004E365E" w:rsidRPr="004E365E" w:rsidRDefault="004E365E" w:rsidP="004E365E"/>
        </w:tc>
      </w:tr>
      <w:tr w:rsidR="004E365E" w:rsidRPr="004E365E" w:rsidTr="004E365E">
        <w:trPr>
          <w:trHeight w:val="255"/>
        </w:trPr>
        <w:tc>
          <w:tcPr>
            <w:tcW w:w="568" w:type="dxa"/>
            <w:noWrap/>
            <w:hideMark/>
          </w:tcPr>
          <w:p w:rsidR="004E365E" w:rsidRPr="004E365E" w:rsidRDefault="004E365E" w:rsidP="004E365E">
            <w:pPr>
              <w:jc w:val="center"/>
              <w:rPr>
                <w:sz w:val="18"/>
                <w:szCs w:val="18"/>
              </w:rPr>
            </w:pPr>
            <w:r w:rsidRPr="004E365E">
              <w:rPr>
                <w:sz w:val="18"/>
                <w:szCs w:val="18"/>
              </w:rPr>
              <w:t>1</w:t>
            </w:r>
          </w:p>
        </w:tc>
        <w:tc>
          <w:tcPr>
            <w:tcW w:w="1984" w:type="dxa"/>
            <w:noWrap/>
            <w:hideMark/>
          </w:tcPr>
          <w:p w:rsidR="004E365E" w:rsidRPr="004E365E" w:rsidRDefault="004E365E" w:rsidP="004E365E">
            <w:pPr>
              <w:jc w:val="center"/>
              <w:rPr>
                <w:sz w:val="18"/>
                <w:szCs w:val="18"/>
              </w:rPr>
            </w:pPr>
            <w:r w:rsidRPr="004E365E">
              <w:rPr>
                <w:sz w:val="18"/>
                <w:szCs w:val="18"/>
              </w:rPr>
              <w:t>2</w:t>
            </w:r>
          </w:p>
        </w:tc>
        <w:tc>
          <w:tcPr>
            <w:tcW w:w="3686" w:type="dxa"/>
            <w:noWrap/>
            <w:hideMark/>
          </w:tcPr>
          <w:p w:rsidR="004E365E" w:rsidRPr="004E365E" w:rsidRDefault="004E365E" w:rsidP="004E365E">
            <w:pPr>
              <w:jc w:val="center"/>
              <w:rPr>
                <w:sz w:val="18"/>
                <w:szCs w:val="18"/>
              </w:rPr>
            </w:pPr>
            <w:r w:rsidRPr="004E365E">
              <w:rPr>
                <w:sz w:val="18"/>
                <w:szCs w:val="18"/>
              </w:rPr>
              <w:t>3</w:t>
            </w:r>
          </w:p>
        </w:tc>
        <w:tc>
          <w:tcPr>
            <w:tcW w:w="992" w:type="dxa"/>
            <w:noWrap/>
            <w:hideMark/>
          </w:tcPr>
          <w:p w:rsidR="004E365E" w:rsidRPr="004E365E" w:rsidRDefault="004E365E" w:rsidP="004E365E">
            <w:pPr>
              <w:jc w:val="center"/>
              <w:rPr>
                <w:sz w:val="18"/>
                <w:szCs w:val="18"/>
              </w:rPr>
            </w:pPr>
            <w:r w:rsidRPr="004E365E">
              <w:rPr>
                <w:sz w:val="18"/>
                <w:szCs w:val="18"/>
              </w:rPr>
              <w:t>4</w:t>
            </w:r>
          </w:p>
        </w:tc>
        <w:tc>
          <w:tcPr>
            <w:tcW w:w="2410" w:type="dxa"/>
          </w:tcPr>
          <w:p w:rsidR="004E365E" w:rsidRPr="004E365E" w:rsidRDefault="004E365E" w:rsidP="004E365E">
            <w:pPr>
              <w:jc w:val="center"/>
              <w:rPr>
                <w:sz w:val="18"/>
                <w:szCs w:val="18"/>
              </w:rPr>
            </w:pPr>
            <w:r w:rsidRPr="004E365E">
              <w:rPr>
                <w:sz w:val="18"/>
                <w:szCs w:val="18"/>
              </w:rPr>
              <w:t>5</w:t>
            </w:r>
          </w:p>
        </w:tc>
      </w:tr>
      <w:tr w:rsidR="004E365E" w:rsidRPr="004E365E" w:rsidTr="004E365E">
        <w:trPr>
          <w:trHeight w:val="255"/>
        </w:trPr>
        <w:tc>
          <w:tcPr>
            <w:tcW w:w="568" w:type="dxa"/>
            <w:noWrap/>
            <w:hideMark/>
          </w:tcPr>
          <w:p w:rsidR="004E365E" w:rsidRPr="004E365E" w:rsidRDefault="004E365E" w:rsidP="004E365E">
            <w:r w:rsidRPr="004E365E">
              <w:t>1</w:t>
            </w:r>
          </w:p>
        </w:tc>
        <w:tc>
          <w:tcPr>
            <w:tcW w:w="1984" w:type="dxa"/>
            <w:hideMark/>
          </w:tcPr>
          <w:p w:rsidR="004E365E" w:rsidRPr="004E365E" w:rsidRDefault="004E365E" w:rsidP="004E365E">
            <w:r w:rsidRPr="004E365E">
              <w:t>БЕНЗИН АИ-80</w:t>
            </w:r>
          </w:p>
        </w:tc>
        <w:tc>
          <w:tcPr>
            <w:tcW w:w="3686" w:type="dxa"/>
            <w:hideMark/>
          </w:tcPr>
          <w:p w:rsidR="004E365E" w:rsidRPr="004E365E" w:rsidRDefault="004E365E" w:rsidP="004E365E">
            <w:pPr>
              <w:jc w:val="center"/>
            </w:pPr>
            <w:r w:rsidRPr="004E365E">
              <w:t>Соответствие ГОСТ 32513-2013</w:t>
            </w:r>
          </w:p>
        </w:tc>
        <w:tc>
          <w:tcPr>
            <w:tcW w:w="992" w:type="dxa"/>
            <w:noWrap/>
            <w:hideMark/>
          </w:tcPr>
          <w:p w:rsidR="004E365E" w:rsidRPr="004E365E" w:rsidRDefault="004E365E" w:rsidP="004E365E">
            <w:pPr>
              <w:jc w:val="center"/>
            </w:pPr>
            <w:r w:rsidRPr="004E365E">
              <w:t>л</w:t>
            </w:r>
          </w:p>
        </w:tc>
        <w:tc>
          <w:tcPr>
            <w:tcW w:w="2410" w:type="dxa"/>
            <w:tcBorders>
              <w:right w:val="single" w:sz="4" w:space="0" w:color="auto"/>
            </w:tcBorders>
          </w:tcPr>
          <w:p w:rsidR="004E365E" w:rsidRPr="004E365E" w:rsidRDefault="004E365E" w:rsidP="004E365E">
            <w:pPr>
              <w:jc w:val="right"/>
              <w:rPr>
                <w:lang w:val="en-US"/>
              </w:rPr>
            </w:pPr>
            <w:r w:rsidRPr="004E365E">
              <w:rPr>
                <w:lang w:val="en-US"/>
              </w:rPr>
              <w:t>36 000</w:t>
            </w:r>
          </w:p>
        </w:tc>
      </w:tr>
      <w:tr w:rsidR="004E365E" w:rsidRPr="004E365E" w:rsidTr="004E365E">
        <w:trPr>
          <w:trHeight w:val="255"/>
        </w:trPr>
        <w:tc>
          <w:tcPr>
            <w:tcW w:w="568" w:type="dxa"/>
            <w:noWrap/>
            <w:hideMark/>
          </w:tcPr>
          <w:p w:rsidR="004E365E" w:rsidRPr="004E365E" w:rsidRDefault="004E365E" w:rsidP="004E365E">
            <w:r w:rsidRPr="004E365E">
              <w:t>2</w:t>
            </w:r>
          </w:p>
        </w:tc>
        <w:tc>
          <w:tcPr>
            <w:tcW w:w="1984" w:type="dxa"/>
            <w:hideMark/>
          </w:tcPr>
          <w:p w:rsidR="004E365E" w:rsidRPr="004E365E" w:rsidRDefault="004E365E" w:rsidP="004E365E">
            <w:r w:rsidRPr="004E365E">
              <w:t>БЕНЗИН АИ-92</w:t>
            </w:r>
          </w:p>
        </w:tc>
        <w:tc>
          <w:tcPr>
            <w:tcW w:w="3686" w:type="dxa"/>
            <w:hideMark/>
          </w:tcPr>
          <w:p w:rsidR="004E365E" w:rsidRPr="004E365E" w:rsidRDefault="004E365E" w:rsidP="004E365E">
            <w:pPr>
              <w:jc w:val="center"/>
            </w:pPr>
            <w:r w:rsidRPr="004E365E">
              <w:t>Соответствие ГОСТ 32513-2013</w:t>
            </w:r>
          </w:p>
        </w:tc>
        <w:tc>
          <w:tcPr>
            <w:tcW w:w="992" w:type="dxa"/>
            <w:noWrap/>
            <w:hideMark/>
          </w:tcPr>
          <w:p w:rsidR="004E365E" w:rsidRPr="004E365E" w:rsidRDefault="004E365E" w:rsidP="004E365E">
            <w:pPr>
              <w:jc w:val="center"/>
            </w:pPr>
            <w:r w:rsidRPr="004E365E">
              <w:t>л</w:t>
            </w:r>
          </w:p>
        </w:tc>
        <w:tc>
          <w:tcPr>
            <w:tcW w:w="2410" w:type="dxa"/>
            <w:tcBorders>
              <w:right w:val="single" w:sz="4" w:space="0" w:color="auto"/>
            </w:tcBorders>
          </w:tcPr>
          <w:p w:rsidR="004E365E" w:rsidRPr="004E365E" w:rsidRDefault="004E365E" w:rsidP="004E365E">
            <w:pPr>
              <w:jc w:val="right"/>
              <w:rPr>
                <w:lang w:val="en-US"/>
              </w:rPr>
            </w:pPr>
            <w:r w:rsidRPr="004E365E">
              <w:rPr>
                <w:lang w:val="en-US"/>
              </w:rPr>
              <w:t>987 751</w:t>
            </w:r>
          </w:p>
        </w:tc>
      </w:tr>
      <w:tr w:rsidR="004E365E" w:rsidRPr="004E365E" w:rsidTr="004E365E">
        <w:trPr>
          <w:trHeight w:val="255"/>
        </w:trPr>
        <w:tc>
          <w:tcPr>
            <w:tcW w:w="568" w:type="dxa"/>
            <w:noWrap/>
            <w:hideMark/>
          </w:tcPr>
          <w:p w:rsidR="004E365E" w:rsidRPr="004E365E" w:rsidRDefault="004E365E" w:rsidP="004E365E">
            <w:r w:rsidRPr="004E365E">
              <w:t>3</w:t>
            </w:r>
          </w:p>
        </w:tc>
        <w:tc>
          <w:tcPr>
            <w:tcW w:w="1984" w:type="dxa"/>
            <w:hideMark/>
          </w:tcPr>
          <w:p w:rsidR="004E365E" w:rsidRPr="004E365E" w:rsidRDefault="004E365E" w:rsidP="004E365E">
            <w:r w:rsidRPr="004E365E">
              <w:t>БЕНЗИН АИ-95</w:t>
            </w:r>
          </w:p>
        </w:tc>
        <w:tc>
          <w:tcPr>
            <w:tcW w:w="3686" w:type="dxa"/>
            <w:hideMark/>
          </w:tcPr>
          <w:p w:rsidR="004E365E" w:rsidRPr="004E365E" w:rsidRDefault="004E365E" w:rsidP="004E365E">
            <w:pPr>
              <w:jc w:val="center"/>
            </w:pPr>
            <w:r w:rsidRPr="004E365E">
              <w:t>Соответствие ГОСТ 32513-2013</w:t>
            </w:r>
          </w:p>
        </w:tc>
        <w:tc>
          <w:tcPr>
            <w:tcW w:w="992" w:type="dxa"/>
            <w:noWrap/>
            <w:hideMark/>
          </w:tcPr>
          <w:p w:rsidR="004E365E" w:rsidRPr="004E365E" w:rsidRDefault="004E365E" w:rsidP="004E365E">
            <w:pPr>
              <w:jc w:val="center"/>
            </w:pPr>
            <w:r w:rsidRPr="004E365E">
              <w:t>л</w:t>
            </w:r>
          </w:p>
        </w:tc>
        <w:tc>
          <w:tcPr>
            <w:tcW w:w="2410" w:type="dxa"/>
            <w:tcBorders>
              <w:right w:val="single" w:sz="4" w:space="0" w:color="auto"/>
            </w:tcBorders>
          </w:tcPr>
          <w:p w:rsidR="004E365E" w:rsidRPr="004E365E" w:rsidRDefault="004E365E" w:rsidP="004E365E">
            <w:pPr>
              <w:jc w:val="right"/>
              <w:rPr>
                <w:lang w:val="en-US"/>
              </w:rPr>
            </w:pPr>
            <w:r w:rsidRPr="004E365E">
              <w:rPr>
                <w:lang w:val="en-US"/>
              </w:rPr>
              <w:t>22 000</w:t>
            </w:r>
          </w:p>
        </w:tc>
      </w:tr>
      <w:tr w:rsidR="004E365E" w:rsidRPr="004E365E" w:rsidTr="004E365E">
        <w:trPr>
          <w:trHeight w:val="255"/>
        </w:trPr>
        <w:tc>
          <w:tcPr>
            <w:tcW w:w="568" w:type="dxa"/>
            <w:noWrap/>
            <w:hideMark/>
          </w:tcPr>
          <w:p w:rsidR="004E365E" w:rsidRPr="004E365E" w:rsidRDefault="004E365E" w:rsidP="004E365E">
            <w:r w:rsidRPr="004E365E">
              <w:t>4</w:t>
            </w:r>
          </w:p>
        </w:tc>
        <w:tc>
          <w:tcPr>
            <w:tcW w:w="1984" w:type="dxa"/>
            <w:hideMark/>
          </w:tcPr>
          <w:p w:rsidR="004E365E" w:rsidRPr="004E365E" w:rsidRDefault="004E365E" w:rsidP="004E365E">
            <w:r w:rsidRPr="004E365E">
              <w:t>ДИЗ.ТОПЛИВО</w:t>
            </w:r>
          </w:p>
        </w:tc>
        <w:tc>
          <w:tcPr>
            <w:tcW w:w="3686" w:type="dxa"/>
            <w:hideMark/>
          </w:tcPr>
          <w:p w:rsidR="004E365E" w:rsidRPr="004E365E" w:rsidRDefault="004E365E" w:rsidP="004E365E">
            <w:pPr>
              <w:jc w:val="center"/>
            </w:pPr>
            <w:r w:rsidRPr="004E365E">
              <w:t>Соответствие ГОСТ 32511-2013</w:t>
            </w:r>
          </w:p>
        </w:tc>
        <w:tc>
          <w:tcPr>
            <w:tcW w:w="992" w:type="dxa"/>
            <w:noWrap/>
            <w:hideMark/>
          </w:tcPr>
          <w:p w:rsidR="004E365E" w:rsidRPr="004E365E" w:rsidRDefault="004E365E" w:rsidP="004E365E">
            <w:pPr>
              <w:jc w:val="center"/>
            </w:pPr>
            <w:r w:rsidRPr="004E365E">
              <w:t>л</w:t>
            </w:r>
          </w:p>
        </w:tc>
        <w:tc>
          <w:tcPr>
            <w:tcW w:w="2410" w:type="dxa"/>
            <w:tcBorders>
              <w:right w:val="single" w:sz="4" w:space="0" w:color="auto"/>
            </w:tcBorders>
          </w:tcPr>
          <w:p w:rsidR="004E365E" w:rsidRPr="004E365E" w:rsidRDefault="004E365E" w:rsidP="004E365E">
            <w:pPr>
              <w:jc w:val="right"/>
              <w:rPr>
                <w:lang w:val="en-US"/>
              </w:rPr>
            </w:pPr>
            <w:r w:rsidRPr="004E365E">
              <w:rPr>
                <w:lang w:val="en-US"/>
              </w:rPr>
              <w:t>473 260</w:t>
            </w:r>
          </w:p>
        </w:tc>
      </w:tr>
      <w:tr w:rsidR="004E365E" w:rsidRPr="004E365E" w:rsidTr="004E365E">
        <w:trPr>
          <w:trHeight w:val="381"/>
        </w:trPr>
        <w:tc>
          <w:tcPr>
            <w:tcW w:w="568" w:type="dxa"/>
            <w:noWrap/>
          </w:tcPr>
          <w:p w:rsidR="004E365E" w:rsidRPr="004E365E" w:rsidRDefault="004E365E" w:rsidP="004E365E"/>
        </w:tc>
        <w:tc>
          <w:tcPr>
            <w:tcW w:w="1984" w:type="dxa"/>
          </w:tcPr>
          <w:p w:rsidR="004E365E" w:rsidRPr="004E365E" w:rsidRDefault="004E365E" w:rsidP="004E365E"/>
        </w:tc>
        <w:tc>
          <w:tcPr>
            <w:tcW w:w="3686" w:type="dxa"/>
          </w:tcPr>
          <w:p w:rsidR="004E365E" w:rsidRPr="004E365E" w:rsidRDefault="004E365E" w:rsidP="004E365E"/>
        </w:tc>
        <w:tc>
          <w:tcPr>
            <w:tcW w:w="992" w:type="dxa"/>
            <w:noWrap/>
          </w:tcPr>
          <w:p w:rsidR="004E365E" w:rsidRPr="004E365E" w:rsidRDefault="004E365E" w:rsidP="004E365E"/>
        </w:tc>
        <w:tc>
          <w:tcPr>
            <w:tcW w:w="2410" w:type="dxa"/>
          </w:tcPr>
          <w:p w:rsidR="004E365E" w:rsidRPr="004E365E" w:rsidRDefault="004E365E" w:rsidP="004E365E">
            <w:pPr>
              <w:jc w:val="right"/>
              <w:rPr>
                <w:lang w:val="en-US"/>
              </w:rPr>
            </w:pPr>
          </w:p>
        </w:tc>
      </w:tr>
    </w:tbl>
    <w:p w:rsidR="004E365E" w:rsidRPr="004E365E" w:rsidRDefault="004E365E" w:rsidP="004E365E">
      <w:pPr>
        <w:spacing w:after="200" w:line="276" w:lineRule="auto"/>
        <w:jc w:val="center"/>
        <w:rPr>
          <w:b/>
        </w:rPr>
      </w:pPr>
    </w:p>
    <w:p w:rsidR="004E365E" w:rsidRPr="004E365E" w:rsidRDefault="004E365E" w:rsidP="004E365E">
      <w:pPr>
        <w:spacing w:line="276" w:lineRule="auto"/>
        <w:jc w:val="center"/>
        <w:rPr>
          <w:b/>
        </w:rPr>
      </w:pPr>
      <w:r w:rsidRPr="004E365E">
        <w:rPr>
          <w:b/>
        </w:rPr>
        <w:t>2. Минимально необходимое количество АЗС, расположенных в населённых пунктах Республики Башкортостан</w:t>
      </w:r>
    </w:p>
    <w:tbl>
      <w:tblPr>
        <w:tblStyle w:val="af"/>
        <w:tblW w:w="0" w:type="auto"/>
        <w:tblLook w:val="04A0" w:firstRow="1" w:lastRow="0" w:firstColumn="1" w:lastColumn="0" w:noHBand="0" w:noVBand="1"/>
      </w:tblPr>
      <w:tblGrid>
        <w:gridCol w:w="846"/>
        <w:gridCol w:w="3827"/>
        <w:gridCol w:w="3686"/>
      </w:tblGrid>
      <w:tr w:rsidR="004E365E" w:rsidRPr="004E365E" w:rsidTr="004E365E">
        <w:trPr>
          <w:trHeight w:val="170"/>
        </w:trPr>
        <w:tc>
          <w:tcPr>
            <w:tcW w:w="846" w:type="dxa"/>
          </w:tcPr>
          <w:p w:rsidR="004E365E" w:rsidRPr="004E365E" w:rsidRDefault="004E365E" w:rsidP="004E365E">
            <w:pPr>
              <w:spacing w:line="276" w:lineRule="auto"/>
              <w:jc w:val="center"/>
            </w:pPr>
            <w:r w:rsidRPr="004E365E">
              <w:t>№ п/п</w:t>
            </w:r>
          </w:p>
        </w:tc>
        <w:tc>
          <w:tcPr>
            <w:tcW w:w="3827" w:type="dxa"/>
          </w:tcPr>
          <w:p w:rsidR="004E365E" w:rsidRPr="004E365E" w:rsidRDefault="004E365E" w:rsidP="004E365E">
            <w:pPr>
              <w:spacing w:line="276" w:lineRule="auto"/>
              <w:jc w:val="center"/>
            </w:pPr>
            <w:r w:rsidRPr="004E365E">
              <w:t>Наименование населённого пункта</w:t>
            </w:r>
          </w:p>
        </w:tc>
        <w:tc>
          <w:tcPr>
            <w:tcW w:w="3686" w:type="dxa"/>
          </w:tcPr>
          <w:p w:rsidR="004E365E" w:rsidRPr="004E365E" w:rsidRDefault="004E365E" w:rsidP="004E365E">
            <w:pPr>
              <w:spacing w:line="276" w:lineRule="auto"/>
              <w:jc w:val="center"/>
            </w:pPr>
            <w:r w:rsidRPr="004E365E">
              <w:t>Минимально необходимое количество АЗС</w:t>
            </w:r>
          </w:p>
        </w:tc>
      </w:tr>
      <w:tr w:rsidR="004E365E" w:rsidRPr="004E365E" w:rsidTr="004E365E">
        <w:trPr>
          <w:trHeight w:hRule="exact" w:val="340"/>
        </w:trPr>
        <w:tc>
          <w:tcPr>
            <w:tcW w:w="846" w:type="dxa"/>
          </w:tcPr>
          <w:p w:rsidR="004E365E" w:rsidRPr="004E365E" w:rsidRDefault="004E365E" w:rsidP="004E365E">
            <w:pPr>
              <w:numPr>
                <w:ilvl w:val="0"/>
                <w:numId w:val="42"/>
              </w:numPr>
              <w:spacing w:after="200" w:line="276" w:lineRule="auto"/>
              <w:jc w:val="center"/>
            </w:pPr>
          </w:p>
        </w:tc>
        <w:tc>
          <w:tcPr>
            <w:tcW w:w="3827" w:type="dxa"/>
          </w:tcPr>
          <w:p w:rsidR="004E365E" w:rsidRPr="004E365E" w:rsidRDefault="004E365E" w:rsidP="004E365E">
            <w:pPr>
              <w:spacing w:after="200" w:line="276" w:lineRule="auto"/>
              <w:jc w:val="center"/>
            </w:pPr>
            <w:r w:rsidRPr="004E365E">
              <w:t>г. Уфа</w:t>
            </w:r>
          </w:p>
        </w:tc>
        <w:tc>
          <w:tcPr>
            <w:tcW w:w="3686" w:type="dxa"/>
          </w:tcPr>
          <w:p w:rsidR="004E365E" w:rsidRPr="004E365E" w:rsidRDefault="004E365E" w:rsidP="004E365E">
            <w:pPr>
              <w:spacing w:after="200" w:line="276" w:lineRule="auto"/>
              <w:jc w:val="center"/>
            </w:pPr>
            <w:r w:rsidRPr="004E365E">
              <w:t>Не менее 10</w:t>
            </w:r>
          </w:p>
        </w:tc>
      </w:tr>
      <w:tr w:rsidR="004E365E" w:rsidRPr="004E365E" w:rsidTr="004E365E">
        <w:trPr>
          <w:trHeight w:hRule="exact" w:val="340"/>
        </w:trPr>
        <w:tc>
          <w:tcPr>
            <w:tcW w:w="846" w:type="dxa"/>
          </w:tcPr>
          <w:p w:rsidR="004E365E" w:rsidRPr="004E365E" w:rsidRDefault="004E365E" w:rsidP="004E365E">
            <w:pPr>
              <w:numPr>
                <w:ilvl w:val="0"/>
                <w:numId w:val="42"/>
              </w:numPr>
              <w:spacing w:after="200" w:line="276" w:lineRule="auto"/>
              <w:jc w:val="center"/>
            </w:pPr>
          </w:p>
        </w:tc>
        <w:tc>
          <w:tcPr>
            <w:tcW w:w="3827" w:type="dxa"/>
          </w:tcPr>
          <w:p w:rsidR="004E365E" w:rsidRPr="004E365E" w:rsidRDefault="004E365E" w:rsidP="004E365E">
            <w:pPr>
              <w:spacing w:after="200" w:line="276" w:lineRule="auto"/>
              <w:jc w:val="center"/>
            </w:pPr>
            <w:r w:rsidRPr="004E365E">
              <w:t>г. Благовещенск</w:t>
            </w:r>
          </w:p>
        </w:tc>
        <w:tc>
          <w:tcPr>
            <w:tcW w:w="3686" w:type="dxa"/>
          </w:tcPr>
          <w:p w:rsidR="004E365E" w:rsidRPr="004E365E" w:rsidRDefault="004E365E" w:rsidP="004E365E">
            <w:pPr>
              <w:spacing w:after="200" w:line="276" w:lineRule="auto"/>
              <w:jc w:val="center"/>
            </w:pPr>
            <w:r w:rsidRPr="004E365E">
              <w:t>Не менее 1</w:t>
            </w:r>
          </w:p>
        </w:tc>
      </w:tr>
      <w:tr w:rsidR="004E365E" w:rsidRPr="004E365E" w:rsidTr="004E365E">
        <w:trPr>
          <w:trHeight w:hRule="exact" w:val="340"/>
        </w:trPr>
        <w:tc>
          <w:tcPr>
            <w:tcW w:w="846" w:type="dxa"/>
          </w:tcPr>
          <w:p w:rsidR="004E365E" w:rsidRPr="004E365E" w:rsidRDefault="004E365E" w:rsidP="004E365E">
            <w:pPr>
              <w:numPr>
                <w:ilvl w:val="0"/>
                <w:numId w:val="42"/>
              </w:numPr>
              <w:spacing w:after="200" w:line="276" w:lineRule="auto"/>
              <w:jc w:val="center"/>
            </w:pPr>
          </w:p>
        </w:tc>
        <w:tc>
          <w:tcPr>
            <w:tcW w:w="3827" w:type="dxa"/>
          </w:tcPr>
          <w:p w:rsidR="004E365E" w:rsidRPr="004E365E" w:rsidRDefault="004E365E" w:rsidP="004E365E">
            <w:pPr>
              <w:spacing w:after="200" w:line="276" w:lineRule="auto"/>
              <w:jc w:val="center"/>
            </w:pPr>
            <w:r w:rsidRPr="004E365E">
              <w:t>с. Архангельское</w:t>
            </w:r>
          </w:p>
        </w:tc>
        <w:tc>
          <w:tcPr>
            <w:tcW w:w="3686" w:type="dxa"/>
          </w:tcPr>
          <w:p w:rsidR="004E365E" w:rsidRPr="004E365E" w:rsidRDefault="004E365E" w:rsidP="004E365E">
            <w:pPr>
              <w:spacing w:after="200" w:line="276" w:lineRule="auto"/>
              <w:jc w:val="center"/>
            </w:pPr>
            <w:r w:rsidRPr="004E365E">
              <w:t>Не менее 1</w:t>
            </w:r>
          </w:p>
        </w:tc>
      </w:tr>
      <w:tr w:rsidR="004E365E" w:rsidRPr="004E365E" w:rsidTr="004E365E">
        <w:trPr>
          <w:trHeight w:hRule="exact" w:val="340"/>
        </w:trPr>
        <w:tc>
          <w:tcPr>
            <w:tcW w:w="846" w:type="dxa"/>
          </w:tcPr>
          <w:p w:rsidR="004E365E" w:rsidRPr="004E365E" w:rsidRDefault="004E365E" w:rsidP="004E365E">
            <w:pPr>
              <w:numPr>
                <w:ilvl w:val="0"/>
                <w:numId w:val="42"/>
              </w:numPr>
              <w:spacing w:after="200" w:line="276" w:lineRule="auto"/>
              <w:jc w:val="center"/>
            </w:pPr>
          </w:p>
        </w:tc>
        <w:tc>
          <w:tcPr>
            <w:tcW w:w="3827" w:type="dxa"/>
          </w:tcPr>
          <w:p w:rsidR="004E365E" w:rsidRPr="004E365E" w:rsidRDefault="004E365E" w:rsidP="004E365E">
            <w:pPr>
              <w:spacing w:after="200" w:line="276" w:lineRule="auto"/>
              <w:jc w:val="center"/>
            </w:pPr>
            <w:r w:rsidRPr="004E365E">
              <w:t xml:space="preserve">п. </w:t>
            </w:r>
            <w:proofErr w:type="spellStart"/>
            <w:r w:rsidRPr="004E365E">
              <w:t>Иглино</w:t>
            </w:r>
            <w:proofErr w:type="spellEnd"/>
          </w:p>
        </w:tc>
        <w:tc>
          <w:tcPr>
            <w:tcW w:w="3686" w:type="dxa"/>
          </w:tcPr>
          <w:p w:rsidR="004E365E" w:rsidRPr="004E365E" w:rsidRDefault="004E365E" w:rsidP="004E365E">
            <w:pPr>
              <w:spacing w:after="200" w:line="276" w:lineRule="auto"/>
              <w:jc w:val="center"/>
            </w:pPr>
            <w:r w:rsidRPr="004E365E">
              <w:t>Не менее 1</w:t>
            </w:r>
          </w:p>
        </w:tc>
      </w:tr>
      <w:tr w:rsidR="004E365E" w:rsidRPr="004E365E" w:rsidTr="004E365E">
        <w:trPr>
          <w:trHeight w:hRule="exact" w:val="340"/>
        </w:trPr>
        <w:tc>
          <w:tcPr>
            <w:tcW w:w="846" w:type="dxa"/>
          </w:tcPr>
          <w:p w:rsidR="004E365E" w:rsidRPr="004E365E" w:rsidRDefault="004E365E" w:rsidP="004E365E">
            <w:pPr>
              <w:numPr>
                <w:ilvl w:val="0"/>
                <w:numId w:val="42"/>
              </w:numPr>
              <w:spacing w:after="200" w:line="276" w:lineRule="auto"/>
              <w:jc w:val="center"/>
            </w:pPr>
          </w:p>
        </w:tc>
        <w:tc>
          <w:tcPr>
            <w:tcW w:w="3827" w:type="dxa"/>
          </w:tcPr>
          <w:p w:rsidR="004E365E" w:rsidRPr="004E365E" w:rsidRDefault="004E365E" w:rsidP="004E365E">
            <w:pPr>
              <w:spacing w:after="200" w:line="276" w:lineRule="auto"/>
              <w:jc w:val="center"/>
            </w:pPr>
            <w:r w:rsidRPr="004E365E">
              <w:t>с. Кармаскалы</w:t>
            </w:r>
          </w:p>
        </w:tc>
        <w:tc>
          <w:tcPr>
            <w:tcW w:w="3686" w:type="dxa"/>
          </w:tcPr>
          <w:p w:rsidR="004E365E" w:rsidRPr="004E365E" w:rsidRDefault="004E365E" w:rsidP="004E365E">
            <w:pPr>
              <w:spacing w:after="200" w:line="276" w:lineRule="auto"/>
              <w:jc w:val="center"/>
            </w:pPr>
            <w:r w:rsidRPr="004E365E">
              <w:t>Не менее 1</w:t>
            </w:r>
          </w:p>
        </w:tc>
      </w:tr>
      <w:tr w:rsidR="004E365E" w:rsidRPr="004E365E" w:rsidTr="004E365E">
        <w:trPr>
          <w:trHeight w:hRule="exact" w:val="340"/>
        </w:trPr>
        <w:tc>
          <w:tcPr>
            <w:tcW w:w="846" w:type="dxa"/>
          </w:tcPr>
          <w:p w:rsidR="004E365E" w:rsidRPr="004E365E" w:rsidRDefault="004E365E" w:rsidP="004E365E">
            <w:pPr>
              <w:numPr>
                <w:ilvl w:val="0"/>
                <w:numId w:val="42"/>
              </w:numPr>
              <w:spacing w:after="200" w:line="276" w:lineRule="auto"/>
              <w:jc w:val="center"/>
            </w:pPr>
          </w:p>
        </w:tc>
        <w:tc>
          <w:tcPr>
            <w:tcW w:w="3827" w:type="dxa"/>
          </w:tcPr>
          <w:p w:rsidR="004E365E" w:rsidRPr="004E365E" w:rsidRDefault="004E365E" w:rsidP="004E365E">
            <w:pPr>
              <w:spacing w:after="200" w:line="276" w:lineRule="auto"/>
              <w:jc w:val="center"/>
            </w:pPr>
            <w:r w:rsidRPr="004E365E">
              <w:t>с. Кушнаренково</w:t>
            </w:r>
          </w:p>
        </w:tc>
        <w:tc>
          <w:tcPr>
            <w:tcW w:w="3686" w:type="dxa"/>
          </w:tcPr>
          <w:p w:rsidR="004E365E" w:rsidRPr="004E365E" w:rsidRDefault="004E365E" w:rsidP="004E365E">
            <w:pPr>
              <w:spacing w:after="200" w:line="276" w:lineRule="auto"/>
              <w:jc w:val="center"/>
            </w:pPr>
            <w:r w:rsidRPr="004E365E">
              <w:t>Не менее 1</w:t>
            </w:r>
          </w:p>
        </w:tc>
      </w:tr>
      <w:tr w:rsidR="004E365E" w:rsidRPr="004E365E" w:rsidTr="004E365E">
        <w:trPr>
          <w:trHeight w:hRule="exact" w:val="340"/>
        </w:trPr>
        <w:tc>
          <w:tcPr>
            <w:tcW w:w="846" w:type="dxa"/>
          </w:tcPr>
          <w:p w:rsidR="004E365E" w:rsidRPr="004E365E" w:rsidRDefault="004E365E" w:rsidP="004E365E">
            <w:pPr>
              <w:numPr>
                <w:ilvl w:val="0"/>
                <w:numId w:val="42"/>
              </w:numPr>
              <w:spacing w:after="200" w:line="276" w:lineRule="auto"/>
              <w:jc w:val="center"/>
            </w:pPr>
          </w:p>
        </w:tc>
        <w:tc>
          <w:tcPr>
            <w:tcW w:w="3827" w:type="dxa"/>
          </w:tcPr>
          <w:p w:rsidR="004E365E" w:rsidRPr="004E365E" w:rsidRDefault="004E365E" w:rsidP="004E365E">
            <w:pPr>
              <w:spacing w:after="200" w:line="276" w:lineRule="auto"/>
              <w:jc w:val="center"/>
            </w:pPr>
            <w:r w:rsidRPr="004E365E">
              <w:t>с. Красная Горка</w:t>
            </w:r>
          </w:p>
        </w:tc>
        <w:tc>
          <w:tcPr>
            <w:tcW w:w="3686" w:type="dxa"/>
          </w:tcPr>
          <w:p w:rsidR="004E365E" w:rsidRPr="004E365E" w:rsidRDefault="004E365E" w:rsidP="004E365E">
            <w:pPr>
              <w:spacing w:after="200" w:line="276" w:lineRule="auto"/>
              <w:jc w:val="center"/>
            </w:pPr>
            <w:r w:rsidRPr="004E365E">
              <w:t>Не менее 1</w:t>
            </w:r>
          </w:p>
        </w:tc>
      </w:tr>
      <w:tr w:rsidR="004E365E" w:rsidRPr="004E365E" w:rsidTr="004E365E">
        <w:trPr>
          <w:trHeight w:hRule="exact" w:val="340"/>
        </w:trPr>
        <w:tc>
          <w:tcPr>
            <w:tcW w:w="846" w:type="dxa"/>
          </w:tcPr>
          <w:p w:rsidR="004E365E" w:rsidRPr="004E365E" w:rsidRDefault="004E365E" w:rsidP="004E365E">
            <w:pPr>
              <w:numPr>
                <w:ilvl w:val="0"/>
                <w:numId w:val="42"/>
              </w:numPr>
              <w:spacing w:after="200" w:line="276" w:lineRule="auto"/>
              <w:jc w:val="center"/>
            </w:pPr>
          </w:p>
        </w:tc>
        <w:tc>
          <w:tcPr>
            <w:tcW w:w="3827" w:type="dxa"/>
          </w:tcPr>
          <w:p w:rsidR="004E365E" w:rsidRPr="004E365E" w:rsidRDefault="004E365E" w:rsidP="004E365E">
            <w:pPr>
              <w:spacing w:after="200" w:line="276" w:lineRule="auto"/>
              <w:jc w:val="center"/>
            </w:pPr>
            <w:r w:rsidRPr="004E365E">
              <w:t>п. Чишмы</w:t>
            </w:r>
          </w:p>
        </w:tc>
        <w:tc>
          <w:tcPr>
            <w:tcW w:w="3686" w:type="dxa"/>
          </w:tcPr>
          <w:p w:rsidR="004E365E" w:rsidRPr="004E365E" w:rsidRDefault="004E365E" w:rsidP="004E365E">
            <w:pPr>
              <w:spacing w:after="200" w:line="276" w:lineRule="auto"/>
              <w:jc w:val="center"/>
            </w:pPr>
            <w:r w:rsidRPr="004E365E">
              <w:t>Не менее 1</w:t>
            </w:r>
          </w:p>
        </w:tc>
      </w:tr>
      <w:tr w:rsidR="004E365E" w:rsidRPr="004E365E" w:rsidTr="004E365E">
        <w:trPr>
          <w:trHeight w:hRule="exact" w:val="340"/>
        </w:trPr>
        <w:tc>
          <w:tcPr>
            <w:tcW w:w="846" w:type="dxa"/>
          </w:tcPr>
          <w:p w:rsidR="004E365E" w:rsidRPr="004E365E" w:rsidRDefault="004E365E" w:rsidP="004E365E">
            <w:pPr>
              <w:numPr>
                <w:ilvl w:val="0"/>
                <w:numId w:val="42"/>
              </w:numPr>
              <w:spacing w:after="200" w:line="276" w:lineRule="auto"/>
              <w:jc w:val="center"/>
            </w:pPr>
          </w:p>
        </w:tc>
        <w:tc>
          <w:tcPr>
            <w:tcW w:w="3827" w:type="dxa"/>
          </w:tcPr>
          <w:p w:rsidR="004E365E" w:rsidRPr="004E365E" w:rsidRDefault="004E365E" w:rsidP="004E365E">
            <w:pPr>
              <w:spacing w:after="200" w:line="276" w:lineRule="auto"/>
              <w:jc w:val="center"/>
            </w:pPr>
            <w:r w:rsidRPr="004E365E">
              <w:t>г. Стерлитамак</w:t>
            </w:r>
          </w:p>
        </w:tc>
        <w:tc>
          <w:tcPr>
            <w:tcW w:w="3686" w:type="dxa"/>
          </w:tcPr>
          <w:p w:rsidR="004E365E" w:rsidRPr="004E365E" w:rsidRDefault="004E365E" w:rsidP="004E365E">
            <w:pPr>
              <w:spacing w:after="200" w:line="276" w:lineRule="auto"/>
              <w:jc w:val="center"/>
            </w:pPr>
            <w:r w:rsidRPr="004E365E">
              <w:t>Не менее 3</w:t>
            </w:r>
          </w:p>
        </w:tc>
      </w:tr>
      <w:tr w:rsidR="004E365E" w:rsidRPr="004E365E" w:rsidTr="004E365E">
        <w:trPr>
          <w:trHeight w:hRule="exact" w:val="340"/>
        </w:trPr>
        <w:tc>
          <w:tcPr>
            <w:tcW w:w="846" w:type="dxa"/>
          </w:tcPr>
          <w:p w:rsidR="004E365E" w:rsidRPr="004E365E" w:rsidRDefault="004E365E" w:rsidP="004E365E">
            <w:pPr>
              <w:numPr>
                <w:ilvl w:val="0"/>
                <w:numId w:val="42"/>
              </w:numPr>
              <w:spacing w:after="200" w:line="276" w:lineRule="auto"/>
              <w:jc w:val="center"/>
            </w:pPr>
          </w:p>
        </w:tc>
        <w:tc>
          <w:tcPr>
            <w:tcW w:w="3827" w:type="dxa"/>
          </w:tcPr>
          <w:p w:rsidR="004E365E" w:rsidRPr="004E365E" w:rsidRDefault="004E365E" w:rsidP="004E365E">
            <w:pPr>
              <w:spacing w:after="200" w:line="276" w:lineRule="auto"/>
              <w:jc w:val="center"/>
            </w:pPr>
            <w:r w:rsidRPr="004E365E">
              <w:t>г. Ишимбай</w:t>
            </w:r>
          </w:p>
        </w:tc>
        <w:tc>
          <w:tcPr>
            <w:tcW w:w="3686" w:type="dxa"/>
          </w:tcPr>
          <w:p w:rsidR="004E365E" w:rsidRPr="004E365E" w:rsidRDefault="004E365E" w:rsidP="004E365E">
            <w:pPr>
              <w:spacing w:after="200" w:line="276" w:lineRule="auto"/>
              <w:jc w:val="center"/>
            </w:pPr>
            <w:r w:rsidRPr="004E365E">
              <w:t>Не менее 2</w:t>
            </w:r>
          </w:p>
        </w:tc>
      </w:tr>
      <w:tr w:rsidR="004E365E" w:rsidRPr="004E365E" w:rsidTr="004E365E">
        <w:trPr>
          <w:trHeight w:hRule="exact" w:val="340"/>
        </w:trPr>
        <w:tc>
          <w:tcPr>
            <w:tcW w:w="846" w:type="dxa"/>
          </w:tcPr>
          <w:p w:rsidR="004E365E" w:rsidRPr="004E365E" w:rsidRDefault="004E365E" w:rsidP="004E365E">
            <w:pPr>
              <w:numPr>
                <w:ilvl w:val="0"/>
                <w:numId w:val="42"/>
              </w:numPr>
              <w:spacing w:after="200" w:line="276" w:lineRule="auto"/>
              <w:jc w:val="center"/>
            </w:pPr>
          </w:p>
        </w:tc>
        <w:tc>
          <w:tcPr>
            <w:tcW w:w="3827" w:type="dxa"/>
          </w:tcPr>
          <w:p w:rsidR="004E365E" w:rsidRPr="004E365E" w:rsidRDefault="004E365E" w:rsidP="004E365E">
            <w:pPr>
              <w:spacing w:after="200" w:line="276" w:lineRule="auto"/>
              <w:jc w:val="center"/>
            </w:pPr>
            <w:r w:rsidRPr="004E365E">
              <w:t xml:space="preserve">с. </w:t>
            </w:r>
            <w:proofErr w:type="spellStart"/>
            <w:r w:rsidRPr="004E365E">
              <w:t>Красноусольск</w:t>
            </w:r>
            <w:proofErr w:type="spellEnd"/>
          </w:p>
        </w:tc>
        <w:tc>
          <w:tcPr>
            <w:tcW w:w="3686" w:type="dxa"/>
          </w:tcPr>
          <w:p w:rsidR="004E365E" w:rsidRPr="004E365E" w:rsidRDefault="004E365E" w:rsidP="004E365E">
            <w:pPr>
              <w:spacing w:after="200" w:line="276" w:lineRule="auto"/>
              <w:jc w:val="center"/>
            </w:pPr>
            <w:r w:rsidRPr="004E365E">
              <w:t>Не менее 1</w:t>
            </w:r>
          </w:p>
        </w:tc>
      </w:tr>
      <w:tr w:rsidR="004E365E" w:rsidRPr="004E365E" w:rsidTr="004E365E">
        <w:trPr>
          <w:trHeight w:hRule="exact" w:val="340"/>
        </w:trPr>
        <w:tc>
          <w:tcPr>
            <w:tcW w:w="846" w:type="dxa"/>
          </w:tcPr>
          <w:p w:rsidR="004E365E" w:rsidRPr="004E365E" w:rsidRDefault="004E365E" w:rsidP="004E365E">
            <w:pPr>
              <w:numPr>
                <w:ilvl w:val="0"/>
                <w:numId w:val="42"/>
              </w:numPr>
              <w:spacing w:after="200" w:line="276" w:lineRule="auto"/>
              <w:jc w:val="center"/>
            </w:pPr>
          </w:p>
        </w:tc>
        <w:tc>
          <w:tcPr>
            <w:tcW w:w="3827" w:type="dxa"/>
          </w:tcPr>
          <w:p w:rsidR="004E365E" w:rsidRPr="004E365E" w:rsidRDefault="004E365E" w:rsidP="004E365E">
            <w:pPr>
              <w:spacing w:after="200" w:line="276" w:lineRule="auto"/>
              <w:jc w:val="center"/>
            </w:pPr>
            <w:r w:rsidRPr="004E365E">
              <w:t>г. Салават</w:t>
            </w:r>
          </w:p>
        </w:tc>
        <w:tc>
          <w:tcPr>
            <w:tcW w:w="3686" w:type="dxa"/>
          </w:tcPr>
          <w:p w:rsidR="004E365E" w:rsidRPr="004E365E" w:rsidRDefault="004E365E" w:rsidP="004E365E">
            <w:pPr>
              <w:spacing w:after="200" w:line="276" w:lineRule="auto"/>
              <w:jc w:val="center"/>
            </w:pPr>
            <w:r w:rsidRPr="004E365E">
              <w:t>Не менее 2</w:t>
            </w:r>
          </w:p>
        </w:tc>
      </w:tr>
      <w:tr w:rsidR="004E365E" w:rsidRPr="004E365E" w:rsidTr="004E365E">
        <w:trPr>
          <w:trHeight w:hRule="exact" w:val="340"/>
        </w:trPr>
        <w:tc>
          <w:tcPr>
            <w:tcW w:w="846" w:type="dxa"/>
          </w:tcPr>
          <w:p w:rsidR="004E365E" w:rsidRPr="004E365E" w:rsidRDefault="004E365E" w:rsidP="004E365E">
            <w:pPr>
              <w:numPr>
                <w:ilvl w:val="0"/>
                <w:numId w:val="42"/>
              </w:numPr>
              <w:spacing w:after="200" w:line="276" w:lineRule="auto"/>
              <w:jc w:val="center"/>
            </w:pPr>
          </w:p>
        </w:tc>
        <w:tc>
          <w:tcPr>
            <w:tcW w:w="3827" w:type="dxa"/>
          </w:tcPr>
          <w:p w:rsidR="004E365E" w:rsidRPr="004E365E" w:rsidRDefault="004E365E" w:rsidP="004E365E">
            <w:pPr>
              <w:spacing w:after="200" w:line="276" w:lineRule="auto"/>
              <w:jc w:val="center"/>
            </w:pPr>
            <w:r w:rsidRPr="004E365E">
              <w:t>с. Стерлибашево</w:t>
            </w:r>
          </w:p>
        </w:tc>
        <w:tc>
          <w:tcPr>
            <w:tcW w:w="3686" w:type="dxa"/>
          </w:tcPr>
          <w:p w:rsidR="004E365E" w:rsidRPr="004E365E" w:rsidRDefault="004E365E" w:rsidP="004E365E">
            <w:pPr>
              <w:spacing w:after="200" w:line="276" w:lineRule="auto"/>
              <w:jc w:val="center"/>
            </w:pPr>
            <w:r w:rsidRPr="004E365E">
              <w:t>Не менее 1</w:t>
            </w:r>
          </w:p>
        </w:tc>
      </w:tr>
      <w:tr w:rsidR="004E365E" w:rsidRPr="004E365E" w:rsidTr="004E365E">
        <w:trPr>
          <w:trHeight w:hRule="exact" w:val="340"/>
        </w:trPr>
        <w:tc>
          <w:tcPr>
            <w:tcW w:w="846" w:type="dxa"/>
          </w:tcPr>
          <w:p w:rsidR="004E365E" w:rsidRPr="004E365E" w:rsidRDefault="004E365E" w:rsidP="004E365E">
            <w:pPr>
              <w:numPr>
                <w:ilvl w:val="0"/>
                <w:numId w:val="42"/>
              </w:numPr>
              <w:spacing w:after="200" w:line="276" w:lineRule="auto"/>
              <w:jc w:val="center"/>
            </w:pPr>
          </w:p>
        </w:tc>
        <w:tc>
          <w:tcPr>
            <w:tcW w:w="3827" w:type="dxa"/>
          </w:tcPr>
          <w:p w:rsidR="004E365E" w:rsidRPr="004E365E" w:rsidRDefault="004E365E" w:rsidP="004E365E">
            <w:pPr>
              <w:spacing w:after="200" w:line="276" w:lineRule="auto"/>
              <w:jc w:val="center"/>
            </w:pPr>
            <w:r w:rsidRPr="004E365E">
              <w:t xml:space="preserve">с. </w:t>
            </w:r>
            <w:proofErr w:type="spellStart"/>
            <w:r w:rsidRPr="004E365E">
              <w:t>Толбазы</w:t>
            </w:r>
            <w:proofErr w:type="spellEnd"/>
          </w:p>
        </w:tc>
        <w:tc>
          <w:tcPr>
            <w:tcW w:w="3686" w:type="dxa"/>
          </w:tcPr>
          <w:p w:rsidR="004E365E" w:rsidRPr="004E365E" w:rsidRDefault="004E365E" w:rsidP="004E365E">
            <w:pPr>
              <w:spacing w:after="200" w:line="276" w:lineRule="auto"/>
              <w:jc w:val="center"/>
            </w:pPr>
            <w:r w:rsidRPr="004E365E">
              <w:t>Не менее 1</w:t>
            </w:r>
          </w:p>
        </w:tc>
      </w:tr>
      <w:tr w:rsidR="004E365E" w:rsidRPr="004E365E" w:rsidTr="004E365E">
        <w:trPr>
          <w:trHeight w:hRule="exact" w:val="340"/>
        </w:trPr>
        <w:tc>
          <w:tcPr>
            <w:tcW w:w="846" w:type="dxa"/>
          </w:tcPr>
          <w:p w:rsidR="004E365E" w:rsidRPr="004E365E" w:rsidRDefault="004E365E" w:rsidP="004E365E">
            <w:pPr>
              <w:numPr>
                <w:ilvl w:val="0"/>
                <w:numId w:val="42"/>
              </w:numPr>
              <w:spacing w:after="200" w:line="276" w:lineRule="auto"/>
              <w:jc w:val="center"/>
            </w:pPr>
          </w:p>
        </w:tc>
        <w:tc>
          <w:tcPr>
            <w:tcW w:w="3827" w:type="dxa"/>
          </w:tcPr>
          <w:p w:rsidR="004E365E" w:rsidRPr="004E365E" w:rsidRDefault="004E365E" w:rsidP="004E365E">
            <w:pPr>
              <w:spacing w:after="200" w:line="276" w:lineRule="auto"/>
              <w:jc w:val="center"/>
            </w:pPr>
            <w:r w:rsidRPr="004E365E">
              <w:t>с. Федоровка</w:t>
            </w:r>
          </w:p>
        </w:tc>
        <w:tc>
          <w:tcPr>
            <w:tcW w:w="3686" w:type="dxa"/>
          </w:tcPr>
          <w:p w:rsidR="004E365E" w:rsidRPr="004E365E" w:rsidRDefault="004E365E" w:rsidP="004E365E">
            <w:pPr>
              <w:spacing w:after="200" w:line="276" w:lineRule="auto"/>
              <w:jc w:val="center"/>
            </w:pPr>
            <w:r w:rsidRPr="004E365E">
              <w:t>Не менее 1</w:t>
            </w:r>
          </w:p>
        </w:tc>
      </w:tr>
      <w:tr w:rsidR="004E365E" w:rsidRPr="004E365E" w:rsidTr="004E365E">
        <w:trPr>
          <w:trHeight w:hRule="exact" w:val="340"/>
        </w:trPr>
        <w:tc>
          <w:tcPr>
            <w:tcW w:w="846" w:type="dxa"/>
          </w:tcPr>
          <w:p w:rsidR="004E365E" w:rsidRPr="004E365E" w:rsidRDefault="004E365E" w:rsidP="004E365E">
            <w:pPr>
              <w:numPr>
                <w:ilvl w:val="0"/>
                <w:numId w:val="42"/>
              </w:numPr>
              <w:spacing w:after="200" w:line="276" w:lineRule="auto"/>
              <w:jc w:val="center"/>
            </w:pPr>
          </w:p>
        </w:tc>
        <w:tc>
          <w:tcPr>
            <w:tcW w:w="3827" w:type="dxa"/>
          </w:tcPr>
          <w:p w:rsidR="004E365E" w:rsidRPr="004E365E" w:rsidRDefault="004E365E" w:rsidP="004E365E">
            <w:pPr>
              <w:spacing w:after="200" w:line="276" w:lineRule="auto"/>
              <w:jc w:val="center"/>
            </w:pPr>
            <w:r w:rsidRPr="004E365E">
              <w:t>г. Туймазы</w:t>
            </w:r>
          </w:p>
        </w:tc>
        <w:tc>
          <w:tcPr>
            <w:tcW w:w="3686" w:type="dxa"/>
          </w:tcPr>
          <w:p w:rsidR="004E365E" w:rsidRPr="004E365E" w:rsidRDefault="004E365E" w:rsidP="004E365E">
            <w:pPr>
              <w:spacing w:after="200" w:line="276" w:lineRule="auto"/>
              <w:jc w:val="center"/>
            </w:pPr>
            <w:r w:rsidRPr="004E365E">
              <w:t>Не менее 2</w:t>
            </w:r>
          </w:p>
        </w:tc>
      </w:tr>
      <w:tr w:rsidR="004E365E" w:rsidRPr="004E365E" w:rsidTr="004E365E">
        <w:trPr>
          <w:trHeight w:hRule="exact" w:val="340"/>
        </w:trPr>
        <w:tc>
          <w:tcPr>
            <w:tcW w:w="846" w:type="dxa"/>
          </w:tcPr>
          <w:p w:rsidR="004E365E" w:rsidRPr="004E365E" w:rsidRDefault="004E365E" w:rsidP="004E365E">
            <w:pPr>
              <w:numPr>
                <w:ilvl w:val="0"/>
                <w:numId w:val="42"/>
              </w:numPr>
              <w:spacing w:after="200" w:line="276" w:lineRule="auto"/>
              <w:jc w:val="center"/>
            </w:pPr>
          </w:p>
        </w:tc>
        <w:tc>
          <w:tcPr>
            <w:tcW w:w="3827" w:type="dxa"/>
          </w:tcPr>
          <w:p w:rsidR="004E365E" w:rsidRPr="004E365E" w:rsidRDefault="004E365E" w:rsidP="004E365E">
            <w:pPr>
              <w:spacing w:after="200" w:line="276" w:lineRule="auto"/>
              <w:jc w:val="center"/>
            </w:pPr>
            <w:r w:rsidRPr="004E365E">
              <w:t>с. Бакалы</w:t>
            </w:r>
          </w:p>
        </w:tc>
        <w:tc>
          <w:tcPr>
            <w:tcW w:w="3686" w:type="dxa"/>
          </w:tcPr>
          <w:p w:rsidR="004E365E" w:rsidRPr="004E365E" w:rsidRDefault="004E365E" w:rsidP="004E365E">
            <w:pPr>
              <w:spacing w:after="200" w:line="276" w:lineRule="auto"/>
              <w:jc w:val="center"/>
            </w:pPr>
            <w:r w:rsidRPr="004E365E">
              <w:t>Не менее 1</w:t>
            </w:r>
          </w:p>
        </w:tc>
      </w:tr>
      <w:tr w:rsidR="004E365E" w:rsidRPr="004E365E" w:rsidTr="004E365E">
        <w:trPr>
          <w:trHeight w:hRule="exact" w:val="340"/>
        </w:trPr>
        <w:tc>
          <w:tcPr>
            <w:tcW w:w="846" w:type="dxa"/>
          </w:tcPr>
          <w:p w:rsidR="004E365E" w:rsidRPr="004E365E" w:rsidRDefault="004E365E" w:rsidP="004E365E">
            <w:pPr>
              <w:numPr>
                <w:ilvl w:val="0"/>
                <w:numId w:val="42"/>
              </w:numPr>
              <w:spacing w:after="200" w:line="276" w:lineRule="auto"/>
              <w:jc w:val="center"/>
            </w:pPr>
          </w:p>
        </w:tc>
        <w:tc>
          <w:tcPr>
            <w:tcW w:w="3827" w:type="dxa"/>
          </w:tcPr>
          <w:p w:rsidR="004E365E" w:rsidRPr="004E365E" w:rsidRDefault="004E365E" w:rsidP="004E365E">
            <w:pPr>
              <w:spacing w:after="200" w:line="276" w:lineRule="auto"/>
              <w:jc w:val="center"/>
            </w:pPr>
            <w:r w:rsidRPr="004E365E">
              <w:t>с. Буздяк</w:t>
            </w:r>
          </w:p>
        </w:tc>
        <w:tc>
          <w:tcPr>
            <w:tcW w:w="3686" w:type="dxa"/>
          </w:tcPr>
          <w:p w:rsidR="004E365E" w:rsidRPr="004E365E" w:rsidRDefault="004E365E" w:rsidP="004E365E">
            <w:pPr>
              <w:spacing w:after="200" w:line="276" w:lineRule="auto"/>
              <w:jc w:val="center"/>
            </w:pPr>
            <w:r w:rsidRPr="004E365E">
              <w:t>Не менее 1</w:t>
            </w:r>
          </w:p>
        </w:tc>
      </w:tr>
      <w:tr w:rsidR="004E365E" w:rsidRPr="004E365E" w:rsidTr="004E365E">
        <w:trPr>
          <w:trHeight w:hRule="exact" w:val="340"/>
        </w:trPr>
        <w:tc>
          <w:tcPr>
            <w:tcW w:w="846" w:type="dxa"/>
          </w:tcPr>
          <w:p w:rsidR="004E365E" w:rsidRPr="004E365E" w:rsidRDefault="004E365E" w:rsidP="004E365E">
            <w:pPr>
              <w:numPr>
                <w:ilvl w:val="0"/>
                <w:numId w:val="42"/>
              </w:numPr>
              <w:spacing w:after="200" w:line="276" w:lineRule="auto"/>
              <w:jc w:val="center"/>
            </w:pPr>
          </w:p>
        </w:tc>
        <w:tc>
          <w:tcPr>
            <w:tcW w:w="3827" w:type="dxa"/>
          </w:tcPr>
          <w:p w:rsidR="004E365E" w:rsidRPr="004E365E" w:rsidRDefault="004E365E" w:rsidP="004E365E">
            <w:pPr>
              <w:spacing w:after="200" w:line="276" w:lineRule="auto"/>
              <w:jc w:val="center"/>
            </w:pPr>
            <w:r w:rsidRPr="004E365E">
              <w:t>с. Шаран</w:t>
            </w:r>
          </w:p>
        </w:tc>
        <w:tc>
          <w:tcPr>
            <w:tcW w:w="3686" w:type="dxa"/>
          </w:tcPr>
          <w:p w:rsidR="004E365E" w:rsidRPr="004E365E" w:rsidRDefault="004E365E" w:rsidP="004E365E">
            <w:pPr>
              <w:spacing w:after="200" w:line="276" w:lineRule="auto"/>
              <w:jc w:val="center"/>
            </w:pPr>
            <w:r w:rsidRPr="004E365E">
              <w:t>Не менее 1</w:t>
            </w:r>
          </w:p>
        </w:tc>
      </w:tr>
      <w:tr w:rsidR="004E365E" w:rsidRPr="004E365E" w:rsidTr="004E365E">
        <w:trPr>
          <w:trHeight w:hRule="exact" w:val="340"/>
        </w:trPr>
        <w:tc>
          <w:tcPr>
            <w:tcW w:w="846" w:type="dxa"/>
          </w:tcPr>
          <w:p w:rsidR="004E365E" w:rsidRPr="004E365E" w:rsidRDefault="004E365E" w:rsidP="004E365E">
            <w:pPr>
              <w:numPr>
                <w:ilvl w:val="0"/>
                <w:numId w:val="42"/>
              </w:numPr>
              <w:spacing w:after="200" w:line="276" w:lineRule="auto"/>
              <w:jc w:val="center"/>
            </w:pPr>
          </w:p>
        </w:tc>
        <w:tc>
          <w:tcPr>
            <w:tcW w:w="3827" w:type="dxa"/>
          </w:tcPr>
          <w:p w:rsidR="004E365E" w:rsidRPr="004E365E" w:rsidRDefault="004E365E" w:rsidP="004E365E">
            <w:pPr>
              <w:spacing w:after="200" w:line="276" w:lineRule="auto"/>
              <w:jc w:val="center"/>
            </w:pPr>
            <w:r w:rsidRPr="004E365E">
              <w:t>г. Белебей</w:t>
            </w:r>
          </w:p>
        </w:tc>
        <w:tc>
          <w:tcPr>
            <w:tcW w:w="3686" w:type="dxa"/>
          </w:tcPr>
          <w:p w:rsidR="004E365E" w:rsidRPr="004E365E" w:rsidRDefault="004E365E" w:rsidP="004E365E">
            <w:pPr>
              <w:spacing w:after="200" w:line="276" w:lineRule="auto"/>
              <w:jc w:val="center"/>
            </w:pPr>
            <w:r w:rsidRPr="004E365E">
              <w:t>Не менее 2</w:t>
            </w:r>
          </w:p>
        </w:tc>
      </w:tr>
      <w:tr w:rsidR="004E365E" w:rsidRPr="004E365E" w:rsidTr="004E365E">
        <w:trPr>
          <w:trHeight w:hRule="exact" w:val="340"/>
        </w:trPr>
        <w:tc>
          <w:tcPr>
            <w:tcW w:w="846" w:type="dxa"/>
          </w:tcPr>
          <w:p w:rsidR="004E365E" w:rsidRPr="004E365E" w:rsidRDefault="004E365E" w:rsidP="004E365E">
            <w:pPr>
              <w:numPr>
                <w:ilvl w:val="0"/>
                <w:numId w:val="42"/>
              </w:numPr>
              <w:spacing w:after="200" w:line="276" w:lineRule="auto"/>
              <w:jc w:val="center"/>
            </w:pPr>
          </w:p>
        </w:tc>
        <w:tc>
          <w:tcPr>
            <w:tcW w:w="3827" w:type="dxa"/>
          </w:tcPr>
          <w:p w:rsidR="004E365E" w:rsidRPr="004E365E" w:rsidRDefault="004E365E" w:rsidP="004E365E">
            <w:pPr>
              <w:spacing w:after="200" w:line="276" w:lineRule="auto"/>
              <w:jc w:val="center"/>
            </w:pPr>
            <w:r w:rsidRPr="004E365E">
              <w:t>с. Бижбуляк</w:t>
            </w:r>
          </w:p>
        </w:tc>
        <w:tc>
          <w:tcPr>
            <w:tcW w:w="3686" w:type="dxa"/>
          </w:tcPr>
          <w:p w:rsidR="004E365E" w:rsidRPr="004E365E" w:rsidRDefault="004E365E" w:rsidP="004E365E">
            <w:pPr>
              <w:spacing w:after="200" w:line="276" w:lineRule="auto"/>
              <w:jc w:val="center"/>
            </w:pPr>
            <w:r w:rsidRPr="004E365E">
              <w:t>Не менее 1</w:t>
            </w:r>
          </w:p>
        </w:tc>
      </w:tr>
      <w:tr w:rsidR="004E365E" w:rsidRPr="004E365E" w:rsidTr="004E365E">
        <w:trPr>
          <w:trHeight w:hRule="exact" w:val="340"/>
        </w:trPr>
        <w:tc>
          <w:tcPr>
            <w:tcW w:w="846" w:type="dxa"/>
          </w:tcPr>
          <w:p w:rsidR="004E365E" w:rsidRPr="004E365E" w:rsidRDefault="004E365E" w:rsidP="004E365E">
            <w:pPr>
              <w:numPr>
                <w:ilvl w:val="0"/>
                <w:numId w:val="42"/>
              </w:numPr>
              <w:spacing w:after="200" w:line="276" w:lineRule="auto"/>
              <w:jc w:val="center"/>
            </w:pPr>
          </w:p>
        </w:tc>
        <w:tc>
          <w:tcPr>
            <w:tcW w:w="3827" w:type="dxa"/>
          </w:tcPr>
          <w:p w:rsidR="004E365E" w:rsidRPr="004E365E" w:rsidRDefault="004E365E" w:rsidP="004E365E">
            <w:pPr>
              <w:spacing w:after="200" w:line="276" w:lineRule="auto"/>
              <w:jc w:val="center"/>
            </w:pPr>
            <w:r w:rsidRPr="004E365E">
              <w:t>г. Давлеканово</w:t>
            </w:r>
          </w:p>
        </w:tc>
        <w:tc>
          <w:tcPr>
            <w:tcW w:w="3686" w:type="dxa"/>
          </w:tcPr>
          <w:p w:rsidR="004E365E" w:rsidRPr="004E365E" w:rsidRDefault="004E365E" w:rsidP="004E365E">
            <w:pPr>
              <w:spacing w:after="200" w:line="276" w:lineRule="auto"/>
              <w:jc w:val="center"/>
            </w:pPr>
            <w:r w:rsidRPr="004E365E">
              <w:t>Не менее 2</w:t>
            </w:r>
          </w:p>
        </w:tc>
      </w:tr>
      <w:tr w:rsidR="004E365E" w:rsidRPr="004E365E" w:rsidTr="004E365E">
        <w:trPr>
          <w:trHeight w:hRule="exact" w:val="340"/>
        </w:trPr>
        <w:tc>
          <w:tcPr>
            <w:tcW w:w="846" w:type="dxa"/>
          </w:tcPr>
          <w:p w:rsidR="004E365E" w:rsidRPr="004E365E" w:rsidRDefault="004E365E" w:rsidP="004E365E">
            <w:pPr>
              <w:numPr>
                <w:ilvl w:val="0"/>
                <w:numId w:val="42"/>
              </w:numPr>
              <w:spacing w:after="200" w:line="276" w:lineRule="auto"/>
              <w:jc w:val="center"/>
            </w:pPr>
          </w:p>
        </w:tc>
        <w:tc>
          <w:tcPr>
            <w:tcW w:w="3827" w:type="dxa"/>
          </w:tcPr>
          <w:p w:rsidR="004E365E" w:rsidRPr="004E365E" w:rsidRDefault="004E365E" w:rsidP="004E365E">
            <w:pPr>
              <w:spacing w:after="200" w:line="276" w:lineRule="auto"/>
              <w:jc w:val="center"/>
            </w:pPr>
            <w:r w:rsidRPr="004E365E">
              <w:t>с. Ермекеево</w:t>
            </w:r>
          </w:p>
        </w:tc>
        <w:tc>
          <w:tcPr>
            <w:tcW w:w="3686" w:type="dxa"/>
          </w:tcPr>
          <w:p w:rsidR="004E365E" w:rsidRPr="004E365E" w:rsidRDefault="004E365E" w:rsidP="004E365E">
            <w:pPr>
              <w:spacing w:after="200" w:line="276" w:lineRule="auto"/>
              <w:jc w:val="center"/>
            </w:pPr>
            <w:r w:rsidRPr="004E365E">
              <w:t>Не менее 1</w:t>
            </w:r>
          </w:p>
        </w:tc>
      </w:tr>
      <w:tr w:rsidR="004E365E" w:rsidRPr="004E365E" w:rsidTr="004E365E">
        <w:trPr>
          <w:trHeight w:hRule="exact" w:val="340"/>
        </w:trPr>
        <w:tc>
          <w:tcPr>
            <w:tcW w:w="846" w:type="dxa"/>
          </w:tcPr>
          <w:p w:rsidR="004E365E" w:rsidRPr="004E365E" w:rsidRDefault="004E365E" w:rsidP="004E365E">
            <w:pPr>
              <w:numPr>
                <w:ilvl w:val="0"/>
                <w:numId w:val="42"/>
              </w:numPr>
              <w:spacing w:after="200" w:line="276" w:lineRule="auto"/>
              <w:jc w:val="center"/>
            </w:pPr>
          </w:p>
        </w:tc>
        <w:tc>
          <w:tcPr>
            <w:tcW w:w="3827" w:type="dxa"/>
          </w:tcPr>
          <w:p w:rsidR="004E365E" w:rsidRPr="004E365E" w:rsidRDefault="004E365E" w:rsidP="004E365E">
            <w:pPr>
              <w:spacing w:after="200" w:line="276" w:lineRule="auto"/>
              <w:jc w:val="center"/>
            </w:pPr>
            <w:r w:rsidRPr="004E365E">
              <w:t>с. Киргиз-</w:t>
            </w:r>
            <w:proofErr w:type="spellStart"/>
            <w:r w:rsidRPr="004E365E">
              <w:t>Мияки</w:t>
            </w:r>
            <w:proofErr w:type="spellEnd"/>
          </w:p>
        </w:tc>
        <w:tc>
          <w:tcPr>
            <w:tcW w:w="3686" w:type="dxa"/>
          </w:tcPr>
          <w:p w:rsidR="004E365E" w:rsidRPr="004E365E" w:rsidRDefault="004E365E" w:rsidP="004E365E">
            <w:pPr>
              <w:spacing w:after="200" w:line="276" w:lineRule="auto"/>
              <w:jc w:val="center"/>
            </w:pPr>
            <w:r w:rsidRPr="004E365E">
              <w:t>Не менее 1</w:t>
            </w:r>
          </w:p>
        </w:tc>
      </w:tr>
      <w:tr w:rsidR="004E365E" w:rsidRPr="004E365E" w:rsidTr="004E365E">
        <w:trPr>
          <w:trHeight w:hRule="exact" w:val="340"/>
        </w:trPr>
        <w:tc>
          <w:tcPr>
            <w:tcW w:w="846" w:type="dxa"/>
          </w:tcPr>
          <w:p w:rsidR="004E365E" w:rsidRPr="004E365E" w:rsidRDefault="004E365E" w:rsidP="004E365E">
            <w:pPr>
              <w:numPr>
                <w:ilvl w:val="0"/>
                <w:numId w:val="42"/>
              </w:numPr>
              <w:spacing w:after="200" w:line="276" w:lineRule="auto"/>
              <w:jc w:val="center"/>
            </w:pPr>
          </w:p>
        </w:tc>
        <w:tc>
          <w:tcPr>
            <w:tcW w:w="3827" w:type="dxa"/>
          </w:tcPr>
          <w:p w:rsidR="004E365E" w:rsidRPr="004E365E" w:rsidRDefault="004E365E" w:rsidP="004E365E">
            <w:pPr>
              <w:spacing w:after="200" w:line="276" w:lineRule="auto"/>
              <w:jc w:val="center"/>
            </w:pPr>
            <w:r w:rsidRPr="004E365E">
              <w:t xml:space="preserve">п. </w:t>
            </w:r>
            <w:proofErr w:type="spellStart"/>
            <w:r w:rsidRPr="004E365E">
              <w:t>Раевка</w:t>
            </w:r>
            <w:proofErr w:type="spellEnd"/>
          </w:p>
        </w:tc>
        <w:tc>
          <w:tcPr>
            <w:tcW w:w="3686" w:type="dxa"/>
          </w:tcPr>
          <w:p w:rsidR="004E365E" w:rsidRPr="004E365E" w:rsidRDefault="004E365E" w:rsidP="004E365E">
            <w:pPr>
              <w:spacing w:after="200" w:line="276" w:lineRule="auto"/>
              <w:jc w:val="center"/>
            </w:pPr>
            <w:r w:rsidRPr="004E365E">
              <w:t>Не менее 1</w:t>
            </w:r>
          </w:p>
        </w:tc>
      </w:tr>
      <w:tr w:rsidR="004E365E" w:rsidRPr="004E365E" w:rsidTr="004E365E">
        <w:trPr>
          <w:trHeight w:hRule="exact" w:val="340"/>
        </w:trPr>
        <w:tc>
          <w:tcPr>
            <w:tcW w:w="846" w:type="dxa"/>
          </w:tcPr>
          <w:p w:rsidR="004E365E" w:rsidRPr="004E365E" w:rsidRDefault="004E365E" w:rsidP="004E365E">
            <w:pPr>
              <w:numPr>
                <w:ilvl w:val="0"/>
                <w:numId w:val="42"/>
              </w:numPr>
              <w:spacing w:after="200" w:line="276" w:lineRule="auto"/>
              <w:jc w:val="center"/>
            </w:pPr>
          </w:p>
        </w:tc>
        <w:tc>
          <w:tcPr>
            <w:tcW w:w="3827" w:type="dxa"/>
          </w:tcPr>
          <w:p w:rsidR="004E365E" w:rsidRPr="004E365E" w:rsidRDefault="004E365E" w:rsidP="004E365E">
            <w:pPr>
              <w:spacing w:after="200" w:line="276" w:lineRule="auto"/>
              <w:jc w:val="center"/>
            </w:pPr>
            <w:r w:rsidRPr="004E365E">
              <w:t>г. Октябрьский</w:t>
            </w:r>
          </w:p>
        </w:tc>
        <w:tc>
          <w:tcPr>
            <w:tcW w:w="3686" w:type="dxa"/>
          </w:tcPr>
          <w:p w:rsidR="004E365E" w:rsidRPr="004E365E" w:rsidRDefault="004E365E" w:rsidP="004E365E">
            <w:pPr>
              <w:spacing w:after="200" w:line="276" w:lineRule="auto"/>
              <w:jc w:val="center"/>
            </w:pPr>
            <w:r w:rsidRPr="004E365E">
              <w:t>Не менее 3</w:t>
            </w:r>
          </w:p>
        </w:tc>
      </w:tr>
      <w:tr w:rsidR="004E365E" w:rsidRPr="004E365E" w:rsidTr="004E365E">
        <w:trPr>
          <w:trHeight w:hRule="exact" w:val="340"/>
        </w:trPr>
        <w:tc>
          <w:tcPr>
            <w:tcW w:w="846" w:type="dxa"/>
          </w:tcPr>
          <w:p w:rsidR="004E365E" w:rsidRPr="004E365E" w:rsidRDefault="004E365E" w:rsidP="004E365E">
            <w:pPr>
              <w:numPr>
                <w:ilvl w:val="0"/>
                <w:numId w:val="42"/>
              </w:numPr>
              <w:spacing w:after="200" w:line="276" w:lineRule="auto"/>
              <w:jc w:val="center"/>
            </w:pPr>
          </w:p>
        </w:tc>
        <w:tc>
          <w:tcPr>
            <w:tcW w:w="3827" w:type="dxa"/>
          </w:tcPr>
          <w:p w:rsidR="004E365E" w:rsidRPr="004E365E" w:rsidRDefault="004E365E" w:rsidP="004E365E">
            <w:pPr>
              <w:spacing w:after="200" w:line="276" w:lineRule="auto"/>
              <w:jc w:val="center"/>
            </w:pPr>
            <w:r w:rsidRPr="004E365E">
              <w:t>с. Чекмагуш</w:t>
            </w:r>
          </w:p>
        </w:tc>
        <w:tc>
          <w:tcPr>
            <w:tcW w:w="3686" w:type="dxa"/>
          </w:tcPr>
          <w:p w:rsidR="004E365E" w:rsidRPr="004E365E" w:rsidRDefault="004E365E" w:rsidP="004E365E">
            <w:pPr>
              <w:spacing w:after="200" w:line="276" w:lineRule="auto"/>
              <w:jc w:val="center"/>
            </w:pPr>
            <w:r w:rsidRPr="004E365E">
              <w:t>Не менее 1</w:t>
            </w:r>
          </w:p>
        </w:tc>
      </w:tr>
      <w:tr w:rsidR="004E365E" w:rsidRPr="004E365E" w:rsidTr="004E365E">
        <w:trPr>
          <w:trHeight w:hRule="exact" w:val="340"/>
        </w:trPr>
        <w:tc>
          <w:tcPr>
            <w:tcW w:w="846" w:type="dxa"/>
          </w:tcPr>
          <w:p w:rsidR="004E365E" w:rsidRPr="004E365E" w:rsidRDefault="004E365E" w:rsidP="004E365E">
            <w:pPr>
              <w:numPr>
                <w:ilvl w:val="0"/>
                <w:numId w:val="42"/>
              </w:numPr>
              <w:spacing w:after="200" w:line="276" w:lineRule="auto"/>
              <w:jc w:val="center"/>
            </w:pPr>
          </w:p>
        </w:tc>
        <w:tc>
          <w:tcPr>
            <w:tcW w:w="3827" w:type="dxa"/>
          </w:tcPr>
          <w:p w:rsidR="004E365E" w:rsidRPr="004E365E" w:rsidRDefault="004E365E" w:rsidP="004E365E">
            <w:pPr>
              <w:spacing w:after="200" w:line="276" w:lineRule="auto"/>
              <w:jc w:val="center"/>
            </w:pPr>
            <w:r w:rsidRPr="004E365E">
              <w:t>г. Сибай</w:t>
            </w:r>
          </w:p>
        </w:tc>
        <w:tc>
          <w:tcPr>
            <w:tcW w:w="3686" w:type="dxa"/>
          </w:tcPr>
          <w:p w:rsidR="004E365E" w:rsidRPr="004E365E" w:rsidRDefault="004E365E" w:rsidP="004E365E">
            <w:pPr>
              <w:spacing w:after="200" w:line="276" w:lineRule="auto"/>
              <w:jc w:val="center"/>
            </w:pPr>
            <w:r w:rsidRPr="004E365E">
              <w:t>Не менее 2</w:t>
            </w:r>
          </w:p>
        </w:tc>
      </w:tr>
      <w:tr w:rsidR="004E365E" w:rsidRPr="004E365E" w:rsidTr="004E365E">
        <w:trPr>
          <w:trHeight w:hRule="exact" w:val="340"/>
        </w:trPr>
        <w:tc>
          <w:tcPr>
            <w:tcW w:w="846" w:type="dxa"/>
          </w:tcPr>
          <w:p w:rsidR="004E365E" w:rsidRPr="004E365E" w:rsidRDefault="004E365E" w:rsidP="004E365E">
            <w:pPr>
              <w:numPr>
                <w:ilvl w:val="0"/>
                <w:numId w:val="42"/>
              </w:numPr>
              <w:spacing w:after="200" w:line="276" w:lineRule="auto"/>
              <w:jc w:val="center"/>
            </w:pPr>
          </w:p>
        </w:tc>
        <w:tc>
          <w:tcPr>
            <w:tcW w:w="3827" w:type="dxa"/>
          </w:tcPr>
          <w:p w:rsidR="004E365E" w:rsidRPr="004E365E" w:rsidRDefault="004E365E" w:rsidP="004E365E">
            <w:pPr>
              <w:spacing w:after="200" w:line="276" w:lineRule="auto"/>
              <w:jc w:val="center"/>
            </w:pPr>
            <w:r w:rsidRPr="004E365E">
              <w:t xml:space="preserve">с. </w:t>
            </w:r>
            <w:proofErr w:type="spellStart"/>
            <w:r w:rsidRPr="004E365E">
              <w:t>Акъяр</w:t>
            </w:r>
            <w:proofErr w:type="spellEnd"/>
          </w:p>
        </w:tc>
        <w:tc>
          <w:tcPr>
            <w:tcW w:w="3686" w:type="dxa"/>
          </w:tcPr>
          <w:p w:rsidR="004E365E" w:rsidRPr="004E365E" w:rsidRDefault="004E365E" w:rsidP="004E365E">
            <w:pPr>
              <w:spacing w:after="200" w:line="276" w:lineRule="auto"/>
              <w:jc w:val="center"/>
            </w:pPr>
            <w:r w:rsidRPr="004E365E">
              <w:t>Не менее 1</w:t>
            </w:r>
          </w:p>
        </w:tc>
      </w:tr>
      <w:tr w:rsidR="004E365E" w:rsidRPr="004E365E" w:rsidTr="004E365E">
        <w:trPr>
          <w:trHeight w:hRule="exact" w:val="340"/>
        </w:trPr>
        <w:tc>
          <w:tcPr>
            <w:tcW w:w="846" w:type="dxa"/>
          </w:tcPr>
          <w:p w:rsidR="004E365E" w:rsidRPr="004E365E" w:rsidRDefault="004E365E" w:rsidP="004E365E">
            <w:pPr>
              <w:numPr>
                <w:ilvl w:val="0"/>
                <w:numId w:val="42"/>
              </w:numPr>
              <w:spacing w:after="200" w:line="276" w:lineRule="auto"/>
              <w:jc w:val="center"/>
            </w:pPr>
          </w:p>
        </w:tc>
        <w:tc>
          <w:tcPr>
            <w:tcW w:w="3827" w:type="dxa"/>
          </w:tcPr>
          <w:p w:rsidR="004E365E" w:rsidRPr="004E365E" w:rsidRDefault="004E365E" w:rsidP="004E365E">
            <w:pPr>
              <w:spacing w:after="200" w:line="276" w:lineRule="auto"/>
              <w:jc w:val="center"/>
            </w:pPr>
            <w:r w:rsidRPr="004E365E">
              <w:t>г. Баймак</w:t>
            </w:r>
          </w:p>
        </w:tc>
        <w:tc>
          <w:tcPr>
            <w:tcW w:w="3686" w:type="dxa"/>
          </w:tcPr>
          <w:p w:rsidR="004E365E" w:rsidRPr="004E365E" w:rsidRDefault="004E365E" w:rsidP="004E365E">
            <w:pPr>
              <w:spacing w:after="200" w:line="276" w:lineRule="auto"/>
              <w:jc w:val="center"/>
            </w:pPr>
            <w:r w:rsidRPr="004E365E">
              <w:t>Не менее 1</w:t>
            </w:r>
          </w:p>
        </w:tc>
      </w:tr>
      <w:tr w:rsidR="004E365E" w:rsidRPr="004E365E" w:rsidTr="004E365E">
        <w:trPr>
          <w:trHeight w:hRule="exact" w:val="340"/>
        </w:trPr>
        <w:tc>
          <w:tcPr>
            <w:tcW w:w="846" w:type="dxa"/>
          </w:tcPr>
          <w:p w:rsidR="004E365E" w:rsidRPr="004E365E" w:rsidRDefault="004E365E" w:rsidP="004E365E">
            <w:pPr>
              <w:numPr>
                <w:ilvl w:val="0"/>
                <w:numId w:val="42"/>
              </w:numPr>
              <w:spacing w:after="200" w:line="276" w:lineRule="auto"/>
              <w:jc w:val="center"/>
            </w:pPr>
          </w:p>
        </w:tc>
        <w:tc>
          <w:tcPr>
            <w:tcW w:w="3827" w:type="dxa"/>
          </w:tcPr>
          <w:p w:rsidR="004E365E" w:rsidRPr="004E365E" w:rsidRDefault="004E365E" w:rsidP="004E365E">
            <w:pPr>
              <w:spacing w:after="200" w:line="276" w:lineRule="auto"/>
              <w:jc w:val="center"/>
            </w:pPr>
            <w:r w:rsidRPr="004E365E">
              <w:t>с. Зилаир</w:t>
            </w:r>
          </w:p>
        </w:tc>
        <w:tc>
          <w:tcPr>
            <w:tcW w:w="3686" w:type="dxa"/>
          </w:tcPr>
          <w:p w:rsidR="004E365E" w:rsidRPr="004E365E" w:rsidRDefault="004E365E" w:rsidP="004E365E">
            <w:pPr>
              <w:spacing w:after="200" w:line="276" w:lineRule="auto"/>
              <w:jc w:val="center"/>
            </w:pPr>
            <w:r w:rsidRPr="004E365E">
              <w:t>Не менее 1</w:t>
            </w:r>
          </w:p>
        </w:tc>
      </w:tr>
      <w:tr w:rsidR="004E365E" w:rsidRPr="004E365E" w:rsidTr="004E365E">
        <w:trPr>
          <w:trHeight w:hRule="exact" w:val="340"/>
        </w:trPr>
        <w:tc>
          <w:tcPr>
            <w:tcW w:w="846" w:type="dxa"/>
          </w:tcPr>
          <w:p w:rsidR="004E365E" w:rsidRPr="004E365E" w:rsidRDefault="004E365E" w:rsidP="004E365E">
            <w:pPr>
              <w:numPr>
                <w:ilvl w:val="0"/>
                <w:numId w:val="42"/>
              </w:numPr>
              <w:spacing w:after="200" w:line="276" w:lineRule="auto"/>
              <w:jc w:val="center"/>
            </w:pPr>
          </w:p>
        </w:tc>
        <w:tc>
          <w:tcPr>
            <w:tcW w:w="3827" w:type="dxa"/>
          </w:tcPr>
          <w:p w:rsidR="004E365E" w:rsidRPr="004E365E" w:rsidRDefault="004E365E" w:rsidP="004E365E">
            <w:pPr>
              <w:spacing w:after="200" w:line="276" w:lineRule="auto"/>
              <w:jc w:val="center"/>
            </w:pPr>
            <w:r w:rsidRPr="004E365E">
              <w:t xml:space="preserve">с. </w:t>
            </w:r>
            <w:proofErr w:type="spellStart"/>
            <w:r w:rsidRPr="004E365E">
              <w:t>Коб</w:t>
            </w:r>
            <w:proofErr w:type="spellEnd"/>
            <w:r w:rsidRPr="004E365E">
              <w:t>-Покровка</w:t>
            </w:r>
          </w:p>
        </w:tc>
        <w:tc>
          <w:tcPr>
            <w:tcW w:w="3686" w:type="dxa"/>
          </w:tcPr>
          <w:p w:rsidR="004E365E" w:rsidRPr="004E365E" w:rsidRDefault="004E365E" w:rsidP="004E365E">
            <w:pPr>
              <w:spacing w:after="200" w:line="276" w:lineRule="auto"/>
              <w:jc w:val="center"/>
            </w:pPr>
            <w:r w:rsidRPr="004E365E">
              <w:t>Не менее 1</w:t>
            </w:r>
          </w:p>
        </w:tc>
      </w:tr>
      <w:tr w:rsidR="004E365E" w:rsidRPr="004E365E" w:rsidTr="004E365E">
        <w:trPr>
          <w:trHeight w:hRule="exact" w:val="340"/>
        </w:trPr>
        <w:tc>
          <w:tcPr>
            <w:tcW w:w="846" w:type="dxa"/>
          </w:tcPr>
          <w:p w:rsidR="004E365E" w:rsidRPr="004E365E" w:rsidRDefault="004E365E" w:rsidP="004E365E">
            <w:pPr>
              <w:numPr>
                <w:ilvl w:val="0"/>
                <w:numId w:val="42"/>
              </w:numPr>
              <w:spacing w:after="200" w:line="276" w:lineRule="auto"/>
              <w:jc w:val="center"/>
            </w:pPr>
          </w:p>
        </w:tc>
        <w:tc>
          <w:tcPr>
            <w:tcW w:w="3827" w:type="dxa"/>
          </w:tcPr>
          <w:p w:rsidR="004E365E" w:rsidRPr="004E365E" w:rsidRDefault="004E365E" w:rsidP="004E365E">
            <w:pPr>
              <w:spacing w:after="200" w:line="276" w:lineRule="auto"/>
              <w:jc w:val="center"/>
            </w:pPr>
            <w:r w:rsidRPr="004E365E">
              <w:t>г. Бирск</w:t>
            </w:r>
          </w:p>
        </w:tc>
        <w:tc>
          <w:tcPr>
            <w:tcW w:w="3686" w:type="dxa"/>
          </w:tcPr>
          <w:p w:rsidR="004E365E" w:rsidRPr="004E365E" w:rsidRDefault="004E365E" w:rsidP="004E365E">
            <w:pPr>
              <w:spacing w:after="200" w:line="276" w:lineRule="auto"/>
              <w:jc w:val="center"/>
            </w:pPr>
            <w:r w:rsidRPr="004E365E">
              <w:t>Не менее 3</w:t>
            </w:r>
          </w:p>
        </w:tc>
      </w:tr>
      <w:tr w:rsidR="004E365E" w:rsidRPr="004E365E" w:rsidTr="004E365E">
        <w:trPr>
          <w:trHeight w:hRule="exact" w:val="340"/>
        </w:trPr>
        <w:tc>
          <w:tcPr>
            <w:tcW w:w="846" w:type="dxa"/>
          </w:tcPr>
          <w:p w:rsidR="004E365E" w:rsidRPr="004E365E" w:rsidRDefault="004E365E" w:rsidP="004E365E">
            <w:pPr>
              <w:numPr>
                <w:ilvl w:val="0"/>
                <w:numId w:val="42"/>
              </w:numPr>
              <w:spacing w:after="200" w:line="276" w:lineRule="auto"/>
              <w:jc w:val="center"/>
            </w:pPr>
          </w:p>
        </w:tc>
        <w:tc>
          <w:tcPr>
            <w:tcW w:w="3827" w:type="dxa"/>
          </w:tcPr>
          <w:p w:rsidR="004E365E" w:rsidRPr="004E365E" w:rsidRDefault="004E365E" w:rsidP="004E365E">
            <w:pPr>
              <w:spacing w:after="200" w:line="276" w:lineRule="auto"/>
              <w:jc w:val="center"/>
            </w:pPr>
            <w:r w:rsidRPr="004E365E">
              <w:t xml:space="preserve">г. </w:t>
            </w:r>
            <w:proofErr w:type="spellStart"/>
            <w:r w:rsidRPr="004E365E">
              <w:t>Агидель</w:t>
            </w:r>
            <w:proofErr w:type="spellEnd"/>
          </w:p>
        </w:tc>
        <w:tc>
          <w:tcPr>
            <w:tcW w:w="3686" w:type="dxa"/>
          </w:tcPr>
          <w:p w:rsidR="004E365E" w:rsidRPr="004E365E" w:rsidRDefault="004E365E" w:rsidP="004E365E">
            <w:pPr>
              <w:spacing w:after="200" w:line="276" w:lineRule="auto"/>
              <w:jc w:val="center"/>
            </w:pPr>
            <w:r w:rsidRPr="004E365E">
              <w:t>Не менее 1</w:t>
            </w:r>
          </w:p>
        </w:tc>
      </w:tr>
      <w:tr w:rsidR="004E365E" w:rsidRPr="004E365E" w:rsidTr="004E365E">
        <w:trPr>
          <w:trHeight w:hRule="exact" w:val="340"/>
        </w:trPr>
        <w:tc>
          <w:tcPr>
            <w:tcW w:w="846" w:type="dxa"/>
          </w:tcPr>
          <w:p w:rsidR="004E365E" w:rsidRPr="004E365E" w:rsidRDefault="004E365E" w:rsidP="004E365E">
            <w:pPr>
              <w:numPr>
                <w:ilvl w:val="0"/>
                <w:numId w:val="42"/>
              </w:numPr>
              <w:spacing w:after="200" w:line="276" w:lineRule="auto"/>
              <w:jc w:val="center"/>
            </w:pPr>
          </w:p>
        </w:tc>
        <w:tc>
          <w:tcPr>
            <w:tcW w:w="3827" w:type="dxa"/>
          </w:tcPr>
          <w:p w:rsidR="004E365E" w:rsidRPr="004E365E" w:rsidRDefault="004E365E" w:rsidP="004E365E">
            <w:pPr>
              <w:spacing w:after="200" w:line="276" w:lineRule="auto"/>
              <w:jc w:val="center"/>
            </w:pPr>
            <w:r w:rsidRPr="004E365E">
              <w:t>г. Нефтекамск</w:t>
            </w:r>
          </w:p>
        </w:tc>
        <w:tc>
          <w:tcPr>
            <w:tcW w:w="3686" w:type="dxa"/>
          </w:tcPr>
          <w:p w:rsidR="004E365E" w:rsidRPr="004E365E" w:rsidRDefault="004E365E" w:rsidP="004E365E">
            <w:pPr>
              <w:spacing w:after="200" w:line="276" w:lineRule="auto"/>
              <w:jc w:val="center"/>
            </w:pPr>
            <w:r w:rsidRPr="004E365E">
              <w:t>Не менее 2</w:t>
            </w:r>
          </w:p>
        </w:tc>
      </w:tr>
      <w:tr w:rsidR="004E365E" w:rsidRPr="004E365E" w:rsidTr="004E365E">
        <w:trPr>
          <w:trHeight w:hRule="exact" w:val="340"/>
        </w:trPr>
        <w:tc>
          <w:tcPr>
            <w:tcW w:w="846" w:type="dxa"/>
          </w:tcPr>
          <w:p w:rsidR="004E365E" w:rsidRPr="004E365E" w:rsidRDefault="004E365E" w:rsidP="004E365E">
            <w:pPr>
              <w:numPr>
                <w:ilvl w:val="0"/>
                <w:numId w:val="42"/>
              </w:numPr>
              <w:spacing w:after="200" w:line="276" w:lineRule="auto"/>
              <w:jc w:val="center"/>
            </w:pPr>
          </w:p>
        </w:tc>
        <w:tc>
          <w:tcPr>
            <w:tcW w:w="3827" w:type="dxa"/>
          </w:tcPr>
          <w:p w:rsidR="004E365E" w:rsidRPr="004E365E" w:rsidRDefault="004E365E" w:rsidP="004E365E">
            <w:pPr>
              <w:spacing w:after="200" w:line="276" w:lineRule="auto"/>
              <w:jc w:val="center"/>
            </w:pPr>
            <w:r w:rsidRPr="004E365E">
              <w:t xml:space="preserve">пос. </w:t>
            </w:r>
            <w:proofErr w:type="spellStart"/>
            <w:r w:rsidRPr="004E365E">
              <w:t>Николо</w:t>
            </w:r>
            <w:proofErr w:type="spellEnd"/>
            <w:r w:rsidRPr="004E365E">
              <w:t>-Березовка</w:t>
            </w:r>
          </w:p>
        </w:tc>
        <w:tc>
          <w:tcPr>
            <w:tcW w:w="3686" w:type="dxa"/>
          </w:tcPr>
          <w:p w:rsidR="004E365E" w:rsidRPr="004E365E" w:rsidRDefault="004E365E" w:rsidP="004E365E">
            <w:pPr>
              <w:spacing w:after="200" w:line="276" w:lineRule="auto"/>
              <w:jc w:val="center"/>
            </w:pPr>
            <w:r w:rsidRPr="004E365E">
              <w:t>Не менее 1</w:t>
            </w:r>
          </w:p>
        </w:tc>
      </w:tr>
      <w:tr w:rsidR="004E365E" w:rsidRPr="004E365E" w:rsidTr="004E365E">
        <w:trPr>
          <w:trHeight w:hRule="exact" w:val="340"/>
        </w:trPr>
        <w:tc>
          <w:tcPr>
            <w:tcW w:w="846" w:type="dxa"/>
          </w:tcPr>
          <w:p w:rsidR="004E365E" w:rsidRPr="004E365E" w:rsidRDefault="004E365E" w:rsidP="004E365E">
            <w:pPr>
              <w:numPr>
                <w:ilvl w:val="0"/>
                <w:numId w:val="42"/>
              </w:numPr>
              <w:spacing w:after="200" w:line="276" w:lineRule="auto"/>
              <w:jc w:val="center"/>
            </w:pPr>
          </w:p>
        </w:tc>
        <w:tc>
          <w:tcPr>
            <w:tcW w:w="3827" w:type="dxa"/>
          </w:tcPr>
          <w:p w:rsidR="004E365E" w:rsidRPr="004E365E" w:rsidRDefault="004E365E" w:rsidP="004E365E">
            <w:pPr>
              <w:spacing w:after="200" w:line="276" w:lineRule="auto"/>
              <w:jc w:val="center"/>
            </w:pPr>
            <w:r w:rsidRPr="004E365E">
              <w:t xml:space="preserve">с. </w:t>
            </w:r>
            <w:proofErr w:type="spellStart"/>
            <w:r w:rsidRPr="004E365E">
              <w:t>Староболтачево</w:t>
            </w:r>
            <w:proofErr w:type="spellEnd"/>
          </w:p>
        </w:tc>
        <w:tc>
          <w:tcPr>
            <w:tcW w:w="3686" w:type="dxa"/>
          </w:tcPr>
          <w:p w:rsidR="004E365E" w:rsidRPr="004E365E" w:rsidRDefault="004E365E" w:rsidP="004E365E">
            <w:pPr>
              <w:spacing w:after="200" w:line="276" w:lineRule="auto"/>
              <w:jc w:val="center"/>
            </w:pPr>
            <w:r w:rsidRPr="004E365E">
              <w:t>Не менее 1</w:t>
            </w:r>
          </w:p>
        </w:tc>
      </w:tr>
      <w:tr w:rsidR="004E365E" w:rsidRPr="004E365E" w:rsidTr="004E365E">
        <w:trPr>
          <w:trHeight w:hRule="exact" w:val="340"/>
        </w:trPr>
        <w:tc>
          <w:tcPr>
            <w:tcW w:w="846" w:type="dxa"/>
          </w:tcPr>
          <w:p w:rsidR="004E365E" w:rsidRPr="004E365E" w:rsidRDefault="004E365E" w:rsidP="004E365E">
            <w:pPr>
              <w:numPr>
                <w:ilvl w:val="0"/>
                <w:numId w:val="42"/>
              </w:numPr>
              <w:spacing w:after="200" w:line="276" w:lineRule="auto"/>
              <w:jc w:val="center"/>
            </w:pPr>
          </w:p>
        </w:tc>
        <w:tc>
          <w:tcPr>
            <w:tcW w:w="3827" w:type="dxa"/>
          </w:tcPr>
          <w:p w:rsidR="004E365E" w:rsidRPr="004E365E" w:rsidRDefault="004E365E" w:rsidP="004E365E">
            <w:pPr>
              <w:spacing w:after="200" w:line="276" w:lineRule="auto"/>
              <w:jc w:val="center"/>
            </w:pPr>
            <w:r w:rsidRPr="004E365E">
              <w:t>г. Дюртюли</w:t>
            </w:r>
          </w:p>
        </w:tc>
        <w:tc>
          <w:tcPr>
            <w:tcW w:w="3686" w:type="dxa"/>
          </w:tcPr>
          <w:p w:rsidR="004E365E" w:rsidRPr="004E365E" w:rsidRDefault="004E365E" w:rsidP="004E365E">
            <w:pPr>
              <w:spacing w:after="200" w:line="276" w:lineRule="auto"/>
              <w:jc w:val="center"/>
            </w:pPr>
            <w:r w:rsidRPr="004E365E">
              <w:t>Не менее 1</w:t>
            </w:r>
          </w:p>
        </w:tc>
      </w:tr>
      <w:tr w:rsidR="004E365E" w:rsidRPr="004E365E" w:rsidTr="004E365E">
        <w:trPr>
          <w:trHeight w:hRule="exact" w:val="340"/>
        </w:trPr>
        <w:tc>
          <w:tcPr>
            <w:tcW w:w="846" w:type="dxa"/>
          </w:tcPr>
          <w:p w:rsidR="004E365E" w:rsidRPr="004E365E" w:rsidRDefault="004E365E" w:rsidP="004E365E">
            <w:pPr>
              <w:numPr>
                <w:ilvl w:val="0"/>
                <w:numId w:val="42"/>
              </w:numPr>
              <w:spacing w:after="200" w:line="276" w:lineRule="auto"/>
              <w:jc w:val="center"/>
            </w:pPr>
          </w:p>
        </w:tc>
        <w:tc>
          <w:tcPr>
            <w:tcW w:w="3827" w:type="dxa"/>
          </w:tcPr>
          <w:p w:rsidR="004E365E" w:rsidRPr="004E365E" w:rsidRDefault="004E365E" w:rsidP="004E365E">
            <w:pPr>
              <w:spacing w:after="200" w:line="276" w:lineRule="auto"/>
              <w:jc w:val="center"/>
            </w:pPr>
            <w:r w:rsidRPr="004E365E">
              <w:t>г. Янаул</w:t>
            </w:r>
          </w:p>
        </w:tc>
        <w:tc>
          <w:tcPr>
            <w:tcW w:w="3686" w:type="dxa"/>
          </w:tcPr>
          <w:p w:rsidR="004E365E" w:rsidRPr="004E365E" w:rsidRDefault="004E365E" w:rsidP="004E365E">
            <w:pPr>
              <w:spacing w:after="200" w:line="276" w:lineRule="auto"/>
              <w:jc w:val="center"/>
            </w:pPr>
            <w:r w:rsidRPr="004E365E">
              <w:t>Не менее 1</w:t>
            </w:r>
          </w:p>
        </w:tc>
      </w:tr>
      <w:tr w:rsidR="004E365E" w:rsidRPr="004E365E" w:rsidTr="004E365E">
        <w:trPr>
          <w:trHeight w:hRule="exact" w:val="340"/>
        </w:trPr>
        <w:tc>
          <w:tcPr>
            <w:tcW w:w="846" w:type="dxa"/>
          </w:tcPr>
          <w:p w:rsidR="004E365E" w:rsidRPr="004E365E" w:rsidRDefault="004E365E" w:rsidP="004E365E">
            <w:pPr>
              <w:numPr>
                <w:ilvl w:val="0"/>
                <w:numId w:val="42"/>
              </w:numPr>
              <w:spacing w:after="200" w:line="276" w:lineRule="auto"/>
              <w:jc w:val="center"/>
            </w:pPr>
          </w:p>
        </w:tc>
        <w:tc>
          <w:tcPr>
            <w:tcW w:w="3827" w:type="dxa"/>
          </w:tcPr>
          <w:p w:rsidR="004E365E" w:rsidRPr="004E365E" w:rsidRDefault="004E365E" w:rsidP="004E365E">
            <w:pPr>
              <w:spacing w:after="200" w:line="276" w:lineRule="auto"/>
              <w:jc w:val="center"/>
            </w:pPr>
            <w:r w:rsidRPr="004E365E">
              <w:t>с. Бураево</w:t>
            </w:r>
          </w:p>
        </w:tc>
        <w:tc>
          <w:tcPr>
            <w:tcW w:w="3686" w:type="dxa"/>
          </w:tcPr>
          <w:p w:rsidR="004E365E" w:rsidRPr="004E365E" w:rsidRDefault="004E365E" w:rsidP="004E365E">
            <w:pPr>
              <w:spacing w:after="200" w:line="276" w:lineRule="auto"/>
              <w:jc w:val="center"/>
            </w:pPr>
            <w:r w:rsidRPr="004E365E">
              <w:t>Не менее 1</w:t>
            </w:r>
          </w:p>
        </w:tc>
      </w:tr>
      <w:tr w:rsidR="004E365E" w:rsidRPr="004E365E" w:rsidTr="004E365E">
        <w:trPr>
          <w:trHeight w:hRule="exact" w:val="340"/>
        </w:trPr>
        <w:tc>
          <w:tcPr>
            <w:tcW w:w="846" w:type="dxa"/>
          </w:tcPr>
          <w:p w:rsidR="004E365E" w:rsidRPr="004E365E" w:rsidRDefault="004E365E" w:rsidP="004E365E">
            <w:pPr>
              <w:numPr>
                <w:ilvl w:val="0"/>
                <w:numId w:val="42"/>
              </w:numPr>
              <w:spacing w:after="200" w:line="276" w:lineRule="auto"/>
              <w:jc w:val="center"/>
            </w:pPr>
          </w:p>
        </w:tc>
        <w:tc>
          <w:tcPr>
            <w:tcW w:w="3827" w:type="dxa"/>
          </w:tcPr>
          <w:p w:rsidR="004E365E" w:rsidRPr="004E365E" w:rsidRDefault="004E365E" w:rsidP="004E365E">
            <w:pPr>
              <w:spacing w:after="200" w:line="276" w:lineRule="auto"/>
              <w:jc w:val="center"/>
            </w:pPr>
            <w:r w:rsidRPr="004E365E">
              <w:t>с. Аскино</w:t>
            </w:r>
          </w:p>
        </w:tc>
        <w:tc>
          <w:tcPr>
            <w:tcW w:w="3686" w:type="dxa"/>
          </w:tcPr>
          <w:p w:rsidR="004E365E" w:rsidRPr="004E365E" w:rsidRDefault="004E365E" w:rsidP="004E365E">
            <w:pPr>
              <w:spacing w:after="200" w:line="276" w:lineRule="auto"/>
              <w:jc w:val="center"/>
            </w:pPr>
            <w:r w:rsidRPr="004E365E">
              <w:t>Не менее 1</w:t>
            </w:r>
          </w:p>
        </w:tc>
      </w:tr>
      <w:tr w:rsidR="004E365E" w:rsidRPr="004E365E" w:rsidTr="004E365E">
        <w:trPr>
          <w:trHeight w:hRule="exact" w:val="340"/>
        </w:trPr>
        <w:tc>
          <w:tcPr>
            <w:tcW w:w="846" w:type="dxa"/>
          </w:tcPr>
          <w:p w:rsidR="004E365E" w:rsidRPr="004E365E" w:rsidRDefault="004E365E" w:rsidP="004E365E">
            <w:pPr>
              <w:numPr>
                <w:ilvl w:val="0"/>
                <w:numId w:val="42"/>
              </w:numPr>
              <w:spacing w:after="200" w:line="276" w:lineRule="auto"/>
              <w:jc w:val="center"/>
            </w:pPr>
          </w:p>
        </w:tc>
        <w:tc>
          <w:tcPr>
            <w:tcW w:w="3827" w:type="dxa"/>
          </w:tcPr>
          <w:p w:rsidR="004E365E" w:rsidRPr="004E365E" w:rsidRDefault="004E365E" w:rsidP="004E365E">
            <w:pPr>
              <w:spacing w:after="200" w:line="276" w:lineRule="auto"/>
              <w:jc w:val="center"/>
            </w:pPr>
            <w:r w:rsidRPr="004E365E">
              <w:t>с. В. Татышлы</w:t>
            </w:r>
          </w:p>
        </w:tc>
        <w:tc>
          <w:tcPr>
            <w:tcW w:w="3686" w:type="dxa"/>
          </w:tcPr>
          <w:p w:rsidR="004E365E" w:rsidRPr="004E365E" w:rsidRDefault="004E365E" w:rsidP="004E365E">
            <w:pPr>
              <w:spacing w:after="200" w:line="276" w:lineRule="auto"/>
              <w:jc w:val="center"/>
            </w:pPr>
            <w:r w:rsidRPr="004E365E">
              <w:t>Не менее 1</w:t>
            </w:r>
          </w:p>
        </w:tc>
      </w:tr>
      <w:tr w:rsidR="004E365E" w:rsidRPr="004E365E" w:rsidTr="004E365E">
        <w:trPr>
          <w:trHeight w:hRule="exact" w:val="340"/>
        </w:trPr>
        <w:tc>
          <w:tcPr>
            <w:tcW w:w="846" w:type="dxa"/>
          </w:tcPr>
          <w:p w:rsidR="004E365E" w:rsidRPr="004E365E" w:rsidRDefault="004E365E" w:rsidP="004E365E">
            <w:pPr>
              <w:numPr>
                <w:ilvl w:val="0"/>
                <w:numId w:val="42"/>
              </w:numPr>
              <w:spacing w:after="200" w:line="276" w:lineRule="auto"/>
              <w:jc w:val="center"/>
            </w:pPr>
          </w:p>
        </w:tc>
        <w:tc>
          <w:tcPr>
            <w:tcW w:w="3827" w:type="dxa"/>
          </w:tcPr>
          <w:p w:rsidR="004E365E" w:rsidRPr="004E365E" w:rsidRDefault="004E365E" w:rsidP="004E365E">
            <w:pPr>
              <w:spacing w:after="200" w:line="276" w:lineRule="auto"/>
              <w:jc w:val="center"/>
            </w:pPr>
            <w:r w:rsidRPr="004E365E">
              <w:t>с. Караидель</w:t>
            </w:r>
          </w:p>
        </w:tc>
        <w:tc>
          <w:tcPr>
            <w:tcW w:w="3686" w:type="dxa"/>
          </w:tcPr>
          <w:p w:rsidR="004E365E" w:rsidRPr="004E365E" w:rsidRDefault="004E365E" w:rsidP="004E365E">
            <w:pPr>
              <w:spacing w:after="200" w:line="276" w:lineRule="auto"/>
              <w:jc w:val="center"/>
            </w:pPr>
            <w:r w:rsidRPr="004E365E">
              <w:t>Не менее 1</w:t>
            </w:r>
          </w:p>
        </w:tc>
      </w:tr>
      <w:tr w:rsidR="004E365E" w:rsidRPr="004E365E" w:rsidTr="004E365E">
        <w:trPr>
          <w:trHeight w:hRule="exact" w:val="340"/>
        </w:trPr>
        <w:tc>
          <w:tcPr>
            <w:tcW w:w="846" w:type="dxa"/>
          </w:tcPr>
          <w:p w:rsidR="004E365E" w:rsidRPr="004E365E" w:rsidRDefault="004E365E" w:rsidP="004E365E">
            <w:pPr>
              <w:numPr>
                <w:ilvl w:val="0"/>
                <w:numId w:val="42"/>
              </w:numPr>
              <w:spacing w:after="200" w:line="276" w:lineRule="auto"/>
              <w:jc w:val="center"/>
            </w:pPr>
          </w:p>
        </w:tc>
        <w:tc>
          <w:tcPr>
            <w:tcW w:w="3827" w:type="dxa"/>
          </w:tcPr>
          <w:p w:rsidR="004E365E" w:rsidRPr="004E365E" w:rsidRDefault="004E365E" w:rsidP="004E365E">
            <w:pPr>
              <w:spacing w:after="200" w:line="276" w:lineRule="auto"/>
              <w:jc w:val="center"/>
            </w:pPr>
            <w:r w:rsidRPr="004E365E">
              <w:t>с. Мишкино</w:t>
            </w:r>
          </w:p>
        </w:tc>
        <w:tc>
          <w:tcPr>
            <w:tcW w:w="3686" w:type="dxa"/>
          </w:tcPr>
          <w:p w:rsidR="004E365E" w:rsidRPr="004E365E" w:rsidRDefault="004E365E" w:rsidP="004E365E">
            <w:pPr>
              <w:spacing w:after="200" w:line="276" w:lineRule="auto"/>
              <w:jc w:val="center"/>
            </w:pPr>
            <w:r w:rsidRPr="004E365E">
              <w:t>Не менее 1</w:t>
            </w:r>
          </w:p>
        </w:tc>
      </w:tr>
      <w:tr w:rsidR="004E365E" w:rsidRPr="004E365E" w:rsidTr="004E365E">
        <w:trPr>
          <w:trHeight w:hRule="exact" w:val="340"/>
        </w:trPr>
        <w:tc>
          <w:tcPr>
            <w:tcW w:w="846" w:type="dxa"/>
          </w:tcPr>
          <w:p w:rsidR="004E365E" w:rsidRPr="004E365E" w:rsidRDefault="004E365E" w:rsidP="004E365E">
            <w:pPr>
              <w:numPr>
                <w:ilvl w:val="0"/>
                <w:numId w:val="42"/>
              </w:numPr>
              <w:spacing w:after="200" w:line="276" w:lineRule="auto"/>
              <w:jc w:val="center"/>
            </w:pPr>
          </w:p>
        </w:tc>
        <w:tc>
          <w:tcPr>
            <w:tcW w:w="3827" w:type="dxa"/>
          </w:tcPr>
          <w:p w:rsidR="004E365E" w:rsidRPr="004E365E" w:rsidRDefault="004E365E" w:rsidP="004E365E">
            <w:pPr>
              <w:spacing w:after="200" w:line="276" w:lineRule="auto"/>
              <w:jc w:val="center"/>
            </w:pPr>
            <w:r w:rsidRPr="004E365E">
              <w:t>с. Калтасы</w:t>
            </w:r>
          </w:p>
        </w:tc>
        <w:tc>
          <w:tcPr>
            <w:tcW w:w="3686" w:type="dxa"/>
          </w:tcPr>
          <w:p w:rsidR="004E365E" w:rsidRPr="004E365E" w:rsidRDefault="004E365E" w:rsidP="004E365E">
            <w:pPr>
              <w:spacing w:after="200" w:line="276" w:lineRule="auto"/>
              <w:jc w:val="center"/>
            </w:pPr>
            <w:r w:rsidRPr="004E365E">
              <w:t>Не менее 1</w:t>
            </w:r>
          </w:p>
        </w:tc>
      </w:tr>
      <w:tr w:rsidR="004E365E" w:rsidRPr="004E365E" w:rsidTr="004E365E">
        <w:trPr>
          <w:trHeight w:hRule="exact" w:val="340"/>
        </w:trPr>
        <w:tc>
          <w:tcPr>
            <w:tcW w:w="846" w:type="dxa"/>
          </w:tcPr>
          <w:p w:rsidR="004E365E" w:rsidRPr="004E365E" w:rsidRDefault="004E365E" w:rsidP="004E365E">
            <w:pPr>
              <w:numPr>
                <w:ilvl w:val="0"/>
                <w:numId w:val="42"/>
              </w:numPr>
              <w:spacing w:after="200" w:line="276" w:lineRule="auto"/>
              <w:jc w:val="center"/>
            </w:pPr>
          </w:p>
        </w:tc>
        <w:tc>
          <w:tcPr>
            <w:tcW w:w="3827" w:type="dxa"/>
          </w:tcPr>
          <w:p w:rsidR="004E365E" w:rsidRPr="004E365E" w:rsidRDefault="004E365E" w:rsidP="004E365E">
            <w:pPr>
              <w:spacing w:after="200" w:line="276" w:lineRule="auto"/>
              <w:jc w:val="center"/>
            </w:pPr>
            <w:r w:rsidRPr="004E365E">
              <w:t xml:space="preserve">с. Н. </w:t>
            </w:r>
            <w:proofErr w:type="spellStart"/>
            <w:r w:rsidRPr="004E365E">
              <w:t>Яркеево</w:t>
            </w:r>
            <w:proofErr w:type="spellEnd"/>
          </w:p>
        </w:tc>
        <w:tc>
          <w:tcPr>
            <w:tcW w:w="3686" w:type="dxa"/>
          </w:tcPr>
          <w:p w:rsidR="004E365E" w:rsidRPr="004E365E" w:rsidRDefault="004E365E" w:rsidP="004E365E">
            <w:pPr>
              <w:spacing w:after="200" w:line="276" w:lineRule="auto"/>
              <w:jc w:val="center"/>
            </w:pPr>
            <w:r w:rsidRPr="004E365E">
              <w:t>Не менее 1</w:t>
            </w:r>
          </w:p>
        </w:tc>
      </w:tr>
      <w:tr w:rsidR="004E365E" w:rsidRPr="004E365E" w:rsidTr="004E365E">
        <w:trPr>
          <w:trHeight w:hRule="exact" w:val="340"/>
        </w:trPr>
        <w:tc>
          <w:tcPr>
            <w:tcW w:w="846" w:type="dxa"/>
          </w:tcPr>
          <w:p w:rsidR="004E365E" w:rsidRPr="004E365E" w:rsidRDefault="004E365E" w:rsidP="004E365E">
            <w:pPr>
              <w:numPr>
                <w:ilvl w:val="0"/>
                <w:numId w:val="42"/>
              </w:numPr>
              <w:spacing w:after="200" w:line="276" w:lineRule="auto"/>
              <w:jc w:val="center"/>
            </w:pPr>
          </w:p>
        </w:tc>
        <w:tc>
          <w:tcPr>
            <w:tcW w:w="3827" w:type="dxa"/>
          </w:tcPr>
          <w:p w:rsidR="004E365E" w:rsidRPr="004E365E" w:rsidRDefault="004E365E" w:rsidP="004E365E">
            <w:pPr>
              <w:spacing w:after="200" w:line="276" w:lineRule="auto"/>
              <w:jc w:val="center"/>
            </w:pPr>
            <w:r w:rsidRPr="004E365E">
              <w:t>пос. Краснохолмский</w:t>
            </w:r>
          </w:p>
        </w:tc>
        <w:tc>
          <w:tcPr>
            <w:tcW w:w="3686" w:type="dxa"/>
          </w:tcPr>
          <w:p w:rsidR="004E365E" w:rsidRPr="004E365E" w:rsidRDefault="004E365E" w:rsidP="004E365E">
            <w:pPr>
              <w:spacing w:after="200" w:line="276" w:lineRule="auto"/>
              <w:jc w:val="center"/>
            </w:pPr>
            <w:r w:rsidRPr="004E365E">
              <w:t>Не менее 1</w:t>
            </w:r>
          </w:p>
        </w:tc>
      </w:tr>
      <w:tr w:rsidR="004E365E" w:rsidRPr="004E365E" w:rsidTr="004E365E">
        <w:trPr>
          <w:trHeight w:hRule="exact" w:val="340"/>
        </w:trPr>
        <w:tc>
          <w:tcPr>
            <w:tcW w:w="846" w:type="dxa"/>
          </w:tcPr>
          <w:p w:rsidR="004E365E" w:rsidRPr="004E365E" w:rsidRDefault="004E365E" w:rsidP="004E365E">
            <w:pPr>
              <w:numPr>
                <w:ilvl w:val="0"/>
                <w:numId w:val="42"/>
              </w:numPr>
              <w:spacing w:after="200" w:line="276" w:lineRule="auto"/>
              <w:jc w:val="center"/>
            </w:pPr>
          </w:p>
        </w:tc>
        <w:tc>
          <w:tcPr>
            <w:tcW w:w="3827" w:type="dxa"/>
          </w:tcPr>
          <w:p w:rsidR="004E365E" w:rsidRPr="004E365E" w:rsidRDefault="004E365E" w:rsidP="004E365E">
            <w:pPr>
              <w:spacing w:after="200" w:line="276" w:lineRule="auto"/>
              <w:jc w:val="center"/>
            </w:pPr>
            <w:r w:rsidRPr="004E365E">
              <w:t>г. Белорецк</w:t>
            </w:r>
          </w:p>
        </w:tc>
        <w:tc>
          <w:tcPr>
            <w:tcW w:w="3686" w:type="dxa"/>
          </w:tcPr>
          <w:p w:rsidR="004E365E" w:rsidRPr="004E365E" w:rsidRDefault="004E365E" w:rsidP="004E365E">
            <w:pPr>
              <w:spacing w:after="200" w:line="276" w:lineRule="auto"/>
              <w:jc w:val="center"/>
            </w:pPr>
            <w:r w:rsidRPr="004E365E">
              <w:t>Не менее 2</w:t>
            </w:r>
          </w:p>
        </w:tc>
      </w:tr>
      <w:tr w:rsidR="004E365E" w:rsidRPr="004E365E" w:rsidTr="004E365E">
        <w:trPr>
          <w:trHeight w:hRule="exact" w:val="340"/>
        </w:trPr>
        <w:tc>
          <w:tcPr>
            <w:tcW w:w="846" w:type="dxa"/>
          </w:tcPr>
          <w:p w:rsidR="004E365E" w:rsidRPr="004E365E" w:rsidRDefault="004E365E" w:rsidP="004E365E">
            <w:pPr>
              <w:numPr>
                <w:ilvl w:val="0"/>
                <w:numId w:val="42"/>
              </w:numPr>
              <w:spacing w:after="200" w:line="276" w:lineRule="auto"/>
              <w:jc w:val="center"/>
            </w:pPr>
          </w:p>
        </w:tc>
        <w:tc>
          <w:tcPr>
            <w:tcW w:w="3827" w:type="dxa"/>
          </w:tcPr>
          <w:p w:rsidR="004E365E" w:rsidRPr="004E365E" w:rsidRDefault="004E365E" w:rsidP="004E365E">
            <w:pPr>
              <w:spacing w:after="200" w:line="276" w:lineRule="auto"/>
              <w:jc w:val="center"/>
            </w:pPr>
            <w:r w:rsidRPr="004E365E">
              <w:t>с. Аскарово</w:t>
            </w:r>
          </w:p>
        </w:tc>
        <w:tc>
          <w:tcPr>
            <w:tcW w:w="3686" w:type="dxa"/>
          </w:tcPr>
          <w:p w:rsidR="004E365E" w:rsidRPr="004E365E" w:rsidRDefault="004E365E" w:rsidP="004E365E">
            <w:pPr>
              <w:spacing w:after="200" w:line="276" w:lineRule="auto"/>
              <w:jc w:val="center"/>
            </w:pPr>
            <w:r w:rsidRPr="004E365E">
              <w:t>Не менее 1</w:t>
            </w:r>
          </w:p>
        </w:tc>
      </w:tr>
      <w:tr w:rsidR="004E365E" w:rsidRPr="004E365E" w:rsidTr="004E365E">
        <w:trPr>
          <w:trHeight w:hRule="exact" w:val="340"/>
        </w:trPr>
        <w:tc>
          <w:tcPr>
            <w:tcW w:w="846" w:type="dxa"/>
          </w:tcPr>
          <w:p w:rsidR="004E365E" w:rsidRPr="004E365E" w:rsidRDefault="004E365E" w:rsidP="004E365E">
            <w:pPr>
              <w:numPr>
                <w:ilvl w:val="0"/>
                <w:numId w:val="42"/>
              </w:numPr>
              <w:spacing w:after="200" w:line="276" w:lineRule="auto"/>
              <w:jc w:val="center"/>
            </w:pPr>
          </w:p>
        </w:tc>
        <w:tc>
          <w:tcPr>
            <w:tcW w:w="3827" w:type="dxa"/>
          </w:tcPr>
          <w:p w:rsidR="004E365E" w:rsidRPr="004E365E" w:rsidRDefault="004E365E" w:rsidP="004E365E">
            <w:pPr>
              <w:spacing w:after="200" w:line="276" w:lineRule="auto"/>
              <w:jc w:val="center"/>
            </w:pPr>
            <w:r w:rsidRPr="004E365E">
              <w:t>с. Старосубхангулово</w:t>
            </w:r>
          </w:p>
        </w:tc>
        <w:tc>
          <w:tcPr>
            <w:tcW w:w="3686" w:type="dxa"/>
          </w:tcPr>
          <w:p w:rsidR="004E365E" w:rsidRPr="004E365E" w:rsidRDefault="004E365E" w:rsidP="004E365E">
            <w:pPr>
              <w:spacing w:after="200" w:line="276" w:lineRule="auto"/>
              <w:jc w:val="center"/>
            </w:pPr>
            <w:r w:rsidRPr="004E365E">
              <w:t>Не менее 1</w:t>
            </w:r>
          </w:p>
        </w:tc>
      </w:tr>
      <w:tr w:rsidR="004E365E" w:rsidRPr="004E365E" w:rsidTr="004E365E">
        <w:trPr>
          <w:trHeight w:hRule="exact" w:val="340"/>
        </w:trPr>
        <w:tc>
          <w:tcPr>
            <w:tcW w:w="846" w:type="dxa"/>
          </w:tcPr>
          <w:p w:rsidR="004E365E" w:rsidRPr="004E365E" w:rsidRDefault="004E365E" w:rsidP="004E365E">
            <w:pPr>
              <w:numPr>
                <w:ilvl w:val="0"/>
                <w:numId w:val="42"/>
              </w:numPr>
              <w:spacing w:after="200" w:line="276" w:lineRule="auto"/>
              <w:jc w:val="center"/>
            </w:pPr>
          </w:p>
        </w:tc>
        <w:tc>
          <w:tcPr>
            <w:tcW w:w="3827" w:type="dxa"/>
          </w:tcPr>
          <w:p w:rsidR="004E365E" w:rsidRPr="004E365E" w:rsidRDefault="004E365E" w:rsidP="004E365E">
            <w:pPr>
              <w:spacing w:after="200" w:line="276" w:lineRule="auto"/>
              <w:jc w:val="center"/>
            </w:pPr>
            <w:r w:rsidRPr="004E365E">
              <w:t>г. Учалы</w:t>
            </w:r>
          </w:p>
        </w:tc>
        <w:tc>
          <w:tcPr>
            <w:tcW w:w="3686" w:type="dxa"/>
          </w:tcPr>
          <w:p w:rsidR="004E365E" w:rsidRPr="004E365E" w:rsidRDefault="004E365E" w:rsidP="004E365E">
            <w:pPr>
              <w:spacing w:after="200" w:line="276" w:lineRule="auto"/>
              <w:jc w:val="center"/>
            </w:pPr>
            <w:r w:rsidRPr="004E365E">
              <w:t>Не менее 2</w:t>
            </w:r>
          </w:p>
        </w:tc>
      </w:tr>
      <w:tr w:rsidR="004E365E" w:rsidRPr="004E365E" w:rsidTr="004E365E">
        <w:trPr>
          <w:trHeight w:hRule="exact" w:val="340"/>
        </w:trPr>
        <w:tc>
          <w:tcPr>
            <w:tcW w:w="846" w:type="dxa"/>
          </w:tcPr>
          <w:p w:rsidR="004E365E" w:rsidRPr="004E365E" w:rsidRDefault="004E365E" w:rsidP="004E365E">
            <w:pPr>
              <w:numPr>
                <w:ilvl w:val="0"/>
                <w:numId w:val="42"/>
              </w:numPr>
              <w:spacing w:after="200" w:line="276" w:lineRule="auto"/>
              <w:jc w:val="center"/>
            </w:pPr>
          </w:p>
        </w:tc>
        <w:tc>
          <w:tcPr>
            <w:tcW w:w="3827" w:type="dxa"/>
          </w:tcPr>
          <w:p w:rsidR="004E365E" w:rsidRPr="004E365E" w:rsidRDefault="004E365E" w:rsidP="004E365E">
            <w:pPr>
              <w:spacing w:after="200" w:line="276" w:lineRule="auto"/>
              <w:jc w:val="center"/>
            </w:pPr>
            <w:r w:rsidRPr="004E365E">
              <w:t>ЗАТО Межгорье</w:t>
            </w:r>
          </w:p>
        </w:tc>
        <w:tc>
          <w:tcPr>
            <w:tcW w:w="3686" w:type="dxa"/>
          </w:tcPr>
          <w:p w:rsidR="004E365E" w:rsidRPr="004E365E" w:rsidRDefault="004E365E" w:rsidP="004E365E">
            <w:pPr>
              <w:spacing w:after="200" w:line="276" w:lineRule="auto"/>
              <w:jc w:val="center"/>
            </w:pPr>
            <w:r w:rsidRPr="004E365E">
              <w:t>Не менее 1</w:t>
            </w:r>
          </w:p>
        </w:tc>
      </w:tr>
      <w:tr w:rsidR="004E365E" w:rsidRPr="004E365E" w:rsidTr="004E365E">
        <w:trPr>
          <w:trHeight w:hRule="exact" w:val="340"/>
        </w:trPr>
        <w:tc>
          <w:tcPr>
            <w:tcW w:w="846" w:type="dxa"/>
          </w:tcPr>
          <w:p w:rsidR="004E365E" w:rsidRPr="004E365E" w:rsidRDefault="004E365E" w:rsidP="004E365E">
            <w:pPr>
              <w:numPr>
                <w:ilvl w:val="0"/>
                <w:numId w:val="42"/>
              </w:numPr>
              <w:spacing w:after="200" w:line="276" w:lineRule="auto"/>
              <w:jc w:val="center"/>
            </w:pPr>
          </w:p>
        </w:tc>
        <w:tc>
          <w:tcPr>
            <w:tcW w:w="3827" w:type="dxa"/>
          </w:tcPr>
          <w:p w:rsidR="004E365E" w:rsidRPr="004E365E" w:rsidRDefault="004E365E" w:rsidP="004E365E">
            <w:pPr>
              <w:spacing w:after="200" w:line="276" w:lineRule="auto"/>
              <w:jc w:val="center"/>
            </w:pPr>
            <w:r w:rsidRPr="004E365E">
              <w:t>с. Месягутово</w:t>
            </w:r>
          </w:p>
        </w:tc>
        <w:tc>
          <w:tcPr>
            <w:tcW w:w="3686" w:type="dxa"/>
          </w:tcPr>
          <w:p w:rsidR="004E365E" w:rsidRPr="004E365E" w:rsidRDefault="004E365E" w:rsidP="004E365E">
            <w:pPr>
              <w:spacing w:after="200" w:line="276" w:lineRule="auto"/>
              <w:jc w:val="center"/>
            </w:pPr>
            <w:r w:rsidRPr="004E365E">
              <w:t>Не менее 1</w:t>
            </w:r>
          </w:p>
        </w:tc>
      </w:tr>
      <w:tr w:rsidR="004E365E" w:rsidRPr="004E365E" w:rsidTr="004E365E">
        <w:trPr>
          <w:trHeight w:hRule="exact" w:val="340"/>
        </w:trPr>
        <w:tc>
          <w:tcPr>
            <w:tcW w:w="846" w:type="dxa"/>
          </w:tcPr>
          <w:p w:rsidR="004E365E" w:rsidRPr="004E365E" w:rsidRDefault="004E365E" w:rsidP="004E365E">
            <w:pPr>
              <w:numPr>
                <w:ilvl w:val="0"/>
                <w:numId w:val="42"/>
              </w:numPr>
              <w:spacing w:after="200" w:line="276" w:lineRule="auto"/>
              <w:jc w:val="center"/>
            </w:pPr>
          </w:p>
        </w:tc>
        <w:tc>
          <w:tcPr>
            <w:tcW w:w="3827" w:type="dxa"/>
          </w:tcPr>
          <w:p w:rsidR="004E365E" w:rsidRPr="004E365E" w:rsidRDefault="004E365E" w:rsidP="004E365E">
            <w:pPr>
              <w:spacing w:after="200" w:line="276" w:lineRule="auto"/>
              <w:jc w:val="center"/>
            </w:pPr>
            <w:r w:rsidRPr="004E365E">
              <w:t xml:space="preserve">с. </w:t>
            </w:r>
            <w:proofErr w:type="spellStart"/>
            <w:r w:rsidRPr="004E365E">
              <w:t>Большеустекинское</w:t>
            </w:r>
            <w:proofErr w:type="spellEnd"/>
          </w:p>
        </w:tc>
        <w:tc>
          <w:tcPr>
            <w:tcW w:w="3686" w:type="dxa"/>
          </w:tcPr>
          <w:p w:rsidR="004E365E" w:rsidRPr="004E365E" w:rsidRDefault="004E365E" w:rsidP="004E365E">
            <w:pPr>
              <w:spacing w:after="200" w:line="276" w:lineRule="auto"/>
              <w:jc w:val="center"/>
            </w:pPr>
            <w:r w:rsidRPr="004E365E">
              <w:t>Не менее 1</w:t>
            </w:r>
          </w:p>
        </w:tc>
      </w:tr>
      <w:tr w:rsidR="004E365E" w:rsidRPr="004E365E" w:rsidTr="004E365E">
        <w:trPr>
          <w:trHeight w:hRule="exact" w:val="340"/>
        </w:trPr>
        <w:tc>
          <w:tcPr>
            <w:tcW w:w="846" w:type="dxa"/>
          </w:tcPr>
          <w:p w:rsidR="004E365E" w:rsidRPr="004E365E" w:rsidRDefault="004E365E" w:rsidP="004E365E">
            <w:pPr>
              <w:numPr>
                <w:ilvl w:val="0"/>
                <w:numId w:val="42"/>
              </w:numPr>
              <w:spacing w:after="200" w:line="276" w:lineRule="auto"/>
              <w:jc w:val="center"/>
            </w:pPr>
          </w:p>
        </w:tc>
        <w:tc>
          <w:tcPr>
            <w:tcW w:w="3827" w:type="dxa"/>
          </w:tcPr>
          <w:p w:rsidR="004E365E" w:rsidRPr="004E365E" w:rsidRDefault="004E365E" w:rsidP="004E365E">
            <w:pPr>
              <w:spacing w:after="200" w:line="276" w:lineRule="auto"/>
              <w:jc w:val="center"/>
            </w:pPr>
            <w:r w:rsidRPr="004E365E">
              <w:t>с. В. Киги</w:t>
            </w:r>
          </w:p>
        </w:tc>
        <w:tc>
          <w:tcPr>
            <w:tcW w:w="3686" w:type="dxa"/>
          </w:tcPr>
          <w:p w:rsidR="004E365E" w:rsidRPr="004E365E" w:rsidRDefault="004E365E" w:rsidP="004E365E">
            <w:pPr>
              <w:spacing w:after="200" w:line="276" w:lineRule="auto"/>
              <w:jc w:val="center"/>
            </w:pPr>
            <w:r w:rsidRPr="004E365E">
              <w:t>Не менее 1</w:t>
            </w:r>
          </w:p>
        </w:tc>
      </w:tr>
      <w:tr w:rsidR="004E365E" w:rsidRPr="004E365E" w:rsidTr="004E365E">
        <w:trPr>
          <w:trHeight w:hRule="exact" w:val="340"/>
        </w:trPr>
        <w:tc>
          <w:tcPr>
            <w:tcW w:w="846" w:type="dxa"/>
          </w:tcPr>
          <w:p w:rsidR="004E365E" w:rsidRPr="004E365E" w:rsidRDefault="004E365E" w:rsidP="004E365E">
            <w:pPr>
              <w:numPr>
                <w:ilvl w:val="0"/>
                <w:numId w:val="42"/>
              </w:numPr>
              <w:spacing w:after="200" w:line="276" w:lineRule="auto"/>
              <w:jc w:val="center"/>
            </w:pPr>
          </w:p>
        </w:tc>
        <w:tc>
          <w:tcPr>
            <w:tcW w:w="3827" w:type="dxa"/>
          </w:tcPr>
          <w:p w:rsidR="004E365E" w:rsidRPr="004E365E" w:rsidRDefault="004E365E" w:rsidP="004E365E">
            <w:pPr>
              <w:spacing w:after="200" w:line="276" w:lineRule="auto"/>
              <w:jc w:val="center"/>
            </w:pPr>
            <w:r w:rsidRPr="004E365E">
              <w:t xml:space="preserve">с. </w:t>
            </w:r>
            <w:proofErr w:type="spellStart"/>
            <w:r w:rsidRPr="004E365E">
              <w:t>Малояз</w:t>
            </w:r>
            <w:proofErr w:type="spellEnd"/>
          </w:p>
        </w:tc>
        <w:tc>
          <w:tcPr>
            <w:tcW w:w="3686" w:type="dxa"/>
          </w:tcPr>
          <w:p w:rsidR="004E365E" w:rsidRPr="004E365E" w:rsidRDefault="004E365E" w:rsidP="004E365E">
            <w:pPr>
              <w:spacing w:after="200" w:line="276" w:lineRule="auto"/>
              <w:jc w:val="center"/>
            </w:pPr>
            <w:r w:rsidRPr="004E365E">
              <w:t>Не менее 1</w:t>
            </w:r>
          </w:p>
        </w:tc>
      </w:tr>
      <w:tr w:rsidR="004E365E" w:rsidRPr="004E365E" w:rsidTr="004E365E">
        <w:trPr>
          <w:trHeight w:hRule="exact" w:val="340"/>
        </w:trPr>
        <w:tc>
          <w:tcPr>
            <w:tcW w:w="846" w:type="dxa"/>
          </w:tcPr>
          <w:p w:rsidR="004E365E" w:rsidRPr="004E365E" w:rsidRDefault="004E365E" w:rsidP="004E365E">
            <w:pPr>
              <w:numPr>
                <w:ilvl w:val="0"/>
                <w:numId w:val="42"/>
              </w:numPr>
              <w:spacing w:after="200" w:line="276" w:lineRule="auto"/>
              <w:jc w:val="center"/>
            </w:pPr>
          </w:p>
        </w:tc>
        <w:tc>
          <w:tcPr>
            <w:tcW w:w="3827" w:type="dxa"/>
          </w:tcPr>
          <w:p w:rsidR="004E365E" w:rsidRPr="004E365E" w:rsidRDefault="004E365E" w:rsidP="004E365E">
            <w:pPr>
              <w:spacing w:after="200" w:line="276" w:lineRule="auto"/>
              <w:jc w:val="center"/>
            </w:pPr>
            <w:r w:rsidRPr="004E365E">
              <w:t xml:space="preserve">с. Н. </w:t>
            </w:r>
            <w:proofErr w:type="spellStart"/>
            <w:r w:rsidRPr="004E365E">
              <w:t>Белокатай</w:t>
            </w:r>
            <w:proofErr w:type="spellEnd"/>
          </w:p>
        </w:tc>
        <w:tc>
          <w:tcPr>
            <w:tcW w:w="3686" w:type="dxa"/>
          </w:tcPr>
          <w:p w:rsidR="004E365E" w:rsidRPr="004E365E" w:rsidRDefault="004E365E" w:rsidP="004E365E">
            <w:pPr>
              <w:spacing w:after="200" w:line="276" w:lineRule="auto"/>
              <w:jc w:val="center"/>
            </w:pPr>
            <w:r w:rsidRPr="004E365E">
              <w:t>Не менее 1</w:t>
            </w:r>
          </w:p>
        </w:tc>
      </w:tr>
      <w:tr w:rsidR="004E365E" w:rsidRPr="004E365E" w:rsidTr="004E365E">
        <w:trPr>
          <w:trHeight w:hRule="exact" w:val="340"/>
        </w:trPr>
        <w:tc>
          <w:tcPr>
            <w:tcW w:w="846" w:type="dxa"/>
          </w:tcPr>
          <w:p w:rsidR="004E365E" w:rsidRPr="004E365E" w:rsidRDefault="004E365E" w:rsidP="004E365E">
            <w:pPr>
              <w:numPr>
                <w:ilvl w:val="0"/>
                <w:numId w:val="42"/>
              </w:numPr>
              <w:spacing w:after="200" w:line="276" w:lineRule="auto"/>
              <w:jc w:val="center"/>
            </w:pPr>
          </w:p>
        </w:tc>
        <w:tc>
          <w:tcPr>
            <w:tcW w:w="3827" w:type="dxa"/>
          </w:tcPr>
          <w:p w:rsidR="004E365E" w:rsidRPr="004E365E" w:rsidRDefault="004E365E" w:rsidP="004E365E">
            <w:pPr>
              <w:spacing w:after="200" w:line="276" w:lineRule="auto"/>
              <w:jc w:val="center"/>
            </w:pPr>
            <w:r w:rsidRPr="004E365E">
              <w:t>г. Мелеуз</w:t>
            </w:r>
          </w:p>
        </w:tc>
        <w:tc>
          <w:tcPr>
            <w:tcW w:w="3686" w:type="dxa"/>
          </w:tcPr>
          <w:p w:rsidR="004E365E" w:rsidRPr="004E365E" w:rsidRDefault="004E365E" w:rsidP="004E365E">
            <w:pPr>
              <w:spacing w:after="200" w:line="276" w:lineRule="auto"/>
              <w:jc w:val="center"/>
            </w:pPr>
            <w:r w:rsidRPr="004E365E">
              <w:t>Не менее 3</w:t>
            </w:r>
          </w:p>
        </w:tc>
      </w:tr>
      <w:tr w:rsidR="004E365E" w:rsidRPr="004E365E" w:rsidTr="004E365E">
        <w:trPr>
          <w:trHeight w:hRule="exact" w:val="340"/>
        </w:trPr>
        <w:tc>
          <w:tcPr>
            <w:tcW w:w="846" w:type="dxa"/>
          </w:tcPr>
          <w:p w:rsidR="004E365E" w:rsidRPr="004E365E" w:rsidRDefault="004E365E" w:rsidP="004E365E">
            <w:pPr>
              <w:numPr>
                <w:ilvl w:val="0"/>
                <w:numId w:val="42"/>
              </w:numPr>
              <w:spacing w:after="200" w:line="276" w:lineRule="auto"/>
              <w:jc w:val="center"/>
            </w:pPr>
          </w:p>
        </w:tc>
        <w:tc>
          <w:tcPr>
            <w:tcW w:w="3827" w:type="dxa"/>
          </w:tcPr>
          <w:p w:rsidR="004E365E" w:rsidRPr="004E365E" w:rsidRDefault="004E365E" w:rsidP="004E365E">
            <w:pPr>
              <w:spacing w:after="200" w:line="276" w:lineRule="auto"/>
              <w:jc w:val="center"/>
            </w:pPr>
            <w:r w:rsidRPr="004E365E">
              <w:t>г. Кумертау</w:t>
            </w:r>
          </w:p>
        </w:tc>
        <w:tc>
          <w:tcPr>
            <w:tcW w:w="3686" w:type="dxa"/>
          </w:tcPr>
          <w:p w:rsidR="004E365E" w:rsidRPr="004E365E" w:rsidRDefault="004E365E" w:rsidP="004E365E">
            <w:pPr>
              <w:spacing w:after="200" w:line="276" w:lineRule="auto"/>
              <w:jc w:val="center"/>
            </w:pPr>
            <w:r w:rsidRPr="004E365E">
              <w:t>Не менее 2</w:t>
            </w:r>
          </w:p>
        </w:tc>
      </w:tr>
      <w:tr w:rsidR="004E365E" w:rsidRPr="004E365E" w:rsidTr="004E365E">
        <w:trPr>
          <w:trHeight w:hRule="exact" w:val="340"/>
        </w:trPr>
        <w:tc>
          <w:tcPr>
            <w:tcW w:w="846" w:type="dxa"/>
          </w:tcPr>
          <w:p w:rsidR="004E365E" w:rsidRPr="004E365E" w:rsidRDefault="004E365E" w:rsidP="004E365E">
            <w:pPr>
              <w:numPr>
                <w:ilvl w:val="0"/>
                <w:numId w:val="42"/>
              </w:numPr>
              <w:spacing w:after="200" w:line="276" w:lineRule="auto"/>
              <w:jc w:val="center"/>
            </w:pPr>
          </w:p>
        </w:tc>
        <w:tc>
          <w:tcPr>
            <w:tcW w:w="3827" w:type="dxa"/>
          </w:tcPr>
          <w:p w:rsidR="004E365E" w:rsidRPr="004E365E" w:rsidRDefault="004E365E" w:rsidP="004E365E">
            <w:pPr>
              <w:spacing w:after="200" w:line="276" w:lineRule="auto"/>
              <w:jc w:val="center"/>
            </w:pPr>
            <w:r w:rsidRPr="004E365E">
              <w:t xml:space="preserve">с. </w:t>
            </w:r>
            <w:proofErr w:type="spellStart"/>
            <w:r w:rsidRPr="004E365E">
              <w:t>Исянгулово</w:t>
            </w:r>
            <w:proofErr w:type="spellEnd"/>
          </w:p>
        </w:tc>
        <w:tc>
          <w:tcPr>
            <w:tcW w:w="3686" w:type="dxa"/>
          </w:tcPr>
          <w:p w:rsidR="004E365E" w:rsidRPr="004E365E" w:rsidRDefault="004E365E" w:rsidP="004E365E">
            <w:pPr>
              <w:spacing w:after="200" w:line="276" w:lineRule="auto"/>
              <w:jc w:val="center"/>
            </w:pPr>
            <w:r w:rsidRPr="004E365E">
              <w:t>Не менее 1</w:t>
            </w:r>
          </w:p>
        </w:tc>
      </w:tr>
      <w:tr w:rsidR="004E365E" w:rsidRPr="004E365E" w:rsidTr="004E365E">
        <w:trPr>
          <w:trHeight w:hRule="exact" w:val="340"/>
        </w:trPr>
        <w:tc>
          <w:tcPr>
            <w:tcW w:w="846" w:type="dxa"/>
          </w:tcPr>
          <w:p w:rsidR="004E365E" w:rsidRPr="004E365E" w:rsidRDefault="004E365E" w:rsidP="004E365E">
            <w:pPr>
              <w:numPr>
                <w:ilvl w:val="0"/>
                <w:numId w:val="42"/>
              </w:numPr>
              <w:spacing w:after="200" w:line="276" w:lineRule="auto"/>
              <w:jc w:val="center"/>
            </w:pPr>
          </w:p>
        </w:tc>
        <w:tc>
          <w:tcPr>
            <w:tcW w:w="3827" w:type="dxa"/>
          </w:tcPr>
          <w:p w:rsidR="004E365E" w:rsidRPr="004E365E" w:rsidRDefault="004E365E" w:rsidP="004E365E">
            <w:pPr>
              <w:spacing w:after="200" w:line="276" w:lineRule="auto"/>
              <w:jc w:val="center"/>
            </w:pPr>
            <w:r w:rsidRPr="004E365E">
              <w:t>р. п. Ермолаево</w:t>
            </w:r>
          </w:p>
        </w:tc>
        <w:tc>
          <w:tcPr>
            <w:tcW w:w="3686" w:type="dxa"/>
          </w:tcPr>
          <w:p w:rsidR="004E365E" w:rsidRPr="004E365E" w:rsidRDefault="004E365E" w:rsidP="004E365E">
            <w:pPr>
              <w:spacing w:after="200" w:line="276" w:lineRule="auto"/>
              <w:jc w:val="center"/>
            </w:pPr>
            <w:r w:rsidRPr="004E365E">
              <w:t>Не менее 1</w:t>
            </w:r>
          </w:p>
        </w:tc>
      </w:tr>
      <w:tr w:rsidR="004E365E" w:rsidRPr="004E365E" w:rsidTr="004E365E">
        <w:trPr>
          <w:trHeight w:hRule="exact" w:val="340"/>
        </w:trPr>
        <w:tc>
          <w:tcPr>
            <w:tcW w:w="846" w:type="dxa"/>
          </w:tcPr>
          <w:p w:rsidR="004E365E" w:rsidRPr="004E365E" w:rsidRDefault="004E365E" w:rsidP="004E365E">
            <w:pPr>
              <w:numPr>
                <w:ilvl w:val="0"/>
                <w:numId w:val="42"/>
              </w:numPr>
              <w:spacing w:after="200" w:line="276" w:lineRule="auto"/>
              <w:jc w:val="center"/>
            </w:pPr>
          </w:p>
        </w:tc>
        <w:tc>
          <w:tcPr>
            <w:tcW w:w="3827" w:type="dxa"/>
          </w:tcPr>
          <w:p w:rsidR="004E365E" w:rsidRPr="004E365E" w:rsidRDefault="004E365E" w:rsidP="004E365E">
            <w:pPr>
              <w:spacing w:after="200" w:line="276" w:lineRule="auto"/>
              <w:jc w:val="center"/>
            </w:pPr>
            <w:r w:rsidRPr="004E365E">
              <w:t>с. Мраково</w:t>
            </w:r>
          </w:p>
        </w:tc>
        <w:tc>
          <w:tcPr>
            <w:tcW w:w="3686" w:type="dxa"/>
          </w:tcPr>
          <w:p w:rsidR="004E365E" w:rsidRPr="004E365E" w:rsidRDefault="004E365E" w:rsidP="004E365E">
            <w:pPr>
              <w:spacing w:after="200" w:line="276" w:lineRule="auto"/>
              <w:jc w:val="center"/>
            </w:pPr>
            <w:r w:rsidRPr="004E365E">
              <w:t>Не менее 1</w:t>
            </w:r>
          </w:p>
        </w:tc>
      </w:tr>
    </w:tbl>
    <w:p w:rsidR="004E365E" w:rsidRPr="004E365E" w:rsidRDefault="004E365E" w:rsidP="004E365E">
      <w:pPr>
        <w:jc w:val="both"/>
        <w:rPr>
          <w:b/>
        </w:rPr>
      </w:pPr>
      <w:r w:rsidRPr="004E365E">
        <w:rPr>
          <w:b/>
        </w:rPr>
        <w:lastRenderedPageBreak/>
        <w:t xml:space="preserve">3.Требование к товару: </w:t>
      </w:r>
    </w:p>
    <w:p w:rsidR="004E365E" w:rsidRPr="004E365E" w:rsidRDefault="004E365E" w:rsidP="004E365E">
      <w:pPr>
        <w:jc w:val="both"/>
        <w:rPr>
          <w:b/>
        </w:rPr>
      </w:pPr>
    </w:p>
    <w:p w:rsidR="004E365E" w:rsidRPr="004E365E" w:rsidRDefault="004E365E" w:rsidP="004E365E">
      <w:pPr>
        <w:jc w:val="both"/>
      </w:pPr>
      <w:r w:rsidRPr="004E365E">
        <w:t xml:space="preserve">1. При поставке товара должны быть представлены следующие документы: сертификат или декларация соответствия ГОСТ и/или иные документы, подтверждающие надлежащее качество поставляемой продукции (Товар должен соответствовать ГОСТ, установленным в настоящей Документации). </w:t>
      </w:r>
    </w:p>
    <w:p w:rsidR="004E365E" w:rsidRPr="004E365E" w:rsidRDefault="004E365E" w:rsidP="004E365E">
      <w:pPr>
        <w:jc w:val="both"/>
      </w:pPr>
      <w:r w:rsidRPr="004E365E">
        <w:t xml:space="preserve">2. В цену товара должны быть включены расходы на тару, доставку, перевозку, страхование, уплату таможенных пошлин, налогов (в </w:t>
      </w:r>
      <w:proofErr w:type="spellStart"/>
      <w:r w:rsidRPr="004E365E">
        <w:t>т.ч</w:t>
      </w:r>
      <w:proofErr w:type="spellEnd"/>
      <w:r w:rsidRPr="004E365E">
        <w:t>. НДС) и иных обязательных платежей.</w:t>
      </w:r>
    </w:p>
    <w:p w:rsidR="004E365E" w:rsidRPr="004E365E" w:rsidRDefault="004E365E" w:rsidP="004E365E">
      <w:pPr>
        <w:jc w:val="both"/>
      </w:pPr>
    </w:p>
    <w:p w:rsidR="004E365E" w:rsidRPr="004E365E" w:rsidRDefault="004E365E" w:rsidP="004E365E">
      <w:pPr>
        <w:jc w:val="both"/>
        <w:rPr>
          <w:b/>
        </w:rPr>
      </w:pPr>
      <w:r w:rsidRPr="004E365E">
        <w:rPr>
          <w:b/>
        </w:rPr>
        <w:t>4.Условия и место поставки товара:</w:t>
      </w:r>
    </w:p>
    <w:p w:rsidR="004E365E" w:rsidRPr="004E365E" w:rsidRDefault="004E365E" w:rsidP="004E365E">
      <w:pPr>
        <w:jc w:val="both"/>
      </w:pPr>
    </w:p>
    <w:p w:rsidR="004E365E" w:rsidRPr="004E365E" w:rsidRDefault="004E365E" w:rsidP="004E365E">
      <w:pPr>
        <w:jc w:val="both"/>
      </w:pPr>
      <w:r w:rsidRPr="004E365E">
        <w:t>1. Поставщик обеспечивает Покупателю отпуск Товара надлежащего качества через сеть АЗС с использованием Индивидуальных Карт, предоставленных Поставщиком.</w:t>
      </w:r>
    </w:p>
    <w:p w:rsidR="004E365E" w:rsidRPr="004E365E" w:rsidRDefault="004E365E" w:rsidP="004E365E">
      <w:pPr>
        <w:jc w:val="both"/>
      </w:pPr>
      <w:r w:rsidRPr="004E365E">
        <w:t xml:space="preserve">2. Дата начала отпуска </w:t>
      </w:r>
      <w:r w:rsidR="00FB1A0F">
        <w:t>Товара Поставщиком Покупателю: с</w:t>
      </w:r>
      <w:r w:rsidRPr="004E365E">
        <w:t xml:space="preserve"> момента подписания договора.</w:t>
      </w:r>
    </w:p>
    <w:p w:rsidR="004E365E" w:rsidRPr="004E365E" w:rsidRDefault="00FB1A0F" w:rsidP="004E365E">
      <w:pPr>
        <w:jc w:val="both"/>
      </w:pPr>
      <w:r>
        <w:t>Период отпуска Товара: с</w:t>
      </w:r>
      <w:r w:rsidR="004E365E" w:rsidRPr="004E365E">
        <w:t xml:space="preserve"> момента подписания договора по 31</w:t>
      </w:r>
      <w:r w:rsidR="004E365E">
        <w:t>.01.</w:t>
      </w:r>
      <w:r w:rsidR="004E365E" w:rsidRPr="004E365E">
        <w:t xml:space="preserve"> 201</w:t>
      </w:r>
      <w:r w:rsidR="004E365E">
        <w:t>9</w:t>
      </w:r>
      <w:r w:rsidR="004E365E" w:rsidRPr="004E365E">
        <w:t xml:space="preserve"> года.</w:t>
      </w:r>
    </w:p>
    <w:p w:rsidR="004E365E" w:rsidRPr="004E365E" w:rsidRDefault="004E365E" w:rsidP="004E365E">
      <w:pPr>
        <w:spacing w:before="100" w:beforeAutospacing="1" w:afterAutospacing="1"/>
        <w:jc w:val="right"/>
        <w:rPr>
          <w:color w:val="000000" w:themeColor="text1"/>
        </w:rPr>
      </w:pPr>
    </w:p>
    <w:p w:rsidR="004E365E" w:rsidRPr="004E365E" w:rsidRDefault="004E365E" w:rsidP="004E365E">
      <w:pPr>
        <w:rPr>
          <w:rFonts w:eastAsia="MS Mincho"/>
          <w:color w:val="17365D"/>
          <w:kern w:val="32"/>
          <w:lang w:val="x-none" w:eastAsia="x-none"/>
        </w:rPr>
      </w:pPr>
      <w:r w:rsidRPr="004E365E">
        <w:rPr>
          <w:rFonts w:eastAsia="MS Mincho"/>
          <w:lang w:eastAsia="x-none"/>
        </w:rPr>
        <w:br w:type="page"/>
      </w:r>
    </w:p>
    <w:p w:rsidR="00341A9D"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42" w:name="_РАЗДЕЛ_V._Проект"/>
      <w:bookmarkStart w:id="143" w:name="_Toc438136425"/>
      <w:bookmarkEnd w:id="142"/>
      <w:r w:rsidRPr="00325455">
        <w:rPr>
          <w:rFonts w:ascii="Times New Roman" w:eastAsia="MS Mincho" w:hAnsi="Times New Roman"/>
          <w:color w:val="17365D"/>
          <w:kern w:val="32"/>
          <w:szCs w:val="24"/>
          <w:lang w:val="x-none" w:eastAsia="x-none"/>
        </w:rPr>
        <w:lastRenderedPageBreak/>
        <w:t>РАЗДЕЛ V. Проект договора</w:t>
      </w:r>
      <w:bookmarkEnd w:id="143"/>
    </w:p>
    <w:p w:rsidR="000E398F" w:rsidRPr="000E398F" w:rsidRDefault="000E398F" w:rsidP="000E398F">
      <w:pPr>
        <w:jc w:val="both"/>
        <w:rPr>
          <w:sz w:val="26"/>
          <w:szCs w:val="26"/>
          <w:highlight w:val="yellow"/>
        </w:rPr>
      </w:pPr>
    </w:p>
    <w:p w:rsidR="000E398F" w:rsidRPr="000E398F" w:rsidRDefault="000E398F" w:rsidP="000E398F">
      <w:pPr>
        <w:jc w:val="center"/>
        <w:rPr>
          <w:b/>
        </w:rPr>
      </w:pPr>
      <w:r w:rsidRPr="000E398F">
        <w:rPr>
          <w:b/>
        </w:rPr>
        <w:t>Проект договора №________</w:t>
      </w:r>
    </w:p>
    <w:p w:rsidR="000E398F" w:rsidRPr="000E398F" w:rsidRDefault="000E398F" w:rsidP="000E398F">
      <w:pPr>
        <w:suppressAutoHyphens/>
        <w:spacing w:before="120" w:line="216" w:lineRule="auto"/>
        <w:ind w:left="-567" w:right="-144"/>
        <w:jc w:val="center"/>
        <w:rPr>
          <w:rFonts w:cs="Tahoma"/>
          <w:b/>
          <w:bCs/>
          <w:lang w:eastAsia="ar-SA"/>
        </w:rPr>
      </w:pPr>
      <w:r w:rsidRPr="000E398F">
        <w:rPr>
          <w:rFonts w:cs="Tahoma"/>
          <w:b/>
          <w:bCs/>
          <w:lang w:eastAsia="ar-SA"/>
        </w:rPr>
        <w:t>на поставку горюче-смазочных материалов через автозаправочные станции</w:t>
      </w:r>
    </w:p>
    <w:p w:rsidR="000E398F" w:rsidRPr="000E398F" w:rsidRDefault="000E398F" w:rsidP="000E398F">
      <w:pPr>
        <w:suppressAutoHyphens/>
        <w:spacing w:line="216" w:lineRule="auto"/>
        <w:ind w:left="-567" w:right="-144"/>
        <w:jc w:val="center"/>
        <w:rPr>
          <w:rFonts w:cs="Tahoma"/>
          <w:bCs/>
          <w:lang w:eastAsia="ar-SA"/>
        </w:rPr>
      </w:pPr>
      <w:r w:rsidRPr="000E398F">
        <w:rPr>
          <w:rFonts w:cs="Tahoma"/>
          <w:b/>
          <w:bCs/>
          <w:lang w:eastAsia="ar-SA"/>
        </w:rPr>
        <w:t>по топливным картам для средств транспорта и механизации ПАО «Башинформсвязь» на 2018 год</w:t>
      </w:r>
    </w:p>
    <w:p w:rsidR="000E398F" w:rsidRPr="000E398F" w:rsidRDefault="000E398F" w:rsidP="000E398F">
      <w:pPr>
        <w:suppressAutoHyphens/>
        <w:spacing w:line="216" w:lineRule="auto"/>
        <w:ind w:left="-567" w:right="-144"/>
        <w:jc w:val="center"/>
        <w:rPr>
          <w:b/>
          <w:bCs/>
          <w:sz w:val="22"/>
          <w:szCs w:val="22"/>
          <w:lang w:eastAsia="ar-SA"/>
        </w:rPr>
      </w:pPr>
    </w:p>
    <w:p w:rsidR="000E398F" w:rsidRPr="000E398F" w:rsidRDefault="000E398F" w:rsidP="000E398F">
      <w:pPr>
        <w:suppressAutoHyphens/>
        <w:spacing w:line="216" w:lineRule="auto"/>
        <w:ind w:left="-567" w:right="-144"/>
        <w:rPr>
          <w:b/>
          <w:bCs/>
          <w:sz w:val="22"/>
          <w:szCs w:val="22"/>
          <w:lang w:eastAsia="ar-SA"/>
        </w:rPr>
      </w:pPr>
    </w:p>
    <w:p w:rsidR="000E398F" w:rsidRPr="000E398F" w:rsidRDefault="000E398F" w:rsidP="000E398F">
      <w:pPr>
        <w:suppressAutoHyphens/>
        <w:spacing w:line="216" w:lineRule="auto"/>
        <w:ind w:left="-567" w:right="-144"/>
        <w:rPr>
          <w:rFonts w:cs="Tahoma"/>
          <w:lang w:eastAsia="ar-SA"/>
        </w:rPr>
      </w:pPr>
      <w:r w:rsidRPr="000E398F">
        <w:rPr>
          <w:rFonts w:cs="Tahoma"/>
          <w:lang w:eastAsia="ar-SA"/>
        </w:rPr>
        <w:t xml:space="preserve">          г. Уфа                                                                       </w:t>
      </w:r>
      <w:proofErr w:type="gramStart"/>
      <w:r w:rsidRPr="000E398F">
        <w:rPr>
          <w:rFonts w:cs="Tahoma"/>
          <w:lang w:eastAsia="ar-SA"/>
        </w:rPr>
        <w:t xml:space="preserve">   «</w:t>
      </w:r>
      <w:proofErr w:type="gramEnd"/>
      <w:r w:rsidRPr="000E398F">
        <w:rPr>
          <w:rFonts w:cs="Tahoma"/>
          <w:lang w:eastAsia="ar-SA"/>
        </w:rPr>
        <w:t>_____»___________201_ года</w:t>
      </w:r>
    </w:p>
    <w:p w:rsidR="000E398F" w:rsidRPr="000E398F" w:rsidRDefault="000E398F" w:rsidP="000E398F">
      <w:pPr>
        <w:suppressAutoHyphens/>
        <w:spacing w:line="216" w:lineRule="auto"/>
        <w:ind w:left="-567" w:right="-144"/>
        <w:rPr>
          <w:b/>
          <w:bCs/>
          <w:sz w:val="22"/>
          <w:szCs w:val="22"/>
          <w:lang w:eastAsia="ar-SA"/>
        </w:rPr>
      </w:pPr>
    </w:p>
    <w:p w:rsidR="000E398F" w:rsidRPr="000E398F" w:rsidRDefault="000E398F" w:rsidP="000E398F">
      <w:pPr>
        <w:suppressAutoHyphens/>
        <w:spacing w:line="216" w:lineRule="auto"/>
        <w:ind w:left="-567" w:right="-144"/>
        <w:rPr>
          <w:b/>
          <w:bCs/>
          <w:sz w:val="22"/>
          <w:szCs w:val="22"/>
          <w:lang w:eastAsia="ar-SA"/>
        </w:rPr>
      </w:pPr>
    </w:p>
    <w:p w:rsidR="000E398F" w:rsidRPr="000E398F" w:rsidRDefault="000E398F" w:rsidP="000E398F">
      <w:pPr>
        <w:shd w:val="clear" w:color="auto" w:fill="FFFFFF"/>
        <w:tabs>
          <w:tab w:val="left" w:pos="8327"/>
        </w:tabs>
        <w:spacing w:line="281" w:lineRule="exact"/>
        <w:ind w:firstLine="720"/>
        <w:jc w:val="both"/>
        <w:rPr>
          <w:color w:val="000000"/>
          <w:sz w:val="22"/>
          <w:szCs w:val="22"/>
        </w:rPr>
      </w:pPr>
      <w:r w:rsidRPr="000E398F">
        <w:rPr>
          <w:b/>
          <w:sz w:val="22"/>
          <w:szCs w:val="22"/>
        </w:rPr>
        <w:t>Публичное акционерное общество «Башинформсвязь» (ПАО «Башинформсвязь»)</w:t>
      </w:r>
      <w:r w:rsidRPr="000E398F">
        <w:rPr>
          <w:sz w:val="22"/>
          <w:szCs w:val="22"/>
        </w:rPr>
        <w:t>, в лице _________________, действующего на основании ______, в дальнейшем именуемое «</w:t>
      </w:r>
      <w:r w:rsidRPr="000E398F">
        <w:rPr>
          <w:b/>
          <w:sz w:val="22"/>
          <w:szCs w:val="22"/>
        </w:rPr>
        <w:t>Покупатель»</w:t>
      </w:r>
      <w:r w:rsidRPr="000E398F">
        <w:rPr>
          <w:color w:val="000000"/>
          <w:sz w:val="22"/>
          <w:szCs w:val="22"/>
        </w:rPr>
        <w:t>,</w:t>
      </w:r>
      <w:r w:rsidRPr="000E398F">
        <w:rPr>
          <w:sz w:val="22"/>
          <w:szCs w:val="22"/>
        </w:rPr>
        <w:t xml:space="preserve"> с одной стороны, и</w:t>
      </w:r>
      <w:r w:rsidRPr="000E398F">
        <w:rPr>
          <w:b/>
          <w:bCs/>
          <w:sz w:val="22"/>
          <w:szCs w:val="22"/>
        </w:rPr>
        <w:t xml:space="preserve"> __________________________________, </w:t>
      </w:r>
      <w:r w:rsidRPr="000E398F">
        <w:rPr>
          <w:color w:val="000000"/>
          <w:sz w:val="22"/>
          <w:szCs w:val="22"/>
        </w:rPr>
        <w:t>именуемое в дальнейшем «</w:t>
      </w:r>
      <w:r w:rsidRPr="000E398F">
        <w:rPr>
          <w:b/>
          <w:bCs/>
          <w:sz w:val="22"/>
          <w:szCs w:val="22"/>
        </w:rPr>
        <w:t xml:space="preserve">Поставщик», </w:t>
      </w:r>
      <w:r w:rsidRPr="000E398F">
        <w:rPr>
          <w:color w:val="000000"/>
          <w:sz w:val="22"/>
          <w:szCs w:val="22"/>
        </w:rPr>
        <w:t>в лице ____________________________, действующего</w:t>
      </w:r>
      <w:bookmarkStart w:id="144" w:name="_GoBack"/>
      <w:bookmarkEnd w:id="144"/>
      <w:r w:rsidRPr="000E398F">
        <w:rPr>
          <w:color w:val="000000"/>
          <w:sz w:val="22"/>
          <w:szCs w:val="22"/>
        </w:rPr>
        <w:t xml:space="preserve"> на основании_____________________, с другой стороны, заключили настоящий договор (далее — договор) о нижеследующем:</w:t>
      </w:r>
    </w:p>
    <w:p w:rsidR="000E398F" w:rsidRPr="000E398F" w:rsidRDefault="000E398F" w:rsidP="000E398F">
      <w:pPr>
        <w:shd w:val="clear" w:color="auto" w:fill="FFFFFF"/>
        <w:tabs>
          <w:tab w:val="left" w:pos="8327"/>
        </w:tabs>
        <w:spacing w:line="281" w:lineRule="exact"/>
        <w:ind w:firstLine="720"/>
        <w:jc w:val="both"/>
      </w:pPr>
    </w:p>
    <w:p w:rsidR="000E398F" w:rsidRPr="000E398F" w:rsidRDefault="000E398F" w:rsidP="000E398F">
      <w:pPr>
        <w:shd w:val="clear" w:color="auto" w:fill="FFFFFF"/>
        <w:tabs>
          <w:tab w:val="left" w:pos="8327"/>
        </w:tabs>
        <w:spacing w:line="100" w:lineRule="atLeast"/>
        <w:ind w:firstLine="720"/>
        <w:jc w:val="center"/>
        <w:rPr>
          <w:b/>
          <w:bCs/>
          <w:color w:val="000000"/>
          <w:sz w:val="22"/>
          <w:szCs w:val="29"/>
        </w:rPr>
      </w:pPr>
      <w:r w:rsidRPr="000E398F">
        <w:rPr>
          <w:b/>
          <w:bCs/>
          <w:color w:val="000000"/>
          <w:sz w:val="22"/>
          <w:szCs w:val="29"/>
        </w:rPr>
        <w:t>1. ТЕРМИНЫ, ИСПОЛЬЗУЕМЫЕ В ДОГОВОРЕ</w:t>
      </w:r>
    </w:p>
    <w:p w:rsidR="000E398F" w:rsidRPr="000E398F" w:rsidRDefault="000E398F" w:rsidP="000E398F">
      <w:pPr>
        <w:shd w:val="clear" w:color="auto" w:fill="FFFFFF"/>
        <w:tabs>
          <w:tab w:val="left" w:pos="8327"/>
        </w:tabs>
        <w:spacing w:line="100" w:lineRule="atLeast"/>
        <w:ind w:firstLine="720"/>
      </w:pPr>
    </w:p>
    <w:p w:rsidR="000E398F" w:rsidRPr="000E398F" w:rsidRDefault="000E398F" w:rsidP="000E398F">
      <w:pPr>
        <w:ind w:firstLine="540"/>
        <w:jc w:val="both"/>
      </w:pPr>
      <w:r w:rsidRPr="000E398F">
        <w:rPr>
          <w:b/>
        </w:rPr>
        <w:t xml:space="preserve">Система отпуска горюче-смазочных материалов (далее по тексту - Система) - </w:t>
      </w:r>
      <w:r w:rsidRPr="000E398F">
        <w:t>программное обеспечение Поставщика, используемое для учёта Товаров, приобретённых Покупателем с использованием микропроцессорных карт.</w:t>
      </w:r>
    </w:p>
    <w:p w:rsidR="000E398F" w:rsidRPr="000E398F" w:rsidRDefault="000E398F" w:rsidP="000E398F">
      <w:pPr>
        <w:ind w:firstLine="540"/>
        <w:jc w:val="both"/>
      </w:pPr>
      <w:r w:rsidRPr="000E398F">
        <w:rPr>
          <w:b/>
        </w:rPr>
        <w:t xml:space="preserve">Индивидуальная топливная Карта (далее по тексту – Карта, Топливная карта или Индивидуальная Карта) – </w:t>
      </w:r>
      <w:r w:rsidRPr="000E398F">
        <w:t>микропроцессорная карта системы Поставщика, содержащая информацию о марки топлива и установленных лимитах в литрах, в пределах которых Покупатель может получить Товары. Количество и номера Карт закрепляются за Покупателем Поставщиком, номера Карт указываются в реестре операций по Картам.</w:t>
      </w:r>
    </w:p>
    <w:p w:rsidR="000E398F" w:rsidRPr="000E398F" w:rsidRDefault="000E398F" w:rsidP="000E398F">
      <w:pPr>
        <w:shd w:val="clear" w:color="auto" w:fill="FFFFFF"/>
        <w:tabs>
          <w:tab w:val="left" w:pos="-142"/>
        </w:tabs>
        <w:spacing w:line="100" w:lineRule="atLeast"/>
        <w:ind w:firstLine="540"/>
        <w:jc w:val="both"/>
        <w:rPr>
          <w:bCs/>
          <w:color w:val="000000"/>
          <w:sz w:val="22"/>
          <w:szCs w:val="22"/>
        </w:rPr>
      </w:pPr>
      <w:r w:rsidRPr="000E398F">
        <w:rPr>
          <w:bCs/>
          <w:color w:val="000000"/>
          <w:sz w:val="22"/>
          <w:szCs w:val="22"/>
        </w:rPr>
        <w:t>По Индивидуальной Карте Покупатель вправе получить Товары в пределах количества денежных средств на Карте с учётом установленных лимитов. При полном использовании денежных средств, занесённых на Индивидуальную Карту, Поставщик вправе приостановить возможность получения Товаров.</w:t>
      </w:r>
    </w:p>
    <w:p w:rsidR="000E398F" w:rsidRPr="000E398F" w:rsidRDefault="000E398F" w:rsidP="000E398F">
      <w:pPr>
        <w:shd w:val="clear" w:color="auto" w:fill="FFFFFF"/>
        <w:tabs>
          <w:tab w:val="left" w:pos="-142"/>
        </w:tabs>
        <w:spacing w:line="100" w:lineRule="atLeast"/>
        <w:ind w:firstLine="540"/>
        <w:jc w:val="both"/>
        <w:rPr>
          <w:bCs/>
          <w:color w:val="000000"/>
          <w:spacing w:val="-4"/>
          <w:sz w:val="22"/>
          <w:szCs w:val="22"/>
        </w:rPr>
      </w:pPr>
      <w:r w:rsidRPr="000E398F">
        <w:rPr>
          <w:b/>
          <w:bCs/>
          <w:color w:val="000000"/>
          <w:spacing w:val="-4"/>
          <w:sz w:val="22"/>
          <w:szCs w:val="22"/>
        </w:rPr>
        <w:t>Держатель карты</w:t>
      </w:r>
      <w:r w:rsidRPr="000E398F">
        <w:rPr>
          <w:bCs/>
          <w:color w:val="000000"/>
          <w:spacing w:val="-4"/>
          <w:sz w:val="22"/>
          <w:szCs w:val="22"/>
        </w:rPr>
        <w:t xml:space="preserve"> </w:t>
      </w:r>
      <w:r w:rsidRPr="000E398F">
        <w:rPr>
          <w:b/>
          <w:bCs/>
          <w:color w:val="000000"/>
          <w:spacing w:val="-4"/>
          <w:sz w:val="22"/>
          <w:szCs w:val="22"/>
        </w:rPr>
        <w:t xml:space="preserve">– </w:t>
      </w:r>
      <w:r w:rsidRPr="000E398F">
        <w:rPr>
          <w:bCs/>
          <w:color w:val="000000"/>
          <w:spacing w:val="-4"/>
          <w:sz w:val="22"/>
          <w:szCs w:val="22"/>
        </w:rPr>
        <w:t>уполномоченное лицо Покупателя, предъявившее Карту для получения Товара.</w:t>
      </w:r>
    </w:p>
    <w:p w:rsidR="000E398F" w:rsidRPr="000E398F" w:rsidRDefault="000E398F" w:rsidP="000E398F">
      <w:pPr>
        <w:shd w:val="clear" w:color="auto" w:fill="FFFFFF"/>
        <w:tabs>
          <w:tab w:val="left" w:pos="-142"/>
        </w:tabs>
        <w:spacing w:line="100" w:lineRule="atLeast"/>
        <w:ind w:firstLine="540"/>
        <w:jc w:val="both"/>
        <w:rPr>
          <w:bCs/>
          <w:color w:val="000000"/>
          <w:sz w:val="22"/>
          <w:szCs w:val="22"/>
        </w:rPr>
      </w:pPr>
      <w:r w:rsidRPr="000E398F">
        <w:rPr>
          <w:b/>
          <w:bCs/>
          <w:color w:val="000000"/>
          <w:sz w:val="22"/>
          <w:szCs w:val="22"/>
        </w:rPr>
        <w:t xml:space="preserve">Товары – </w:t>
      </w:r>
      <w:r w:rsidRPr="000E398F">
        <w:rPr>
          <w:bCs/>
          <w:color w:val="000000"/>
          <w:sz w:val="22"/>
          <w:szCs w:val="22"/>
        </w:rPr>
        <w:t>горюче-смазочные материалы (бензин АИ-80, АИ-92, АИ-95, Дизельное топливо) (далее по тексту – ГСМ).</w:t>
      </w:r>
    </w:p>
    <w:p w:rsidR="000E398F" w:rsidRPr="000E398F" w:rsidRDefault="000E398F" w:rsidP="000E398F">
      <w:pPr>
        <w:shd w:val="clear" w:color="auto" w:fill="FFFFFF"/>
        <w:tabs>
          <w:tab w:val="left" w:pos="-142"/>
        </w:tabs>
        <w:spacing w:line="100" w:lineRule="atLeast"/>
        <w:ind w:firstLine="540"/>
        <w:jc w:val="both"/>
        <w:rPr>
          <w:bCs/>
          <w:color w:val="000000"/>
          <w:sz w:val="22"/>
          <w:szCs w:val="22"/>
        </w:rPr>
      </w:pPr>
      <w:r w:rsidRPr="000E398F">
        <w:rPr>
          <w:b/>
        </w:rPr>
        <w:t>Электронный счёт аналитического учёта</w:t>
      </w:r>
      <w:r w:rsidRPr="000E398F">
        <w:rPr>
          <w:bCs/>
          <w:color w:val="000000"/>
          <w:sz w:val="22"/>
          <w:szCs w:val="22"/>
        </w:rPr>
        <w:t xml:space="preserve"> </w:t>
      </w:r>
      <w:r w:rsidRPr="000E398F">
        <w:rPr>
          <w:b/>
          <w:bCs/>
          <w:color w:val="000000"/>
          <w:sz w:val="22"/>
          <w:szCs w:val="22"/>
        </w:rPr>
        <w:t xml:space="preserve">– </w:t>
      </w:r>
      <w:r w:rsidRPr="000E398F">
        <w:rPr>
          <w:bCs/>
          <w:color w:val="000000"/>
          <w:sz w:val="22"/>
          <w:szCs w:val="22"/>
        </w:rPr>
        <w:t>счёт Покупателя в системе отпуска ГСМ Поставщика, который используется для учёта операций с Товаром.</w:t>
      </w:r>
    </w:p>
    <w:p w:rsidR="000E398F" w:rsidRPr="000E398F" w:rsidRDefault="000E398F" w:rsidP="000E398F">
      <w:pPr>
        <w:shd w:val="clear" w:color="auto" w:fill="FFFFFF"/>
        <w:tabs>
          <w:tab w:val="left" w:pos="-142"/>
        </w:tabs>
        <w:spacing w:line="100" w:lineRule="atLeast"/>
        <w:ind w:firstLine="540"/>
        <w:jc w:val="both"/>
        <w:rPr>
          <w:bCs/>
          <w:color w:val="000000"/>
          <w:sz w:val="22"/>
          <w:szCs w:val="22"/>
        </w:rPr>
      </w:pPr>
      <w:r w:rsidRPr="000E398F">
        <w:rPr>
          <w:b/>
          <w:bCs/>
          <w:color w:val="000000"/>
          <w:sz w:val="22"/>
          <w:szCs w:val="22"/>
        </w:rPr>
        <w:t xml:space="preserve">Заявка - </w:t>
      </w:r>
      <w:r w:rsidRPr="000E398F">
        <w:rPr>
          <w:bCs/>
          <w:color w:val="000000"/>
          <w:sz w:val="22"/>
          <w:szCs w:val="22"/>
        </w:rPr>
        <w:t>заявка от Покупателя на операции по Карте (установление лимитов на Карте, блокировка / разблокировка Карты).</w:t>
      </w:r>
    </w:p>
    <w:p w:rsidR="000E398F" w:rsidRPr="000E398F" w:rsidRDefault="000E398F" w:rsidP="000E398F">
      <w:pPr>
        <w:shd w:val="clear" w:color="auto" w:fill="FFFFFF"/>
        <w:tabs>
          <w:tab w:val="left" w:pos="-142"/>
        </w:tabs>
        <w:spacing w:line="100" w:lineRule="atLeast"/>
        <w:ind w:firstLine="540"/>
        <w:jc w:val="both"/>
        <w:rPr>
          <w:bCs/>
          <w:color w:val="000000"/>
          <w:sz w:val="22"/>
          <w:szCs w:val="22"/>
        </w:rPr>
      </w:pPr>
      <w:r w:rsidRPr="000E398F">
        <w:rPr>
          <w:b/>
          <w:bCs/>
          <w:color w:val="000000"/>
          <w:sz w:val="22"/>
          <w:szCs w:val="22"/>
        </w:rPr>
        <w:t xml:space="preserve">Чек терминала – </w:t>
      </w:r>
      <w:r w:rsidRPr="000E398F">
        <w:rPr>
          <w:bCs/>
          <w:color w:val="000000"/>
          <w:sz w:val="22"/>
          <w:szCs w:val="22"/>
        </w:rPr>
        <w:t>чек, выдаваемый терминалом и содержащий информацию о совершенной операции по получению Товаров. В чеке содержится информация о розничной цене Товаров на АЗС, которая носит исключительно справочный характер, т.к. Товары оплачиваются Покупателем на условиях настоящего Договора.</w:t>
      </w:r>
    </w:p>
    <w:p w:rsidR="000E398F" w:rsidRPr="000E398F" w:rsidRDefault="000E398F" w:rsidP="000E398F">
      <w:pPr>
        <w:shd w:val="clear" w:color="auto" w:fill="FFFFFF"/>
        <w:tabs>
          <w:tab w:val="left" w:pos="-142"/>
        </w:tabs>
        <w:spacing w:line="100" w:lineRule="atLeast"/>
        <w:ind w:firstLine="540"/>
        <w:jc w:val="both"/>
      </w:pPr>
      <w:r w:rsidRPr="000E398F">
        <w:rPr>
          <w:b/>
          <w:bCs/>
        </w:rPr>
        <w:t>АЗС —</w:t>
      </w:r>
      <w:r w:rsidRPr="000E398F">
        <w:t xml:space="preserve"> автозаправочная станция Поставщика, осуществляющая отпуск Товаров. Список АЗС и ассортимент Товаров доступных на данных АЗС определяются Поставщиком.</w:t>
      </w:r>
    </w:p>
    <w:p w:rsidR="000E398F" w:rsidRPr="000E398F" w:rsidRDefault="000E398F" w:rsidP="000E398F">
      <w:pPr>
        <w:shd w:val="clear" w:color="auto" w:fill="FFFFFF"/>
        <w:tabs>
          <w:tab w:val="left" w:pos="8327"/>
        </w:tabs>
        <w:spacing w:line="100" w:lineRule="atLeast"/>
        <w:ind w:firstLine="720"/>
        <w:jc w:val="center"/>
      </w:pPr>
    </w:p>
    <w:p w:rsidR="000E398F" w:rsidRPr="000E398F" w:rsidRDefault="000E398F" w:rsidP="000E398F">
      <w:pPr>
        <w:shd w:val="clear" w:color="auto" w:fill="FFFFFF"/>
        <w:tabs>
          <w:tab w:val="left" w:pos="8327"/>
        </w:tabs>
        <w:spacing w:line="100" w:lineRule="atLeast"/>
        <w:ind w:firstLine="720"/>
        <w:jc w:val="center"/>
        <w:rPr>
          <w:b/>
          <w:bCs/>
          <w:color w:val="000000"/>
          <w:sz w:val="22"/>
          <w:szCs w:val="22"/>
        </w:rPr>
      </w:pPr>
      <w:r w:rsidRPr="000E398F">
        <w:rPr>
          <w:b/>
          <w:bCs/>
          <w:color w:val="000000"/>
          <w:sz w:val="22"/>
          <w:szCs w:val="22"/>
        </w:rPr>
        <w:t>2. ПРЕДМЕТ ДОГОВОРА</w:t>
      </w:r>
    </w:p>
    <w:p w:rsidR="000E398F" w:rsidRPr="000E398F" w:rsidRDefault="000E398F" w:rsidP="000E398F">
      <w:pPr>
        <w:shd w:val="clear" w:color="auto" w:fill="FFFFFF"/>
        <w:tabs>
          <w:tab w:val="left" w:pos="8327"/>
        </w:tabs>
        <w:spacing w:line="100" w:lineRule="atLeast"/>
        <w:ind w:firstLine="720"/>
        <w:jc w:val="center"/>
      </w:pPr>
    </w:p>
    <w:p w:rsidR="000E398F" w:rsidRPr="000E398F" w:rsidRDefault="000E398F" w:rsidP="000E398F">
      <w:pPr>
        <w:ind w:firstLine="567"/>
        <w:jc w:val="both"/>
      </w:pPr>
      <w:r w:rsidRPr="000E398F">
        <w:rPr>
          <w:szCs w:val="29"/>
        </w:rPr>
        <w:t xml:space="preserve">2.1. </w:t>
      </w:r>
      <w:r w:rsidRPr="000E398F">
        <w:t>Поставщик обеспечивает Покупателю отпуск Товара надлежащего качества через сеть АЗС с использованием Индивидуальных Карт, предоставленных Поставщиком, Покупатель в свою очередь обязуется оплатить отпускаемые ему Товары в порядке и на условиях, установленных настоящим договором.</w:t>
      </w:r>
    </w:p>
    <w:p w:rsidR="000E398F" w:rsidRPr="000E398F" w:rsidRDefault="000E398F" w:rsidP="000E398F">
      <w:pPr>
        <w:ind w:firstLine="567"/>
        <w:jc w:val="both"/>
      </w:pPr>
      <w:r w:rsidRPr="000E398F">
        <w:t xml:space="preserve">Дата начала отпуска Товара Поставщиком Покупателю: </w:t>
      </w:r>
      <w:proofErr w:type="gramStart"/>
      <w:r w:rsidRPr="000E398F">
        <w:t>С</w:t>
      </w:r>
      <w:proofErr w:type="gramEnd"/>
      <w:r w:rsidRPr="000E398F">
        <w:t xml:space="preserve"> момента подписания настоящего договора.</w:t>
      </w:r>
    </w:p>
    <w:p w:rsidR="000E398F" w:rsidRPr="000E398F" w:rsidRDefault="000E398F" w:rsidP="000E398F">
      <w:pPr>
        <w:ind w:firstLine="567"/>
        <w:jc w:val="both"/>
      </w:pPr>
      <w:r w:rsidRPr="000E398F">
        <w:lastRenderedPageBreak/>
        <w:t xml:space="preserve">Период отпуска Товара: с момента подписания настоящего </w:t>
      </w:r>
      <w:r w:rsidR="00451199" w:rsidRPr="000E398F">
        <w:t>договора по</w:t>
      </w:r>
      <w:r w:rsidRPr="000E398F">
        <w:t xml:space="preserve"> 31 __________ 2018 года.</w:t>
      </w:r>
    </w:p>
    <w:p w:rsidR="000E398F" w:rsidRPr="000E398F" w:rsidRDefault="000E398F" w:rsidP="000E398F">
      <w:pPr>
        <w:ind w:firstLine="567"/>
        <w:jc w:val="both"/>
      </w:pPr>
      <w:r w:rsidRPr="000E398F">
        <w:t>2.2. Отпуск Товара осуществляется при предъявлении Карты при соблюдении условий настоящего договора. Карта является техническим средством учёта операций получения Покупателем на АЗС Товара и не является платежным средством.</w:t>
      </w:r>
    </w:p>
    <w:p w:rsidR="000E398F" w:rsidRPr="000E398F" w:rsidRDefault="000E398F" w:rsidP="000E398F">
      <w:pPr>
        <w:ind w:firstLine="567"/>
        <w:jc w:val="both"/>
      </w:pPr>
      <w:r w:rsidRPr="000E398F">
        <w:t>2.3. Поставка Товаров осуществляется в течение срока действия настоящего Договора по требованию держателя Карты на АЗС.</w:t>
      </w:r>
    </w:p>
    <w:p w:rsidR="000E398F" w:rsidRPr="000E398F" w:rsidRDefault="000E398F" w:rsidP="000E398F">
      <w:pPr>
        <w:ind w:firstLine="567"/>
        <w:jc w:val="both"/>
      </w:pPr>
      <w:r w:rsidRPr="000E398F">
        <w:t>2.4. Право собственности на Карту переходит к Покупателю с момента подписания Сторонами акта приёма-передачи. Право собственности на Товары переходит от Поставщика к Покупателю при получении держателем Карты Товаров на АЗС в момент слива Товаров в бак транспортного средства или иную соответствующую емкость. Действия держателя Карты считаются действиями Покупателя. Документом, подтверждающим переход права собственности на Товар, является накладная по форме ТОРГ-12.</w:t>
      </w:r>
    </w:p>
    <w:p w:rsidR="000E398F" w:rsidRPr="000E398F" w:rsidRDefault="000E398F" w:rsidP="000E398F">
      <w:pPr>
        <w:ind w:firstLine="567"/>
        <w:jc w:val="both"/>
      </w:pPr>
      <w:r w:rsidRPr="000E398F">
        <w:t xml:space="preserve">2.5. Документом, подтверждающим стоимость, количество и ассортимент поставленных Товаров, является реестр операций по Картам и товарная накладная по форме ТОРГ-12, составляемые Поставщиком. В реестре операций по Картам указывается цена каждой операции по получению Товаров.  </w:t>
      </w:r>
    </w:p>
    <w:p w:rsidR="000E398F" w:rsidRPr="000E398F" w:rsidRDefault="000E398F" w:rsidP="000E398F">
      <w:pPr>
        <w:ind w:firstLine="567"/>
        <w:jc w:val="both"/>
      </w:pPr>
      <w:r w:rsidRPr="000E398F">
        <w:t>2.6. В случае обнаружения расхождений данных Покупателя и Поставщика, Покупатель обязан письменно информировать Поставщика по существу выявленных расхождений.</w:t>
      </w:r>
    </w:p>
    <w:p w:rsidR="000E398F" w:rsidRPr="000E398F" w:rsidRDefault="000E398F" w:rsidP="000E398F">
      <w:pPr>
        <w:ind w:firstLine="567"/>
        <w:jc w:val="both"/>
      </w:pPr>
      <w:r w:rsidRPr="000E398F">
        <w:t>2.7. Поставщик обеспечивает отпуск Товара по адресам, указанным в Приложении № 3 к настоящему договору.</w:t>
      </w:r>
    </w:p>
    <w:p w:rsidR="000E398F" w:rsidRPr="000E398F" w:rsidRDefault="000E398F" w:rsidP="000E398F">
      <w:pPr>
        <w:rPr>
          <w:szCs w:val="29"/>
        </w:rPr>
      </w:pPr>
    </w:p>
    <w:p w:rsidR="000E398F" w:rsidRPr="000E398F" w:rsidRDefault="000E398F" w:rsidP="000E398F">
      <w:pPr>
        <w:jc w:val="center"/>
        <w:rPr>
          <w:b/>
          <w:bCs/>
        </w:rPr>
      </w:pPr>
      <w:r w:rsidRPr="000E398F">
        <w:rPr>
          <w:b/>
          <w:bCs/>
        </w:rPr>
        <w:t>3. ПОРЯДОК И УСЛОВИЯ ПОСТАВКИ ТОВАРА</w:t>
      </w:r>
    </w:p>
    <w:p w:rsidR="000E398F" w:rsidRPr="000E398F" w:rsidRDefault="000E398F" w:rsidP="000E398F"/>
    <w:p w:rsidR="000E398F" w:rsidRPr="000E398F" w:rsidRDefault="000E398F" w:rsidP="000E398F">
      <w:pPr>
        <w:ind w:firstLine="567"/>
        <w:jc w:val="both"/>
      </w:pPr>
      <w:r w:rsidRPr="000E398F">
        <w:t>3.1. Покупатель</w:t>
      </w:r>
      <w:r w:rsidRPr="000E398F">
        <w:rPr>
          <w:sz w:val="26"/>
          <w:szCs w:val="26"/>
        </w:rPr>
        <w:t xml:space="preserve"> </w:t>
      </w:r>
      <w:r w:rsidRPr="000E398F">
        <w:t xml:space="preserve">вправе получить Товар, в соответствии с условиями Договора через сеть АЗС, определяемых Поставщиком, в соответствие с режимом работы АЗС с учётом технических перерывов в работе терминалов. </w:t>
      </w:r>
    </w:p>
    <w:p w:rsidR="000E398F" w:rsidRPr="000E398F" w:rsidRDefault="000E398F" w:rsidP="000E398F">
      <w:pPr>
        <w:ind w:firstLine="567"/>
        <w:jc w:val="both"/>
      </w:pPr>
      <w:r w:rsidRPr="000E398F">
        <w:t xml:space="preserve">3.2. По письменной заявке Покупателя, содержащей необходимые сведения (количество необходимых Карт, держатель карты, вид топлива, величина суточного/месячного лимита, </w:t>
      </w:r>
      <w:proofErr w:type="spellStart"/>
      <w:r w:rsidRPr="000E398F">
        <w:t>пин</w:t>
      </w:r>
      <w:proofErr w:type="spellEnd"/>
      <w:r w:rsidRPr="000E398F">
        <w:t>-код и др. информация), Поставщик передаёт Покупателю необходимое количество Карт без дополнительной оплаты в срок до 5 (пяти) рабочих дней с момента согласования сторонами заявки. Замена карты из-за утери, кражи или механических повреждений оплачивается Покупателем отдельно. Стоимость замены карты составляет не более 100 рублей за единицу. Замена карт производится на основании письменного заявления Покупателя в свободной форме с указанием количества карт, вида топлива и лимита, подписанного уполномоченным лицом Покупателя, в течении 2-х рабочих дней.</w:t>
      </w:r>
    </w:p>
    <w:p w:rsidR="000E398F" w:rsidRPr="000E398F" w:rsidRDefault="000E398F" w:rsidP="000E398F">
      <w:pPr>
        <w:ind w:firstLine="567"/>
        <w:jc w:val="both"/>
      </w:pPr>
      <w:r w:rsidRPr="000E398F">
        <w:t>3.3. В случае наличия у Покупателя карт, совместимых с системой Поставщика, Покупатель имеет право использовать такие карты, а Поставщик – принимать их для учёта количества и ассортимента Товаров на основании письменного заявления Покупателя, согласованного Поставщиком. Окончательное решение о возможности использования карт, совместимых с системой Поставщика принимается Поставщиком.</w:t>
      </w:r>
    </w:p>
    <w:p w:rsidR="000E398F" w:rsidRPr="000E398F" w:rsidRDefault="000E398F" w:rsidP="000E398F">
      <w:pPr>
        <w:jc w:val="both"/>
        <w:rPr>
          <w:i/>
          <w:szCs w:val="26"/>
        </w:rPr>
      </w:pPr>
      <w:r w:rsidRPr="000E398F">
        <w:rPr>
          <w:i/>
          <w:szCs w:val="26"/>
        </w:rPr>
        <w:t xml:space="preserve">         3.4. На момент заключения настоящего договора перечень АЗС, принимающих к обслуживанию Карты, доводится Поставщиком до сведения Покупателя отдельным списком. В ходе исполнения договора Покупатель вправе запрашивать и получать у Поставщика обновлённый список АЗС.</w:t>
      </w:r>
    </w:p>
    <w:p w:rsidR="000E398F" w:rsidRPr="000E398F" w:rsidRDefault="000E398F" w:rsidP="000E398F"/>
    <w:p w:rsidR="000E398F" w:rsidRPr="000E398F" w:rsidRDefault="000E398F" w:rsidP="000E398F">
      <w:pPr>
        <w:jc w:val="center"/>
        <w:rPr>
          <w:b/>
          <w:bCs/>
        </w:rPr>
      </w:pPr>
      <w:r w:rsidRPr="000E398F">
        <w:rPr>
          <w:b/>
          <w:bCs/>
        </w:rPr>
        <w:t>4. ПРАВА И ОБЯЗАННОСТИ СТОРОН</w:t>
      </w:r>
    </w:p>
    <w:p w:rsidR="000E398F" w:rsidRPr="000E398F" w:rsidRDefault="000E398F" w:rsidP="000E398F"/>
    <w:p w:rsidR="000E398F" w:rsidRPr="000E398F" w:rsidRDefault="000E398F" w:rsidP="000E398F">
      <w:pPr>
        <w:ind w:firstLine="567"/>
        <w:jc w:val="both"/>
        <w:rPr>
          <w:b/>
        </w:rPr>
      </w:pPr>
      <w:r w:rsidRPr="000E398F">
        <w:rPr>
          <w:b/>
        </w:rPr>
        <w:t>4.1. Поставщик обязан:</w:t>
      </w:r>
    </w:p>
    <w:p w:rsidR="000E398F" w:rsidRPr="000E398F" w:rsidRDefault="000E398F" w:rsidP="000E398F">
      <w:pPr>
        <w:ind w:firstLine="567"/>
        <w:jc w:val="both"/>
      </w:pPr>
      <w:r w:rsidRPr="000E398F">
        <w:t>4.1.1.  Поставлять Покупателю</w:t>
      </w:r>
      <w:r w:rsidRPr="000E398F">
        <w:rPr>
          <w:sz w:val="26"/>
          <w:szCs w:val="26"/>
        </w:rPr>
        <w:t xml:space="preserve"> Т</w:t>
      </w:r>
      <w:r w:rsidRPr="000E398F">
        <w:t>овар надлежащего качества в срок, установленный в договоре.</w:t>
      </w:r>
    </w:p>
    <w:p w:rsidR="000E398F" w:rsidRPr="000E398F" w:rsidRDefault="000E398F" w:rsidP="000E398F">
      <w:pPr>
        <w:ind w:firstLine="567"/>
        <w:jc w:val="both"/>
      </w:pPr>
      <w:r w:rsidRPr="000E398F">
        <w:lastRenderedPageBreak/>
        <w:t>4.1.2. Обеспечить беспрепятственное получение Покупателем Товаров через сеть АЗС, согласно установленному порядку и условиям настоящего Договора.</w:t>
      </w:r>
    </w:p>
    <w:p w:rsidR="000E398F" w:rsidRPr="000E398F" w:rsidRDefault="000E398F" w:rsidP="000E398F">
      <w:pPr>
        <w:ind w:firstLine="567"/>
        <w:jc w:val="both"/>
      </w:pPr>
      <w:r w:rsidRPr="000E398F">
        <w:t>4.1.3. Предоставлять Покупателю до пятого числа месяца, следующего за расчётным периодом, сформированный отчёт о полученном за указанный период Покупателем Товаре через АЗС с приложением оформленных в соответствии с законодательством отчётных документов (п. 7.1. Договора) о приобретении Покупателем Товара с использованием Карт.</w:t>
      </w:r>
    </w:p>
    <w:p w:rsidR="000E398F" w:rsidRPr="000E398F" w:rsidRDefault="000E398F" w:rsidP="000E398F">
      <w:pPr>
        <w:ind w:firstLine="567"/>
        <w:jc w:val="both"/>
      </w:pPr>
      <w:r w:rsidRPr="000E398F">
        <w:rPr>
          <w:szCs w:val="29"/>
        </w:rPr>
        <w:t xml:space="preserve">4.1.4. </w:t>
      </w:r>
      <w:r w:rsidRPr="000E398F">
        <w:t xml:space="preserve">Открыть для Покупателя Электронный счёт аналитического учёта. Отражать на Электронном счёте аналитического учёта следующие операции: </w:t>
      </w:r>
    </w:p>
    <w:p w:rsidR="000E398F" w:rsidRPr="000E398F" w:rsidRDefault="000E398F" w:rsidP="000E398F">
      <w:pPr>
        <w:ind w:firstLine="567"/>
        <w:jc w:val="both"/>
      </w:pPr>
      <w:r w:rsidRPr="000E398F">
        <w:t xml:space="preserve">- оплата Товара; </w:t>
      </w:r>
    </w:p>
    <w:p w:rsidR="000E398F" w:rsidRPr="000E398F" w:rsidRDefault="000E398F" w:rsidP="000E398F">
      <w:pPr>
        <w:ind w:firstLine="567"/>
        <w:jc w:val="both"/>
      </w:pPr>
      <w:r w:rsidRPr="000E398F">
        <w:t xml:space="preserve">- ограничение по виду Товара, который разрешено получать с использованием Карт, если это определено в письменной заявке Покупателя; </w:t>
      </w:r>
    </w:p>
    <w:p w:rsidR="000E398F" w:rsidRPr="000E398F" w:rsidRDefault="000E398F" w:rsidP="000E398F">
      <w:pPr>
        <w:ind w:firstLine="567"/>
        <w:jc w:val="both"/>
      </w:pPr>
      <w:r w:rsidRPr="000E398F">
        <w:t xml:space="preserve">- блокировка и восстановление обслуживания Карт; </w:t>
      </w:r>
    </w:p>
    <w:p w:rsidR="000E398F" w:rsidRPr="000E398F" w:rsidRDefault="000E398F" w:rsidP="000E398F">
      <w:pPr>
        <w:ind w:firstLine="567"/>
        <w:jc w:val="both"/>
      </w:pPr>
      <w:r w:rsidRPr="000E398F">
        <w:t>- корректировка информации при получении заказанного Товара не в полном объёме;</w:t>
      </w:r>
    </w:p>
    <w:p w:rsidR="000E398F" w:rsidRPr="000E398F" w:rsidRDefault="000E398F" w:rsidP="000E398F">
      <w:pPr>
        <w:ind w:firstLine="567"/>
        <w:jc w:val="both"/>
      </w:pPr>
      <w:r w:rsidRPr="000E398F">
        <w:t>-   корректировка информации при расторжении настоящего договора.</w:t>
      </w:r>
    </w:p>
    <w:p w:rsidR="000E398F" w:rsidRPr="000E398F" w:rsidRDefault="000E398F" w:rsidP="000E398F">
      <w:pPr>
        <w:ind w:firstLine="567"/>
        <w:jc w:val="both"/>
      </w:pPr>
      <w:r w:rsidRPr="000E398F">
        <w:t xml:space="preserve">4.1.5. Блокировать обслуживание Карты не позднее </w:t>
      </w:r>
      <w:r w:rsidRPr="00451199">
        <w:t>24 (двадцати четырёх) ч</w:t>
      </w:r>
      <w:r w:rsidRPr="000E398F">
        <w:t>асов с момента получения письменного заявления Покупателя об её утрате.</w:t>
      </w:r>
    </w:p>
    <w:p w:rsidR="000E398F" w:rsidRPr="000E398F" w:rsidRDefault="000E398F" w:rsidP="000E398F">
      <w:pPr>
        <w:ind w:firstLine="567"/>
        <w:jc w:val="both"/>
      </w:pPr>
      <w:r w:rsidRPr="000E398F">
        <w:t xml:space="preserve">4.1.6. </w:t>
      </w:r>
      <w:r w:rsidRPr="000E398F">
        <w:rPr>
          <w:sz w:val="18"/>
          <w:szCs w:val="18"/>
        </w:rPr>
        <w:t xml:space="preserve"> </w:t>
      </w:r>
      <w:r w:rsidRPr="000E398F">
        <w:t>Восстанавливать обслуживание Карты не позднее 24 (двадцати четырёх) часов с момента получения письменного заявления Покупателя о снятии блокировки.</w:t>
      </w:r>
    </w:p>
    <w:p w:rsidR="000E398F" w:rsidRPr="000E398F" w:rsidRDefault="000E398F" w:rsidP="000E398F">
      <w:pPr>
        <w:ind w:firstLine="567"/>
        <w:jc w:val="both"/>
      </w:pPr>
      <w:r w:rsidRPr="000E398F">
        <w:t>4.1.7. В течение 5 (пяти) рабочих дней с даты подписания настоящего договора Поставщик обязан направить Покупателю:</w:t>
      </w:r>
    </w:p>
    <w:p w:rsidR="000E398F" w:rsidRPr="000E398F" w:rsidRDefault="000E398F" w:rsidP="000E398F">
      <w:pPr>
        <w:suppressAutoHyphens/>
        <w:ind w:firstLine="567"/>
        <w:jc w:val="both"/>
        <w:rPr>
          <w:rFonts w:eastAsia="Arial"/>
          <w:lang w:eastAsia="ar-SA"/>
        </w:rPr>
      </w:pPr>
      <w:r w:rsidRPr="000E398F">
        <w:rPr>
          <w:rFonts w:eastAsia="Arial"/>
          <w:lang w:eastAsia="ar-SA"/>
        </w:rPr>
        <w:t xml:space="preserve">- образцы подписей лиц, которые будут подписывать выставляемые в адрес Покупателя счета-фактуры; </w:t>
      </w:r>
    </w:p>
    <w:p w:rsidR="000E398F" w:rsidRPr="000E398F" w:rsidRDefault="000E398F" w:rsidP="000E398F">
      <w:pPr>
        <w:suppressAutoHyphens/>
        <w:ind w:firstLine="567"/>
        <w:jc w:val="both"/>
        <w:rPr>
          <w:rFonts w:eastAsia="Arial"/>
          <w:color w:val="000000"/>
          <w:szCs w:val="22"/>
          <w:lang w:eastAsia="ar-SA"/>
        </w:rPr>
      </w:pPr>
      <w:r w:rsidRPr="000E398F">
        <w:rPr>
          <w:rFonts w:eastAsia="Arial"/>
          <w:color w:val="000000"/>
          <w:szCs w:val="22"/>
          <w:lang w:eastAsia="ar-SA"/>
        </w:rPr>
        <w:t xml:space="preserve">-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 </w:t>
      </w:r>
    </w:p>
    <w:p w:rsidR="000E398F" w:rsidRPr="000E398F" w:rsidRDefault="000E398F" w:rsidP="000E398F">
      <w:pPr>
        <w:suppressAutoHyphens/>
        <w:ind w:firstLine="567"/>
        <w:jc w:val="both"/>
        <w:rPr>
          <w:rFonts w:eastAsia="Arial"/>
          <w:lang w:eastAsia="ar-SA"/>
        </w:rPr>
      </w:pPr>
      <w:r w:rsidRPr="000E398F">
        <w:rPr>
          <w:rFonts w:eastAsia="Arial"/>
          <w:color w:val="000000"/>
          <w:szCs w:val="22"/>
          <w:lang w:eastAsia="ar-SA"/>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0E398F" w:rsidRPr="000E398F" w:rsidRDefault="000E398F" w:rsidP="000E398F">
      <w:pPr>
        <w:ind w:firstLine="567"/>
        <w:jc w:val="both"/>
      </w:pPr>
      <w:r w:rsidRPr="000E398F">
        <w:t>4.1.8. По истечении срока действия договора, ежеквартально, а также в течение 10 (Десяти) рабочих дней с момента получения письменного заявления Покупателя предоставлять Покупателю оформленный Акт сверок взаиморасчётов.</w:t>
      </w:r>
    </w:p>
    <w:p w:rsidR="000E398F" w:rsidRPr="000E398F" w:rsidRDefault="000E398F" w:rsidP="000E398F">
      <w:pPr>
        <w:ind w:firstLine="567"/>
        <w:jc w:val="both"/>
        <w:rPr>
          <w:b/>
          <w:szCs w:val="29"/>
        </w:rPr>
      </w:pPr>
      <w:r w:rsidRPr="000E398F">
        <w:rPr>
          <w:b/>
          <w:szCs w:val="29"/>
        </w:rPr>
        <w:t>4.2. Поставщик имеет право:</w:t>
      </w:r>
    </w:p>
    <w:p w:rsidR="000E398F" w:rsidRPr="000E398F" w:rsidRDefault="000E398F" w:rsidP="000E398F">
      <w:pPr>
        <w:ind w:right="56" w:firstLine="567"/>
        <w:jc w:val="both"/>
      </w:pPr>
      <w:r w:rsidRPr="000E398F">
        <w:t>4.2.1. Блокировать карты в случае нарушения Покупателем срока оплаты Товаров;</w:t>
      </w:r>
    </w:p>
    <w:p w:rsidR="000E398F" w:rsidRPr="000E398F" w:rsidRDefault="000E398F" w:rsidP="000E398F">
      <w:pPr>
        <w:ind w:right="56" w:firstLine="567"/>
        <w:jc w:val="both"/>
      </w:pPr>
      <w:r w:rsidRPr="000E398F">
        <w:t>4.2.2. Блокировать карты в случае неоднократного (два и более раза в течение действия настоящего Договора) нарушения Покупателем условий настоящего Договора;</w:t>
      </w:r>
    </w:p>
    <w:p w:rsidR="000E398F" w:rsidRPr="000E398F" w:rsidRDefault="000E398F" w:rsidP="000E398F">
      <w:pPr>
        <w:ind w:right="56" w:firstLine="567"/>
        <w:jc w:val="both"/>
      </w:pPr>
      <w:r w:rsidRPr="000E398F">
        <w:t>4.2.3. Блокировать карты по желанию Покупателя;</w:t>
      </w:r>
    </w:p>
    <w:p w:rsidR="000E398F" w:rsidRPr="000E398F" w:rsidRDefault="000E398F" w:rsidP="000E398F">
      <w:pPr>
        <w:ind w:right="56" w:firstLine="567"/>
        <w:jc w:val="both"/>
      </w:pPr>
      <w:r w:rsidRPr="000E398F">
        <w:t>4.2.4. Блокировать карты при прекращении настоящего Договора.</w:t>
      </w:r>
    </w:p>
    <w:p w:rsidR="000E398F" w:rsidRPr="000E398F" w:rsidRDefault="000E398F" w:rsidP="000E398F">
      <w:pPr>
        <w:ind w:firstLine="567"/>
        <w:jc w:val="both"/>
      </w:pPr>
      <w:r w:rsidRPr="000E398F">
        <w:t xml:space="preserve">4.2.5. Требовать от Покупателя (Держателя Карты) предъявления Карты для осмотра. </w:t>
      </w:r>
    </w:p>
    <w:p w:rsidR="000E398F" w:rsidRPr="000E398F" w:rsidRDefault="000E398F" w:rsidP="000E398F">
      <w:pPr>
        <w:ind w:firstLine="567"/>
        <w:jc w:val="both"/>
        <w:rPr>
          <w:b/>
        </w:rPr>
      </w:pPr>
      <w:r w:rsidRPr="000E398F">
        <w:rPr>
          <w:b/>
        </w:rPr>
        <w:t>4.3. Покупатель обязан:</w:t>
      </w:r>
    </w:p>
    <w:p w:rsidR="000E398F" w:rsidRPr="000E398F" w:rsidRDefault="000E398F" w:rsidP="000E398F">
      <w:pPr>
        <w:ind w:firstLine="567"/>
        <w:jc w:val="both"/>
      </w:pPr>
      <w:r w:rsidRPr="000E398F">
        <w:t>4.3.1. Производить оплату поставленного Товара в порядке, установленном настоящим договором.</w:t>
      </w:r>
    </w:p>
    <w:p w:rsidR="000E398F" w:rsidRPr="000E398F" w:rsidRDefault="000E398F" w:rsidP="000E398F">
      <w:pPr>
        <w:ind w:firstLine="567"/>
        <w:jc w:val="both"/>
      </w:pPr>
      <w:r w:rsidRPr="000E398F">
        <w:t>4.3.2. Осуществлять проверку по количеству, качеству и ассортименту Товара при его приёмке.</w:t>
      </w:r>
    </w:p>
    <w:p w:rsidR="000E398F" w:rsidRPr="000E398F" w:rsidRDefault="000E398F" w:rsidP="000E398F">
      <w:pPr>
        <w:ind w:firstLine="567"/>
        <w:jc w:val="both"/>
        <w:rPr>
          <w:color w:val="000000"/>
        </w:rPr>
      </w:pPr>
      <w:r w:rsidRPr="000E398F">
        <w:t xml:space="preserve">4.3.3. </w:t>
      </w:r>
      <w:r w:rsidRPr="000E398F">
        <w:rPr>
          <w:color w:val="000000"/>
        </w:rPr>
        <w:t xml:space="preserve">Производить сверку по документам (акты-сверки взаиморасчётов), поступившим от Поставщика, с надлежащим их оформлением (подписать и поставить печать) и последующей их передачей (вторых экземпляров) в офис Поставщика. Передача может осуществляться через своего представителя или отправкой посредством факсимильной, почтовой и иной связи в течение месяца после месяца заправки автотранспорта Товаром. Вышеуказанные документы считаются принятыми Покупателем с момента их подписания. При наличии разногласий по документам в количестве отгруженного топлива, цене, претензии предъявляются Покупателем в </w:t>
      </w:r>
      <w:r w:rsidRPr="000E398F">
        <w:rPr>
          <w:color w:val="000000"/>
        </w:rPr>
        <w:lastRenderedPageBreak/>
        <w:t>срок не позднее одного месяца после месяца заправки автотранспорта Товаром и за декабрь не позднее 15 января года, следующего за отчётным.</w:t>
      </w:r>
    </w:p>
    <w:p w:rsidR="000E398F" w:rsidRPr="000E398F" w:rsidRDefault="000E398F" w:rsidP="000E398F">
      <w:pPr>
        <w:ind w:firstLine="567"/>
        <w:jc w:val="both"/>
      </w:pPr>
      <w:r w:rsidRPr="000E398F">
        <w:rPr>
          <w:color w:val="000000"/>
        </w:rPr>
        <w:t xml:space="preserve">4.3.4. </w:t>
      </w:r>
      <w:r w:rsidRPr="000E398F">
        <w:rPr>
          <w:snapToGrid w:val="0"/>
        </w:rPr>
        <w:t xml:space="preserve">В случае обнаружения Покупателем расхождений в реестре операций Покупатель обязан письменно информировать </w:t>
      </w:r>
      <w:r w:rsidRPr="000E398F">
        <w:rPr>
          <w:color w:val="000000"/>
        </w:rPr>
        <w:t>Поставщика</w:t>
      </w:r>
      <w:r w:rsidRPr="000E398F">
        <w:rPr>
          <w:snapToGrid w:val="0"/>
        </w:rPr>
        <w:t xml:space="preserve"> (предъявить претензию) по существу выявленных расхождений в </w:t>
      </w:r>
      <w:r w:rsidRPr="000E398F">
        <w:rPr>
          <w:color w:val="000000"/>
        </w:rPr>
        <w:t>срок не позднее одного месяца после месяца заправки автотранспорта нефтепродуктами, и за декабрь не позднее 15 января года, следующего за отчётным.</w:t>
      </w:r>
    </w:p>
    <w:p w:rsidR="000E398F" w:rsidRPr="000E398F" w:rsidRDefault="000E398F" w:rsidP="000E398F">
      <w:pPr>
        <w:ind w:firstLine="567"/>
        <w:jc w:val="both"/>
      </w:pPr>
      <w:r w:rsidRPr="000E398F">
        <w:t xml:space="preserve">4.3.5. Соблюдать установленный </w:t>
      </w:r>
      <w:r w:rsidRPr="000E398F">
        <w:rPr>
          <w:color w:val="000000"/>
        </w:rPr>
        <w:t>Поставщиком</w:t>
      </w:r>
      <w:r w:rsidRPr="000E398F">
        <w:t xml:space="preserve"> порядок и условия получения Товара на АЗС.</w:t>
      </w:r>
    </w:p>
    <w:p w:rsidR="000E398F" w:rsidRPr="000E398F" w:rsidRDefault="000E398F" w:rsidP="000E398F">
      <w:pPr>
        <w:ind w:firstLine="567"/>
        <w:jc w:val="both"/>
      </w:pPr>
      <w:r w:rsidRPr="000E398F">
        <w:t xml:space="preserve">4.3.6. В случае, если Покупатель по каким-либо, не зависящим от него обстоятельствам, лишится возможности владеть и пользоваться Картой, он должен незамедлительно заявить о случившемся </w:t>
      </w:r>
      <w:r w:rsidRPr="000E398F">
        <w:rPr>
          <w:color w:val="000000"/>
        </w:rPr>
        <w:t>Поставщику</w:t>
      </w:r>
      <w:r w:rsidRPr="000E398F">
        <w:t xml:space="preserve"> по телефону, факсу или явившись лично, а также не позднее одного рабочего дня, с момента устного уведомления направить </w:t>
      </w:r>
      <w:r w:rsidRPr="000E398F">
        <w:rPr>
          <w:color w:val="000000"/>
        </w:rPr>
        <w:t>Поставщику</w:t>
      </w:r>
      <w:r w:rsidRPr="000E398F">
        <w:t xml:space="preserve"> заявление о данном факте в письменном виде.</w:t>
      </w:r>
    </w:p>
    <w:p w:rsidR="000E398F" w:rsidRPr="000E398F" w:rsidRDefault="000E398F" w:rsidP="000E398F">
      <w:pPr>
        <w:ind w:firstLine="567"/>
        <w:jc w:val="both"/>
      </w:pPr>
      <w:r w:rsidRPr="000E398F">
        <w:t>4.3.7.  Использовать Карты только по назначению и в соответствии с правилами, установленными Поставщиком.</w:t>
      </w:r>
    </w:p>
    <w:p w:rsidR="000E398F" w:rsidRPr="000E398F" w:rsidRDefault="000E398F" w:rsidP="000E398F">
      <w:pPr>
        <w:ind w:firstLine="567"/>
        <w:jc w:val="both"/>
        <w:rPr>
          <w:b/>
        </w:rPr>
      </w:pPr>
      <w:r w:rsidRPr="000E398F">
        <w:rPr>
          <w:b/>
        </w:rPr>
        <w:t>4.4. Покупатель имеет право:</w:t>
      </w:r>
    </w:p>
    <w:p w:rsidR="000E398F" w:rsidRPr="000E398F" w:rsidRDefault="000E398F" w:rsidP="000E398F">
      <w:pPr>
        <w:ind w:firstLine="567"/>
        <w:jc w:val="both"/>
      </w:pPr>
      <w:r w:rsidRPr="000E398F">
        <w:t>4.4.1. Самостоятельно устанавливать ассортимент Товара, величину суточного или месячного денежного лимита по каждой Карте в письменной заявке. В течение срока действия настоящего Договора величина суточного</w:t>
      </w:r>
      <w:r w:rsidRPr="000E398F">
        <w:rPr>
          <w:color w:val="FF0000"/>
        </w:rPr>
        <w:t xml:space="preserve"> </w:t>
      </w:r>
      <w:r w:rsidRPr="000E398F">
        <w:t>или месячного денежного лимита, ассортимент Товара, информация о Держателях Карт может корректироваться по письменной заявке Покупателя.</w:t>
      </w:r>
    </w:p>
    <w:p w:rsidR="000E398F" w:rsidRPr="000E398F" w:rsidRDefault="000E398F" w:rsidP="000E398F">
      <w:pPr>
        <w:ind w:firstLine="567"/>
        <w:jc w:val="both"/>
      </w:pPr>
      <w:r w:rsidRPr="000E398F">
        <w:t>4.4.2. Подавать заявления о блокировке или восстановлении обслуживания Карт.</w:t>
      </w:r>
    </w:p>
    <w:p w:rsidR="000E398F" w:rsidRPr="000E398F" w:rsidRDefault="000E398F" w:rsidP="000E398F">
      <w:pPr>
        <w:ind w:firstLine="567"/>
        <w:jc w:val="both"/>
      </w:pPr>
      <w:r w:rsidRPr="000E398F">
        <w:t>4.4.3. В течение одного года с момента выдачи Карты требовать ее замены, если Карта оказалась неработоспособной вследствие заводского дефекта или выхода из строя не по вине Покупателя.</w:t>
      </w:r>
    </w:p>
    <w:p w:rsidR="000E398F" w:rsidRPr="000E398F" w:rsidRDefault="000E398F" w:rsidP="000E398F">
      <w:pPr>
        <w:ind w:firstLine="567"/>
        <w:jc w:val="both"/>
        <w:rPr>
          <w:b/>
        </w:rPr>
      </w:pPr>
      <w:r w:rsidRPr="000E398F">
        <w:rPr>
          <w:b/>
        </w:rPr>
        <w:t>4.5. Общие обязанности сторон:</w:t>
      </w:r>
    </w:p>
    <w:p w:rsidR="000E398F" w:rsidRPr="000E398F" w:rsidRDefault="000E398F" w:rsidP="000E398F">
      <w:pPr>
        <w:ind w:firstLine="567"/>
        <w:jc w:val="both"/>
        <w:rPr>
          <w:color w:val="000000"/>
        </w:rPr>
      </w:pPr>
      <w:r w:rsidRPr="000E398F">
        <w:t xml:space="preserve">4.5.1. </w:t>
      </w:r>
      <w:r w:rsidRPr="000E398F">
        <w:rPr>
          <w:color w:val="000000"/>
        </w:rPr>
        <w:t>Ежемесячно, не позднее 5 (пятого) числа месяца, следующего за месяцем заправки автотранспорта Товаром, направлять своего представителя (уполномоченное лицо Покупателя по доверенности) забирать в офисе Поставщика документы (счета-фактуры, товарные накладные по форме ТОРГ – 12, товарно-транспортные накладные и ежеквартально акты сверки взаимных расчётов)/либо Поставщик обязан не позднее 5 (пятого) числа, следующего за месяцем заправки направлять по адресу: ____________________________________</w:t>
      </w:r>
    </w:p>
    <w:p w:rsidR="000E398F" w:rsidRPr="000E398F" w:rsidRDefault="000E398F" w:rsidP="000E398F">
      <w:pPr>
        <w:ind w:firstLine="567"/>
        <w:jc w:val="both"/>
      </w:pPr>
      <w:r w:rsidRPr="000E398F">
        <w:rPr>
          <w:color w:val="000000"/>
        </w:rPr>
        <w:t>4.5.2. В случае изменения места нахождения (в том числе фактического), телефонов, банковских реквизитов и иных реквизитов Сторон, не позднее 5-ти календарных дней со дня изменения в письменной форме уведомить об этом Поставщика/Покупателя под роспись либо заказным письмом с уведомлением о вручении.</w:t>
      </w:r>
    </w:p>
    <w:p w:rsidR="000E398F" w:rsidRPr="000E398F" w:rsidRDefault="000E398F" w:rsidP="000E398F">
      <w:pPr>
        <w:ind w:firstLine="567"/>
        <w:jc w:val="both"/>
      </w:pPr>
    </w:p>
    <w:p w:rsidR="000E398F" w:rsidRPr="000E398F" w:rsidRDefault="000E398F" w:rsidP="000E398F">
      <w:pPr>
        <w:jc w:val="center"/>
        <w:rPr>
          <w:b/>
          <w:bCs/>
        </w:rPr>
      </w:pPr>
      <w:r w:rsidRPr="000E398F">
        <w:rPr>
          <w:b/>
          <w:bCs/>
        </w:rPr>
        <w:t>5. ЦЕНА ДОГОВОРА И ПОРЯДОК РАСЧЁТОВ</w:t>
      </w:r>
    </w:p>
    <w:p w:rsidR="000E398F" w:rsidRPr="000E398F" w:rsidRDefault="000E398F" w:rsidP="000E398F">
      <w:pPr>
        <w:rPr>
          <w:b/>
          <w:bCs/>
        </w:rPr>
      </w:pPr>
    </w:p>
    <w:p w:rsidR="000E398F" w:rsidRPr="000E398F" w:rsidRDefault="000E398F" w:rsidP="000E398F">
      <w:pPr>
        <w:autoSpaceDE w:val="0"/>
        <w:autoSpaceDN w:val="0"/>
        <w:adjustRightInd w:val="0"/>
        <w:jc w:val="both"/>
        <w:rPr>
          <w:rFonts w:eastAsia="Calibri"/>
          <w:color w:val="000000"/>
          <w:lang w:eastAsia="en-US"/>
        </w:rPr>
      </w:pPr>
      <w:r w:rsidRPr="000E398F">
        <w:rPr>
          <w:rFonts w:eastAsia="Calibri"/>
          <w:color w:val="000000"/>
          <w:lang w:eastAsia="en-US"/>
        </w:rPr>
        <w:t xml:space="preserve">5.1. Цена настоящего Договора составляет сумму не более ___________ (_____________________) рублей ____ копеек, в том числе НДС в </w:t>
      </w:r>
      <w:proofErr w:type="gramStart"/>
      <w:r w:rsidRPr="000E398F">
        <w:rPr>
          <w:rFonts w:eastAsia="Calibri"/>
          <w:color w:val="000000"/>
          <w:lang w:eastAsia="en-US"/>
        </w:rPr>
        <w:t>сумме  _</w:t>
      </w:r>
      <w:proofErr w:type="gramEnd"/>
      <w:r w:rsidRPr="000E398F">
        <w:rPr>
          <w:rFonts w:eastAsia="Calibri"/>
          <w:color w:val="000000"/>
          <w:lang w:eastAsia="en-US"/>
        </w:rPr>
        <w:t xml:space="preserve">___________ (_________________________) рублей ______ копеек. Цена Договора за весь срок его действия является ориентировочной и не налагает на Покупателя обязательств по приобретению товаров в объёме, соответствующем данной цене и при необходимости размер суммы договора указанный в настоящем пункте может быть изменён не более чем на 20 % в сторону увеличения, путём подписания дополнительного соглашения к настоящему договору. </w:t>
      </w:r>
    </w:p>
    <w:p w:rsidR="000E398F" w:rsidRPr="000E398F" w:rsidRDefault="000E398F" w:rsidP="000E398F">
      <w:pPr>
        <w:autoSpaceDE w:val="0"/>
        <w:autoSpaceDN w:val="0"/>
        <w:adjustRightInd w:val="0"/>
        <w:jc w:val="both"/>
        <w:rPr>
          <w:rFonts w:eastAsia="Calibri"/>
          <w:color w:val="000000"/>
          <w:lang w:eastAsia="en-US"/>
        </w:rPr>
      </w:pPr>
      <w:r w:rsidRPr="000E398F">
        <w:rPr>
          <w:rFonts w:eastAsia="Calibri"/>
          <w:color w:val="000000"/>
          <w:lang w:eastAsia="en-US"/>
        </w:rPr>
        <w:t>5.2. Цена Товара соответствует цене за наличный расчёт на АЗС на день получения Товара Покупателем за минусом скидки, порядок расчёта которой согласован Сторонами в Соглашении (Приложение №1) к настоящему Договору. Цена Товара включает в себя суммы всех соответствующих налогов и сборов.</w:t>
      </w:r>
    </w:p>
    <w:p w:rsidR="000E398F" w:rsidRPr="000E398F" w:rsidRDefault="000E398F" w:rsidP="000E398F">
      <w:pPr>
        <w:autoSpaceDE w:val="0"/>
        <w:autoSpaceDN w:val="0"/>
        <w:adjustRightInd w:val="0"/>
        <w:jc w:val="both"/>
        <w:rPr>
          <w:rFonts w:eastAsia="Calibri"/>
          <w:color w:val="000000"/>
          <w:lang w:eastAsia="en-US"/>
        </w:rPr>
      </w:pPr>
      <w:r w:rsidRPr="000E398F">
        <w:rPr>
          <w:rFonts w:eastAsia="Calibri"/>
          <w:color w:val="000000"/>
          <w:lang w:eastAsia="en-US"/>
        </w:rPr>
        <w:t xml:space="preserve">5.3. Порядок расчётов по договору следующий: Покупатель ежемесячно оплачивает Товары авансовыми платежами в сумме достаточной для приобретения Товара, то есть большей чем </w:t>
      </w:r>
      <w:r w:rsidRPr="000E398F">
        <w:rPr>
          <w:rFonts w:eastAsia="Calibri"/>
          <w:color w:val="000000"/>
          <w:lang w:eastAsia="en-US"/>
        </w:rPr>
        <w:lastRenderedPageBreak/>
        <w:t>значение сигнального порога для лимитных схем обслуживания и произвольной для схемы обслуживания «электронный кошелёк».</w:t>
      </w:r>
    </w:p>
    <w:p w:rsidR="000E398F" w:rsidRPr="000E398F" w:rsidRDefault="000E398F" w:rsidP="000E398F">
      <w:pPr>
        <w:contextualSpacing/>
        <w:jc w:val="both"/>
      </w:pPr>
      <w:r w:rsidRPr="000E398F">
        <w:t xml:space="preserve">Платежи осуществляются в безналичном порядке платёжными поручениями на расчётный счёт исполнителя (поставщика). </w:t>
      </w:r>
      <w:r w:rsidRPr="00451199">
        <w:t>Обязательства по оплате считается выполненным с даты поступления денежных средств на расчётный счёт поставщика.</w:t>
      </w:r>
    </w:p>
    <w:p w:rsidR="000E398F" w:rsidRPr="000E398F" w:rsidRDefault="000E398F" w:rsidP="000E398F">
      <w:pPr>
        <w:ind w:firstLine="567"/>
        <w:jc w:val="both"/>
      </w:pPr>
      <w:r w:rsidRPr="000E398F">
        <w:t>Обязанность по контролю за суммой выбранных по настоящему договору Товаров возлагается на Покупателя. В цену включены все расходы на доставку, перевозку, страхование, уплату таможенных пошлин, налогов, сборов и других обязательных платежей.</w:t>
      </w:r>
    </w:p>
    <w:p w:rsidR="000E398F" w:rsidRPr="000E398F" w:rsidRDefault="000E398F" w:rsidP="000E398F">
      <w:pPr>
        <w:ind w:firstLine="567"/>
        <w:jc w:val="both"/>
      </w:pPr>
      <w:r w:rsidRPr="000E398F">
        <w:t>5.4. При осуществлении расчётов по настоящему договору Покупатель в платёжных документах обязан указывать номер и дату настоящего договора.</w:t>
      </w:r>
    </w:p>
    <w:p w:rsidR="000E398F" w:rsidRPr="000E398F" w:rsidRDefault="000E398F" w:rsidP="000E398F">
      <w:pPr>
        <w:ind w:firstLine="567"/>
        <w:jc w:val="both"/>
      </w:pPr>
      <w:r w:rsidRPr="000E398F">
        <w:t xml:space="preserve">5.5. </w:t>
      </w:r>
      <w:r w:rsidRPr="000E398F">
        <w:rPr>
          <w:rFonts w:eastAsia="MS Mincho"/>
          <w:lang w:eastAsia="ja-JP"/>
        </w:rPr>
        <w:t>Стороны договорились о том, что независимо от применимого порядка расчётов за поставленный Товар Поставщик не вправе требовать уплаты процентов на сумму долга за период пользования денежными средствами в соответствии со ст. 317.1. Гражданского кодекса Российской Федерации.</w:t>
      </w:r>
    </w:p>
    <w:p w:rsidR="000E398F" w:rsidRPr="000E398F" w:rsidRDefault="000E398F" w:rsidP="000E398F"/>
    <w:p w:rsidR="000E398F" w:rsidRPr="000E398F" w:rsidRDefault="000E398F" w:rsidP="000E398F">
      <w:pPr>
        <w:jc w:val="center"/>
        <w:rPr>
          <w:b/>
          <w:bCs/>
        </w:rPr>
      </w:pPr>
      <w:r w:rsidRPr="000E398F">
        <w:rPr>
          <w:b/>
          <w:bCs/>
        </w:rPr>
        <w:t>6. КАЧЕСТВО ТОВАРОВ И УСЛУГ</w:t>
      </w:r>
    </w:p>
    <w:p w:rsidR="000E398F" w:rsidRPr="000E398F" w:rsidRDefault="000E398F" w:rsidP="000E398F"/>
    <w:p w:rsidR="000E398F" w:rsidRPr="000E398F" w:rsidRDefault="000E398F" w:rsidP="000E398F">
      <w:pPr>
        <w:ind w:firstLine="567"/>
        <w:jc w:val="both"/>
      </w:pPr>
      <w:r w:rsidRPr="000E398F">
        <w:t>6.1. Поставщик несёт ответственность за качество товара. Качество Товаров должно соответствовать ГОСТам и ТУ на данный ассортимент Товаров и подтверждаться сертификатом качества, выданным заводом – производителем.</w:t>
      </w:r>
    </w:p>
    <w:p w:rsidR="000E398F" w:rsidRPr="000E398F" w:rsidRDefault="000E398F" w:rsidP="000E398F">
      <w:pPr>
        <w:suppressAutoHyphens/>
        <w:ind w:firstLine="567"/>
        <w:jc w:val="both"/>
        <w:rPr>
          <w:lang w:eastAsia="ar-SA"/>
        </w:rPr>
      </w:pPr>
      <w:r w:rsidRPr="000E398F">
        <w:rPr>
          <w:lang w:eastAsia="ar-SA"/>
        </w:rPr>
        <w:t>6.2. Подтверждением ненадлежащего качества Товаров (несоответствия ГОСТам и ТУ) служит акт экспертизы независимой экспертной организации, аккредитованной при Федеральном агентстве по техническому регулированию и метрологии РФ. Экспертная организация проводит отбор арбитражных проб Товаров на АЗС, которая произвела отпуск Товаров Покупателю, а также отбор проб из топливного бака автотранспортного средства по правилам соответствующего стандарта.</w:t>
      </w:r>
    </w:p>
    <w:p w:rsidR="000E398F" w:rsidRPr="000E398F" w:rsidRDefault="000E398F" w:rsidP="000E398F">
      <w:pPr>
        <w:tabs>
          <w:tab w:val="left" w:pos="709"/>
        </w:tabs>
        <w:ind w:firstLine="567"/>
        <w:jc w:val="both"/>
      </w:pPr>
      <w:r w:rsidRPr="000E398F">
        <w:t>6.3. В случае подтверждения экспертной организацией факта отпуска на АЗС некачественных Товаров Покупателю, а также факта повреждения транспортного средства Покупателя по причине заправки транспортного средства некачественными Товарами, Поставщик возмещает Покупателю причинённый ущерб и затраты по проведению независимой экспертизы. Размер ущерба и стоимость затрат по проведению независимой экспертизы должны быть реальными и документально подтверждёнными.</w:t>
      </w:r>
    </w:p>
    <w:p w:rsidR="000E398F" w:rsidRPr="000E398F" w:rsidRDefault="000E398F" w:rsidP="000E398F">
      <w:pPr>
        <w:ind w:firstLine="567"/>
        <w:jc w:val="both"/>
      </w:pPr>
      <w:r w:rsidRPr="000E398F">
        <w:t>6.4. Товары считаются переданным Поставщиком и принятым Покупателем по качеству в соответствии с условиями настоящего Договора, если в течение 10 (десяти) календарных дней со дня выборки Товаров Покупатель не заявит претензии по качеству. К претензии обязательно предоставление чека терминала, а также акта экспертизы.</w:t>
      </w:r>
    </w:p>
    <w:p w:rsidR="000E398F" w:rsidRPr="000E398F" w:rsidRDefault="000E398F" w:rsidP="000E398F">
      <w:pPr>
        <w:ind w:firstLine="567"/>
        <w:jc w:val="both"/>
      </w:pPr>
      <w:r w:rsidRPr="000E398F">
        <w:t>6.5. Претензии Покупателя по количеству и качеству рассматриваются в течение 10-ти календарных дней с момента их предъявления.</w:t>
      </w:r>
    </w:p>
    <w:p w:rsidR="000E398F" w:rsidRPr="000E398F" w:rsidRDefault="000E398F" w:rsidP="000E398F">
      <w:pPr>
        <w:ind w:firstLine="567"/>
        <w:jc w:val="both"/>
      </w:pPr>
    </w:p>
    <w:p w:rsidR="000E398F" w:rsidRPr="000E398F" w:rsidRDefault="000E398F" w:rsidP="000E398F">
      <w:pPr>
        <w:ind w:firstLine="567"/>
        <w:jc w:val="both"/>
      </w:pPr>
    </w:p>
    <w:p w:rsidR="000E398F" w:rsidRPr="000E398F" w:rsidRDefault="000E398F" w:rsidP="000E398F">
      <w:pPr>
        <w:jc w:val="center"/>
        <w:rPr>
          <w:b/>
          <w:bCs/>
        </w:rPr>
      </w:pPr>
    </w:p>
    <w:p w:rsidR="000E398F" w:rsidRPr="000E398F" w:rsidRDefault="000E398F" w:rsidP="000E398F">
      <w:pPr>
        <w:jc w:val="center"/>
        <w:rPr>
          <w:b/>
          <w:bCs/>
        </w:rPr>
      </w:pPr>
      <w:r w:rsidRPr="000E398F">
        <w:rPr>
          <w:b/>
          <w:bCs/>
        </w:rPr>
        <w:t>7. ПОРЯДОК ПЕРЕДАЧИ ОТЧЁТНЫХ ДОКУМЕНТОВ</w:t>
      </w:r>
    </w:p>
    <w:p w:rsidR="000E398F" w:rsidRPr="000E398F" w:rsidRDefault="000E398F" w:rsidP="000E398F"/>
    <w:p w:rsidR="000E398F" w:rsidRPr="000E398F" w:rsidRDefault="000E398F" w:rsidP="000E398F">
      <w:pPr>
        <w:ind w:firstLine="567"/>
        <w:jc w:val="both"/>
      </w:pPr>
      <w:r w:rsidRPr="000E398F">
        <w:t xml:space="preserve">7.1. Поставщик предоставляет счёт-фактуру на сумму аванса в течение 5 календарных дней с момента оплаты. </w:t>
      </w:r>
      <w:r w:rsidRPr="000E398F">
        <w:rPr>
          <w:color w:val="000000"/>
        </w:rPr>
        <w:t>Ежемесячно, не позднее 5 (пятого) числа месяца, следующего за месяцем заправки автотранспорта Товаром,</w:t>
      </w:r>
      <w:r w:rsidRPr="000E398F">
        <w:t xml:space="preserve"> выставляет Покупателю следующие документы, содержащие данные за отчётный период (далее – Отчётные документы):</w:t>
      </w:r>
    </w:p>
    <w:p w:rsidR="000E398F" w:rsidRPr="000E398F" w:rsidRDefault="000E398F" w:rsidP="000E398F">
      <w:pPr>
        <w:ind w:firstLine="567"/>
        <w:jc w:val="both"/>
      </w:pPr>
      <w:r w:rsidRPr="000E398F">
        <w:t>- счёт-фактура;</w:t>
      </w:r>
    </w:p>
    <w:p w:rsidR="000E398F" w:rsidRPr="000E398F" w:rsidRDefault="000E398F" w:rsidP="000E398F">
      <w:pPr>
        <w:widowControl w:val="0"/>
        <w:ind w:left="567"/>
        <w:jc w:val="both"/>
      </w:pPr>
      <w:r w:rsidRPr="000E398F">
        <w:t xml:space="preserve">- </w:t>
      </w:r>
      <w:r w:rsidRPr="000E398F">
        <w:rPr>
          <w:color w:val="000000"/>
        </w:rPr>
        <w:t>товарная накладная по форме ТОРГ – 12</w:t>
      </w:r>
      <w:r w:rsidRPr="000E398F">
        <w:t>;</w:t>
      </w:r>
    </w:p>
    <w:p w:rsidR="000E398F" w:rsidRPr="000E398F" w:rsidRDefault="000E398F" w:rsidP="000E398F">
      <w:pPr>
        <w:widowControl w:val="0"/>
        <w:ind w:left="567"/>
        <w:jc w:val="both"/>
      </w:pPr>
      <w:r w:rsidRPr="000E398F">
        <w:t>- реестр операций по Картам.</w:t>
      </w:r>
    </w:p>
    <w:p w:rsidR="000E398F" w:rsidRPr="000E398F" w:rsidRDefault="000E398F" w:rsidP="000E398F">
      <w:pPr>
        <w:ind w:firstLine="567"/>
        <w:jc w:val="both"/>
      </w:pPr>
      <w:r w:rsidRPr="000E398F">
        <w:lastRenderedPageBreak/>
        <w:t>7.2. Отчётные документы подготавливаются и предоставляются Поставщиком после обработки данных, полученных из Системы Поставщика, в течение 5 (пяти) дней месяца, следующего за отчётным периодом.</w:t>
      </w:r>
    </w:p>
    <w:p w:rsidR="000E398F" w:rsidRPr="000E398F" w:rsidRDefault="000E398F" w:rsidP="000E398F">
      <w:pPr>
        <w:ind w:firstLine="567"/>
        <w:jc w:val="both"/>
      </w:pPr>
      <w:r w:rsidRPr="000E398F">
        <w:t>7.3. Поставщик подготавливает акт сверки взаимных расчётов ежеквартально.</w:t>
      </w:r>
    </w:p>
    <w:p w:rsidR="000E398F" w:rsidRPr="000E398F" w:rsidRDefault="000E398F" w:rsidP="000E398F">
      <w:pPr>
        <w:ind w:firstLine="567"/>
        <w:jc w:val="both"/>
      </w:pPr>
      <w:r w:rsidRPr="000E398F">
        <w:t>7.4. Если в течение двух недель после окончания срока подготовки актов приёма-передачи и / или актов сверки взаиморасчётов, Поставщик не получил подписанные со стороны Покупателя оригиналы актов приёма-передачи Товара и / или актов сверки взаиморасчётов либо мотивированного отказа от их подписания, акты считаются подписанными в редакции Поставщика, а Товары поставленными в количестве и по цене, указанным в актах по данным Поставщика.</w:t>
      </w:r>
    </w:p>
    <w:p w:rsidR="000E398F" w:rsidRPr="000E398F" w:rsidRDefault="000E398F" w:rsidP="000E398F"/>
    <w:p w:rsidR="000E398F" w:rsidRPr="000E398F" w:rsidRDefault="000E398F" w:rsidP="000E398F">
      <w:pPr>
        <w:jc w:val="center"/>
        <w:rPr>
          <w:b/>
          <w:bCs/>
        </w:rPr>
      </w:pPr>
      <w:r w:rsidRPr="000E398F">
        <w:rPr>
          <w:b/>
          <w:bCs/>
        </w:rPr>
        <w:t>8. ОТВЕТСТВЕННОСТЬ СТОРОН</w:t>
      </w:r>
    </w:p>
    <w:p w:rsidR="000E398F" w:rsidRPr="000E398F" w:rsidRDefault="000E398F" w:rsidP="000E398F"/>
    <w:p w:rsidR="000E398F" w:rsidRPr="000E398F" w:rsidRDefault="000E398F" w:rsidP="000E398F">
      <w:pPr>
        <w:ind w:firstLine="567"/>
        <w:jc w:val="both"/>
      </w:pPr>
      <w:r w:rsidRPr="000E398F">
        <w:t xml:space="preserve">8.1. В случае просрочки исполнения Покупателем обязательства, предусмотренного настоящим договором, </w:t>
      </w:r>
      <w:r w:rsidRPr="000E398F">
        <w:rPr>
          <w:color w:val="000000"/>
        </w:rPr>
        <w:t xml:space="preserve">Поставщик </w:t>
      </w:r>
      <w:r w:rsidRPr="000E398F">
        <w:t xml:space="preserve">вправе потребовать уплату неустойки. Неустойка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Размер такой неустойки устанавливается в размере одной триста шестьдесят пятой ставки рефинансирования Центрального банка Российской Федерации, действующей на день уплаты неустойки. </w:t>
      </w:r>
    </w:p>
    <w:p w:rsidR="000E398F" w:rsidRPr="000E398F" w:rsidRDefault="000E398F" w:rsidP="000E398F">
      <w:pPr>
        <w:ind w:firstLine="567"/>
        <w:jc w:val="both"/>
      </w:pPr>
      <w:r w:rsidRPr="000E398F">
        <w:t>8.2. В случае просрочки исполнения Поставщиком обязательства, предусмотренного настоящим договором, Покупатель вправе потребовать уплату неустойки. Неустойка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Размер такой неустойки устанавливается договором в размере одной триста шестьдесят пятой ставки рефинансирования Центрального банка Российской Федерации, действующей на день уплаты неустойки.</w:t>
      </w:r>
    </w:p>
    <w:p w:rsidR="000E398F" w:rsidRPr="000E398F" w:rsidRDefault="000E398F" w:rsidP="000E398F">
      <w:pPr>
        <w:ind w:firstLine="567"/>
        <w:jc w:val="both"/>
      </w:pPr>
      <w:r w:rsidRPr="000E398F">
        <w:t>8.3.Выплата неустойки по настоящему Договору осуществляется только на основании письменной претензии. Если письменная претензия одной Стороны не будет направлена в адрес другой Стороны, неустойка не начисляется и не уплачивается.</w:t>
      </w:r>
    </w:p>
    <w:p w:rsidR="000E398F" w:rsidRPr="000E398F" w:rsidRDefault="000E398F" w:rsidP="000E398F">
      <w:pPr>
        <w:ind w:firstLine="567"/>
        <w:jc w:val="both"/>
      </w:pPr>
      <w:r w:rsidRPr="000E398F">
        <w:t>8.4.Стороны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неустойки не освобождает Сторону, нарушившую Договор, от исполнения своих обязательств в натуре.</w:t>
      </w:r>
    </w:p>
    <w:p w:rsidR="000E398F" w:rsidRPr="000E398F" w:rsidRDefault="000E398F" w:rsidP="000E398F">
      <w:pPr>
        <w:ind w:firstLine="567"/>
        <w:jc w:val="both"/>
      </w:pPr>
      <w:r w:rsidRPr="000E398F">
        <w:t>8.5. Поставщик не несёт ответственности перед Покупателем в случае несанкционированного использования Карт третьими лицами, кроме случаев несвоевременной блокировки Карты, произошедшей по вине Поставщика.</w:t>
      </w:r>
    </w:p>
    <w:p w:rsidR="000E398F" w:rsidRPr="000E398F" w:rsidRDefault="000E398F" w:rsidP="000E398F">
      <w:pPr>
        <w:ind w:firstLine="567"/>
        <w:jc w:val="both"/>
      </w:pPr>
      <w:r w:rsidRPr="000E398F">
        <w:t>8.6. За неисполнение или ненадлежащее исполнение иных своих обязательств по настоящему Договору Стороны несут ответственность в соответствии с законодательством Российской Федерации.</w:t>
      </w:r>
    </w:p>
    <w:p w:rsidR="000E398F" w:rsidRPr="000E398F" w:rsidRDefault="000E398F" w:rsidP="000E398F">
      <w:pPr>
        <w:ind w:firstLine="567"/>
        <w:jc w:val="both"/>
      </w:pPr>
      <w:r w:rsidRPr="000E398F">
        <w:t>8.7. Поставщик несёт ответственность за отпуск Покупателю некачественных Товаров и обязан возместить Покупателю причинённый ущерб и затраты на проведение независимой экспертизы качества Товара в случае подтверждения экспертной организацией факта отпуска Поставщиком некачественных Товаров, а также факта повреждения транспортного средства Заказчика по причине заправки его некачественным Товаром.</w:t>
      </w:r>
    </w:p>
    <w:p w:rsidR="000E398F" w:rsidRPr="000E398F" w:rsidRDefault="000E398F" w:rsidP="000E398F"/>
    <w:p w:rsidR="000E398F" w:rsidRPr="000E398F" w:rsidRDefault="000E398F" w:rsidP="000E398F">
      <w:pPr>
        <w:jc w:val="center"/>
        <w:rPr>
          <w:b/>
          <w:bCs/>
        </w:rPr>
      </w:pPr>
      <w:r w:rsidRPr="000E398F">
        <w:rPr>
          <w:b/>
          <w:bCs/>
        </w:rPr>
        <w:t>9. ФОРС-МАЖОРНЫЕ ОБСТОЯТЕЛЬСТВА</w:t>
      </w:r>
    </w:p>
    <w:p w:rsidR="000E398F" w:rsidRPr="000E398F" w:rsidRDefault="000E398F" w:rsidP="000E398F"/>
    <w:p w:rsidR="000E398F" w:rsidRPr="000E398F" w:rsidRDefault="000E398F" w:rsidP="000E398F">
      <w:pPr>
        <w:ind w:firstLine="567"/>
        <w:jc w:val="both"/>
      </w:pPr>
      <w:r w:rsidRPr="000E398F">
        <w:t>9.1. Любая из С</w:t>
      </w:r>
      <w:r w:rsidRPr="000E398F">
        <w:rPr>
          <w:bCs/>
        </w:rPr>
        <w:t>торон</w:t>
      </w:r>
      <w:r w:rsidRPr="000E398F">
        <w:t xml:space="preserve"> освобождается от ответственности за неисполнение или ненадлежащее исполнение обязательств по настоящему договору, если докажет, что оно вызвано обстоятельствами непреодолимой силы (форс-мажор). К таким обстоятельствам, в частности, относятся: наводнения, пожары, землетрясения, взрывы, эпидемии и иные явления природы, а </w:t>
      </w:r>
      <w:r w:rsidRPr="000E398F">
        <w:lastRenderedPageBreak/>
        <w:t>также войны или военные действия, принятие органом государственной власти или управления решений, повлекших невозможность исполнения настоящего договора.</w:t>
      </w:r>
    </w:p>
    <w:p w:rsidR="000E398F" w:rsidRPr="000E398F" w:rsidRDefault="000E398F" w:rsidP="000E398F">
      <w:pPr>
        <w:ind w:firstLine="567"/>
        <w:jc w:val="both"/>
      </w:pPr>
      <w:r w:rsidRPr="000E398F">
        <w:rPr>
          <w:bCs/>
        </w:rPr>
        <w:t>9.2. Сторона,</w:t>
      </w:r>
      <w:r w:rsidRPr="000E398F">
        <w:t xml:space="preserve"> для которой создалась невозможность надлежащего исполнения обязательств, вследствие наступления обстоятельств непреодолимой силы, о предполагаемом сроке действия и прекращении таких обстоятельств обязана немедленно извещать другую С</w:t>
      </w:r>
      <w:r w:rsidRPr="000E398F">
        <w:rPr>
          <w:bCs/>
        </w:rPr>
        <w:t>торону,</w:t>
      </w:r>
      <w:r w:rsidRPr="000E398F">
        <w:t xml:space="preserve"> и несёт риск убытков, ставших следствием не извещения или несвоевременности такого извещения.</w:t>
      </w:r>
    </w:p>
    <w:p w:rsidR="000E398F" w:rsidRPr="000E398F" w:rsidRDefault="000E398F" w:rsidP="000E398F">
      <w:pPr>
        <w:ind w:firstLine="567"/>
        <w:jc w:val="both"/>
      </w:pPr>
      <w:r w:rsidRPr="000E398F">
        <w:t>9.3. В случае, когда обстоятельства непреодолимой силы или их последствия продолжают действовать более 30-и дней, то каждая Сторона будет иметь право отказаться от дальнейшего исполнения обязательств по настоящему договору, известив об этом другую Сторону не менее, чем за 5 дней до даты предполагаемого отказа от дальнейшего исполнения обязательств.</w:t>
      </w:r>
    </w:p>
    <w:p w:rsidR="000E398F" w:rsidRPr="000E398F" w:rsidRDefault="000E398F" w:rsidP="000E398F">
      <w:pPr>
        <w:ind w:firstLine="567"/>
        <w:jc w:val="both"/>
        <w:rPr>
          <w:spacing w:val="-4"/>
        </w:rPr>
      </w:pPr>
      <w:r w:rsidRPr="000E398F">
        <w:t xml:space="preserve">9.4. </w:t>
      </w:r>
      <w:r w:rsidRPr="000E398F">
        <w:rPr>
          <w:spacing w:val="-4"/>
        </w:rPr>
        <w:t>Факт наступления обстоятельств непреодолимой силы должен быть подтверждён документами (таковыми, например, могут быть: справки о пожаре, наводнении, землетрясении, урагане, эпидемии), выданными соответствующими уполномоченными органами.</w:t>
      </w:r>
    </w:p>
    <w:p w:rsidR="000E398F" w:rsidRPr="000E398F" w:rsidRDefault="000E398F" w:rsidP="000E398F"/>
    <w:p w:rsidR="000E398F" w:rsidRPr="000E398F" w:rsidRDefault="000E398F" w:rsidP="000E398F">
      <w:pPr>
        <w:jc w:val="center"/>
        <w:rPr>
          <w:b/>
          <w:bCs/>
          <w:spacing w:val="-4"/>
        </w:rPr>
      </w:pPr>
      <w:r w:rsidRPr="000E398F">
        <w:rPr>
          <w:b/>
          <w:bCs/>
          <w:spacing w:val="-4"/>
        </w:rPr>
        <w:t>10. СРОК ДЕЙСТВИЯ ДОГОВОРА, УСЛОВИЯ И ПОРЯДОК ЕГО ИЗМЕНЕНИЯ И РАСТОРЖЕНИЯ</w:t>
      </w:r>
    </w:p>
    <w:p w:rsidR="000E398F" w:rsidRPr="000E398F" w:rsidRDefault="000E398F" w:rsidP="000E398F">
      <w:pPr>
        <w:jc w:val="center"/>
        <w:rPr>
          <w:b/>
          <w:bCs/>
          <w:spacing w:val="-4"/>
        </w:rPr>
      </w:pPr>
    </w:p>
    <w:p w:rsidR="000E398F" w:rsidRPr="000E398F" w:rsidRDefault="000E398F" w:rsidP="000E398F">
      <w:pPr>
        <w:ind w:firstLine="567"/>
        <w:jc w:val="both"/>
        <w:rPr>
          <w:spacing w:val="-4"/>
        </w:rPr>
      </w:pPr>
      <w:r w:rsidRPr="000E398F">
        <w:rPr>
          <w:spacing w:val="-4"/>
        </w:rPr>
        <w:t>10.1.  Настоящий договор вступает в силу с момента подписания сторонами и действует по «</w:t>
      </w:r>
      <w:r w:rsidRPr="000E398F">
        <w:rPr>
          <w:bCs/>
          <w:spacing w:val="-4"/>
        </w:rPr>
        <w:t xml:space="preserve">31» января 2019 </w:t>
      </w:r>
      <w:r w:rsidRPr="000E398F">
        <w:rPr>
          <w:spacing w:val="-4"/>
        </w:rPr>
        <w:t xml:space="preserve">г. включительно; в части исполнения обязательств по взаиморасчётам - до полного их выполнения. </w:t>
      </w:r>
    </w:p>
    <w:p w:rsidR="000E398F" w:rsidRPr="000E398F" w:rsidRDefault="000E398F" w:rsidP="000E398F">
      <w:pPr>
        <w:ind w:firstLine="567"/>
        <w:jc w:val="both"/>
        <w:rPr>
          <w:color w:val="000000"/>
          <w:spacing w:val="-2"/>
        </w:rPr>
      </w:pPr>
      <w:r w:rsidRPr="000E398F">
        <w:rPr>
          <w:spacing w:val="-4"/>
        </w:rPr>
        <w:t xml:space="preserve">10.2. </w:t>
      </w:r>
      <w:r w:rsidRPr="000E398F">
        <w:rPr>
          <w:color w:val="000000"/>
          <w:spacing w:val="-4"/>
        </w:rPr>
        <w:t xml:space="preserve">Настоящий договор может быть расторгнут по соглашению сторон или решению суда по основаниям, предусмотренным гражданским законодательством. </w:t>
      </w:r>
      <w:r w:rsidRPr="000E398F">
        <w:rPr>
          <w:color w:val="000000"/>
          <w:spacing w:val="-2"/>
        </w:rPr>
        <w:t>В случае расторжения договора по взаимному согласию Сторон Покупатель оплачивает Поставщику стоимость фактически выполненных обязательств на дату расторжения договора при условии предоставления Поставщиком обосновывающих документов.</w:t>
      </w:r>
    </w:p>
    <w:p w:rsidR="000E398F" w:rsidRPr="000E398F" w:rsidRDefault="000E398F" w:rsidP="000E398F">
      <w:pPr>
        <w:ind w:firstLine="567"/>
        <w:jc w:val="both"/>
        <w:rPr>
          <w:color w:val="000000"/>
          <w:spacing w:val="-2"/>
        </w:rPr>
      </w:pPr>
      <w:r w:rsidRPr="000E398F">
        <w:rPr>
          <w:color w:val="000000"/>
          <w:spacing w:val="-2"/>
        </w:rPr>
        <w:t>10.3. Все изменения и дополнения к настоящему договору оформляются в письменной форме.</w:t>
      </w:r>
    </w:p>
    <w:p w:rsidR="000E398F" w:rsidRPr="000E398F" w:rsidRDefault="000E398F" w:rsidP="000E398F">
      <w:pPr>
        <w:ind w:firstLine="567"/>
        <w:jc w:val="both"/>
        <w:rPr>
          <w:color w:val="000000"/>
          <w:spacing w:val="-2"/>
        </w:rPr>
      </w:pPr>
      <w:r w:rsidRPr="000E398F">
        <w:rPr>
          <w:color w:val="000000"/>
          <w:spacing w:val="-2"/>
        </w:rPr>
        <w:t>При изменении реквизитов, а также реорганизации Стороны подписывают дополнительное соглашение. До подписания соответствующего дополнительного соглашения Стороны вправе руководствоваться ранее указанными реквизитами.</w:t>
      </w:r>
    </w:p>
    <w:p w:rsidR="000E398F" w:rsidRPr="000E398F" w:rsidRDefault="000E398F" w:rsidP="000E398F"/>
    <w:p w:rsidR="000E398F" w:rsidRPr="000E398F" w:rsidRDefault="000E398F" w:rsidP="000E398F">
      <w:pPr>
        <w:jc w:val="center"/>
        <w:rPr>
          <w:b/>
          <w:bCs/>
          <w:color w:val="000000"/>
          <w:spacing w:val="-2"/>
        </w:rPr>
      </w:pPr>
      <w:r w:rsidRPr="000E398F">
        <w:rPr>
          <w:b/>
          <w:bCs/>
          <w:color w:val="000000"/>
          <w:spacing w:val="-2"/>
        </w:rPr>
        <w:t>11. ПОРЯДОК РАЗРЕШЕНИЯ СПОРОВ</w:t>
      </w:r>
    </w:p>
    <w:p w:rsidR="000E398F" w:rsidRPr="000E398F" w:rsidRDefault="000E398F" w:rsidP="000E398F"/>
    <w:p w:rsidR="000E398F" w:rsidRPr="000E398F" w:rsidRDefault="000E398F" w:rsidP="000E398F">
      <w:pPr>
        <w:ind w:firstLine="567"/>
        <w:jc w:val="both"/>
        <w:rPr>
          <w:color w:val="000000"/>
          <w:spacing w:val="-2"/>
        </w:rPr>
      </w:pPr>
      <w:r w:rsidRPr="000E398F">
        <w:rPr>
          <w:color w:val="000000"/>
          <w:spacing w:val="-2"/>
        </w:rPr>
        <w:t>11.1. Все споры, возникающие в процессе заключения и исполнения Договора, решаются Сторонами в добровольном порядке.</w:t>
      </w:r>
    </w:p>
    <w:p w:rsidR="000E398F" w:rsidRPr="000E398F" w:rsidRDefault="000E398F" w:rsidP="000E398F">
      <w:pPr>
        <w:ind w:firstLine="567"/>
        <w:jc w:val="both"/>
        <w:rPr>
          <w:color w:val="000000"/>
          <w:spacing w:val="-2"/>
        </w:rPr>
      </w:pPr>
      <w:r w:rsidRPr="000E398F">
        <w:rPr>
          <w:color w:val="000000"/>
          <w:spacing w:val="-2"/>
        </w:rPr>
        <w:t>11.2. При не достижении соглашения Сторон спор подлежит разрешению в Арбитражном суде Республике Башкортостан.</w:t>
      </w:r>
    </w:p>
    <w:p w:rsidR="000E398F" w:rsidRPr="000E398F" w:rsidRDefault="000E398F" w:rsidP="000E398F"/>
    <w:p w:rsidR="000E398F" w:rsidRPr="000E398F" w:rsidRDefault="000E398F" w:rsidP="000E398F">
      <w:pPr>
        <w:ind w:left="585"/>
        <w:contextualSpacing/>
        <w:jc w:val="center"/>
        <w:rPr>
          <w:b/>
        </w:rPr>
      </w:pPr>
      <w:r w:rsidRPr="000E398F">
        <w:rPr>
          <w:b/>
          <w:bCs/>
          <w:color w:val="000000"/>
          <w:spacing w:val="-2"/>
        </w:rPr>
        <w:t xml:space="preserve">12. . </w:t>
      </w:r>
      <w:r w:rsidRPr="000E398F">
        <w:rPr>
          <w:b/>
        </w:rPr>
        <w:t>ОБЕСПЕЧЕНИЕ КОНФИДЕНЦИАЛЬНОСТИ</w:t>
      </w:r>
    </w:p>
    <w:p w:rsidR="000E398F" w:rsidRPr="000E398F" w:rsidRDefault="000E398F" w:rsidP="000E398F">
      <w:pPr>
        <w:ind w:left="360"/>
        <w:jc w:val="both"/>
        <w:rPr>
          <w:sz w:val="26"/>
          <w:szCs w:val="26"/>
        </w:rPr>
      </w:pPr>
    </w:p>
    <w:p w:rsidR="000E398F" w:rsidRPr="000E398F" w:rsidRDefault="000E398F" w:rsidP="00451199">
      <w:pPr>
        <w:numPr>
          <w:ilvl w:val="1"/>
          <w:numId w:val="43"/>
        </w:numPr>
        <w:spacing w:after="160" w:line="259" w:lineRule="auto"/>
        <w:ind w:left="0" w:firstLine="567"/>
        <w:contextualSpacing/>
        <w:jc w:val="both"/>
      </w:pPr>
      <w:r w:rsidRPr="000E398F">
        <w:t>Раскрывающая Сторона – Сторона, которая раскрывает конфиденциальную информацию другой Стороне.</w:t>
      </w:r>
    </w:p>
    <w:p w:rsidR="000E398F" w:rsidRPr="000E398F" w:rsidRDefault="000E398F" w:rsidP="00451199">
      <w:pPr>
        <w:numPr>
          <w:ilvl w:val="1"/>
          <w:numId w:val="43"/>
        </w:numPr>
        <w:spacing w:after="160" w:line="259" w:lineRule="auto"/>
        <w:ind w:left="0" w:firstLine="567"/>
        <w:contextualSpacing/>
        <w:jc w:val="both"/>
      </w:pPr>
      <w:r w:rsidRPr="000E398F">
        <w:t>Получающая Сторона – Сторона, которая получает конфиденциальную информацию от другой Стороны</w:t>
      </w:r>
    </w:p>
    <w:p w:rsidR="000E398F" w:rsidRPr="000E398F" w:rsidRDefault="000E398F" w:rsidP="00451199">
      <w:pPr>
        <w:numPr>
          <w:ilvl w:val="1"/>
          <w:numId w:val="43"/>
        </w:numPr>
        <w:spacing w:after="160" w:line="259" w:lineRule="auto"/>
        <w:ind w:left="0" w:firstLine="567"/>
        <w:contextualSpacing/>
        <w:jc w:val="both"/>
      </w:pPr>
      <w:r w:rsidRPr="000E398F">
        <w:t xml:space="preserve">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(трёх)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w:t>
      </w:r>
      <w:r w:rsidRPr="000E398F">
        <w:lastRenderedPageBreak/>
        <w:t>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0E398F" w:rsidRPr="000E398F" w:rsidRDefault="000E398F" w:rsidP="00451199">
      <w:pPr>
        <w:numPr>
          <w:ilvl w:val="1"/>
          <w:numId w:val="43"/>
        </w:numPr>
        <w:spacing w:after="160" w:line="259" w:lineRule="auto"/>
        <w:ind w:left="0" w:firstLine="567"/>
        <w:contextualSpacing/>
        <w:jc w:val="both"/>
      </w:pPr>
      <w:r w:rsidRPr="000E398F">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её, и обязуется обрабатывать такую информацию с той степенью заботливости и осмотрительности, которая применяется относительно её информации того же уровня важности.</w:t>
      </w:r>
    </w:p>
    <w:p w:rsidR="000E398F" w:rsidRPr="000E398F" w:rsidRDefault="000E398F" w:rsidP="00451199">
      <w:pPr>
        <w:numPr>
          <w:ilvl w:val="1"/>
          <w:numId w:val="43"/>
        </w:numPr>
        <w:spacing w:after="160" w:line="259" w:lineRule="auto"/>
        <w:ind w:left="0" w:firstLine="567"/>
        <w:contextualSpacing/>
        <w:jc w:val="both"/>
      </w:pPr>
      <w:r w:rsidRPr="000E398F">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0E398F" w:rsidRPr="000E398F" w:rsidRDefault="000E398F" w:rsidP="000E398F">
      <w:pPr>
        <w:numPr>
          <w:ilvl w:val="2"/>
          <w:numId w:val="43"/>
        </w:numPr>
        <w:spacing w:after="160" w:line="259" w:lineRule="auto"/>
        <w:ind w:left="567" w:firstLine="567"/>
        <w:contextualSpacing/>
        <w:jc w:val="both"/>
      </w:pPr>
      <w:r w:rsidRPr="000E398F">
        <w:t xml:space="preserve"> информация во время её раскрытия является публично известной;</w:t>
      </w:r>
    </w:p>
    <w:p w:rsidR="000E398F" w:rsidRPr="000E398F" w:rsidRDefault="000E398F" w:rsidP="000E398F">
      <w:pPr>
        <w:numPr>
          <w:ilvl w:val="2"/>
          <w:numId w:val="43"/>
        </w:numPr>
        <w:spacing w:after="160" w:line="259" w:lineRule="auto"/>
        <w:ind w:left="567" w:firstLine="567"/>
        <w:contextualSpacing/>
        <w:jc w:val="both"/>
      </w:pPr>
      <w:r w:rsidRPr="000E398F">
        <w:t xml:space="preserve"> информация представлена Получающей Стороне с письменным указанием на то, что она не является конфиденциальной;</w:t>
      </w:r>
    </w:p>
    <w:p w:rsidR="000E398F" w:rsidRPr="000E398F" w:rsidRDefault="000E398F" w:rsidP="000E398F">
      <w:pPr>
        <w:numPr>
          <w:ilvl w:val="2"/>
          <w:numId w:val="43"/>
        </w:numPr>
        <w:spacing w:after="160" w:line="259" w:lineRule="auto"/>
        <w:ind w:left="567" w:firstLine="567"/>
        <w:contextualSpacing/>
        <w:jc w:val="both"/>
      </w:pPr>
      <w:r w:rsidRPr="000E398F">
        <w:t xml:space="preserve"> информация получена от любого третьего лица на законных основаниях;</w:t>
      </w:r>
    </w:p>
    <w:p w:rsidR="000E398F" w:rsidRPr="000E398F" w:rsidRDefault="000E398F" w:rsidP="000E398F">
      <w:pPr>
        <w:numPr>
          <w:ilvl w:val="2"/>
          <w:numId w:val="43"/>
        </w:numPr>
        <w:spacing w:after="160" w:line="259" w:lineRule="auto"/>
        <w:ind w:left="567" w:firstLine="567"/>
        <w:contextualSpacing/>
        <w:jc w:val="both"/>
      </w:pPr>
      <w:r w:rsidRPr="000E398F">
        <w:t>информация не может являться конфиденциальной в соответствии с законодательством Российской Федерации.</w:t>
      </w:r>
    </w:p>
    <w:p w:rsidR="000E398F" w:rsidRPr="000E398F" w:rsidRDefault="000E398F" w:rsidP="00451199">
      <w:pPr>
        <w:numPr>
          <w:ilvl w:val="1"/>
          <w:numId w:val="43"/>
        </w:numPr>
        <w:spacing w:after="160" w:line="259" w:lineRule="auto"/>
        <w:ind w:left="1134" w:hanging="567"/>
        <w:contextualSpacing/>
        <w:jc w:val="both"/>
      </w:pPr>
      <w:r w:rsidRPr="000E398F">
        <w:t>Получающая Сторона имеет право раскрывать конфиденциальную информацию без согласия Раскрывающей Стороны:</w:t>
      </w:r>
    </w:p>
    <w:p w:rsidR="000E398F" w:rsidRPr="000E398F" w:rsidRDefault="000E398F" w:rsidP="00451199">
      <w:pPr>
        <w:numPr>
          <w:ilvl w:val="2"/>
          <w:numId w:val="43"/>
        </w:numPr>
        <w:spacing w:after="160" w:line="259" w:lineRule="auto"/>
        <w:ind w:left="0" w:firstLine="1134"/>
        <w:contextualSpacing/>
        <w:jc w:val="both"/>
      </w:pPr>
      <w:r w:rsidRPr="000E398F">
        <w:t xml:space="preserve"> 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0E398F" w:rsidRPr="000E398F" w:rsidRDefault="000E398F" w:rsidP="00451199">
      <w:pPr>
        <w:numPr>
          <w:ilvl w:val="2"/>
          <w:numId w:val="43"/>
        </w:numPr>
        <w:spacing w:after="160" w:line="259" w:lineRule="auto"/>
        <w:ind w:left="0" w:firstLine="1134"/>
        <w:contextualSpacing/>
        <w:jc w:val="both"/>
      </w:pPr>
      <w:r w:rsidRPr="000E398F">
        <w:t xml:space="preserve">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0E398F" w:rsidRPr="000E398F" w:rsidRDefault="000E398F" w:rsidP="00451199">
      <w:pPr>
        <w:numPr>
          <w:ilvl w:val="1"/>
          <w:numId w:val="43"/>
        </w:numPr>
        <w:spacing w:after="160" w:line="259" w:lineRule="auto"/>
        <w:ind w:left="0" w:firstLine="709"/>
        <w:contextualSpacing/>
        <w:jc w:val="both"/>
      </w:pPr>
      <w:r w:rsidRPr="000E398F">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решению арбитражного суда.</w:t>
      </w:r>
    </w:p>
    <w:p w:rsidR="000E398F" w:rsidRPr="000E398F" w:rsidRDefault="000E398F" w:rsidP="000E398F">
      <w:pPr>
        <w:jc w:val="center"/>
        <w:rPr>
          <w:b/>
          <w:bCs/>
          <w:color w:val="000000"/>
          <w:spacing w:val="-2"/>
        </w:rPr>
      </w:pPr>
    </w:p>
    <w:p w:rsidR="000E398F" w:rsidRPr="000E398F" w:rsidRDefault="000E398F" w:rsidP="000E398F">
      <w:pPr>
        <w:numPr>
          <w:ilvl w:val="0"/>
          <w:numId w:val="43"/>
        </w:numPr>
        <w:suppressAutoHyphens/>
        <w:spacing w:after="160" w:line="259" w:lineRule="auto"/>
        <w:jc w:val="center"/>
        <w:rPr>
          <w:b/>
          <w:bCs/>
          <w:color w:val="000000"/>
          <w:spacing w:val="-2"/>
        </w:rPr>
      </w:pPr>
      <w:r w:rsidRPr="000E398F">
        <w:rPr>
          <w:b/>
          <w:bCs/>
          <w:color w:val="000000"/>
          <w:spacing w:val="-2"/>
        </w:rPr>
        <w:t>ПРОЧИЕ УСЛОВИЯ</w:t>
      </w:r>
    </w:p>
    <w:p w:rsidR="000E398F" w:rsidRPr="000E398F" w:rsidRDefault="000E398F" w:rsidP="000E398F"/>
    <w:p w:rsidR="000E398F" w:rsidRPr="000E398F" w:rsidRDefault="000E398F" w:rsidP="000E398F">
      <w:pPr>
        <w:ind w:firstLine="567"/>
        <w:jc w:val="both"/>
      </w:pPr>
      <w:r w:rsidRPr="000E398F">
        <w:t>13.1. Передача документов по настоящему договору средствами связи (по факсу, электронной почте, др.) возможна, если передаваемый документ позволяет установить абонентский номер отправителя. Передача оригиналов документов в последующем обязательна.</w:t>
      </w:r>
    </w:p>
    <w:p w:rsidR="000E398F" w:rsidRPr="000E398F" w:rsidRDefault="000E398F" w:rsidP="000E398F">
      <w:pPr>
        <w:ind w:firstLine="567"/>
        <w:jc w:val="both"/>
      </w:pPr>
      <w:r w:rsidRPr="000E398F">
        <w:t>13.2. Ни одна из Сторон не вправе передавать свои права и обязанности по настоящему договору третьей Стороне без письменного согласия другой Стороны.</w:t>
      </w:r>
    </w:p>
    <w:p w:rsidR="000E398F" w:rsidRPr="000E398F" w:rsidRDefault="000E398F" w:rsidP="000E398F">
      <w:pPr>
        <w:ind w:firstLine="567"/>
        <w:jc w:val="both"/>
      </w:pPr>
      <w:r w:rsidRPr="000E398F">
        <w:t>13.3. В случае изменения юридических адресов, банковских и отгрузочных реквизитов Сторона обязана сообщить об этом другой Стороне в течение трёх рабочих дней в письменном виде. В противном случае все риски, связанные с перечислением Покупателем денежных средств на указанный в настоящем договоре счёт Поставщика, несёт Поставщик.</w:t>
      </w:r>
    </w:p>
    <w:p w:rsidR="000E398F" w:rsidRPr="000E398F" w:rsidRDefault="000E398F" w:rsidP="000E398F">
      <w:pPr>
        <w:ind w:firstLine="567"/>
        <w:jc w:val="both"/>
      </w:pPr>
      <w:r w:rsidRPr="000E398F">
        <w:t>13.4. Во всем остальном, что не предусмотрено настоящим договором, но связано с его исполнением, Стороны руководствуются действующим законодательством Российской Федерации.</w:t>
      </w:r>
    </w:p>
    <w:p w:rsidR="000E398F" w:rsidRPr="000E398F" w:rsidRDefault="000E398F" w:rsidP="000E398F">
      <w:pPr>
        <w:ind w:firstLine="567"/>
        <w:jc w:val="both"/>
        <w:rPr>
          <w:sz w:val="22"/>
          <w:szCs w:val="22"/>
        </w:rPr>
      </w:pPr>
      <w:r w:rsidRPr="000E398F">
        <w:t xml:space="preserve">13.5. </w:t>
      </w:r>
      <w:r w:rsidRPr="000E398F">
        <w:rPr>
          <w:sz w:val="22"/>
          <w:szCs w:val="22"/>
        </w:rPr>
        <w:t xml:space="preserve"> Приложениями к данному договору являются:</w:t>
      </w:r>
    </w:p>
    <w:p w:rsidR="000E398F" w:rsidRPr="000E398F" w:rsidRDefault="000E398F" w:rsidP="000E398F">
      <w:pPr>
        <w:ind w:firstLine="567"/>
        <w:jc w:val="both"/>
        <w:rPr>
          <w:sz w:val="22"/>
          <w:szCs w:val="22"/>
        </w:rPr>
      </w:pPr>
      <w:r w:rsidRPr="000E398F">
        <w:rPr>
          <w:sz w:val="22"/>
          <w:szCs w:val="22"/>
        </w:rPr>
        <w:lastRenderedPageBreak/>
        <w:t>13.5.1. Приложение №1 – Соглашение о размере предоставляемой скидки.</w:t>
      </w:r>
    </w:p>
    <w:p w:rsidR="000E398F" w:rsidRPr="000E398F" w:rsidRDefault="000E398F" w:rsidP="000E398F">
      <w:pPr>
        <w:ind w:firstLine="567"/>
        <w:jc w:val="both"/>
        <w:rPr>
          <w:sz w:val="22"/>
          <w:szCs w:val="22"/>
        </w:rPr>
      </w:pPr>
      <w:r w:rsidRPr="000E398F">
        <w:rPr>
          <w:sz w:val="22"/>
          <w:szCs w:val="22"/>
        </w:rPr>
        <w:t>13.5.2. Приложение №2 – Спецификация.</w:t>
      </w:r>
    </w:p>
    <w:p w:rsidR="000E398F" w:rsidRPr="000E398F" w:rsidRDefault="000E398F" w:rsidP="000E398F">
      <w:pPr>
        <w:ind w:firstLine="567"/>
        <w:jc w:val="both"/>
        <w:rPr>
          <w:sz w:val="22"/>
          <w:szCs w:val="22"/>
        </w:rPr>
      </w:pPr>
      <w:r w:rsidRPr="000E398F">
        <w:rPr>
          <w:sz w:val="22"/>
          <w:szCs w:val="22"/>
        </w:rPr>
        <w:t>13.5.3.Приложение №3 – Адреса поставки горюче-смазочных материалов</w:t>
      </w:r>
    </w:p>
    <w:p w:rsidR="000E398F" w:rsidRPr="000E398F" w:rsidRDefault="000E398F" w:rsidP="000E398F">
      <w:pPr>
        <w:ind w:firstLine="567"/>
        <w:jc w:val="both"/>
        <w:rPr>
          <w:sz w:val="22"/>
          <w:szCs w:val="22"/>
        </w:rPr>
      </w:pPr>
      <w:r w:rsidRPr="000E398F">
        <w:rPr>
          <w:sz w:val="22"/>
          <w:szCs w:val="22"/>
        </w:rPr>
        <w:t>13.5.4.Приложение № 4 – Протокол согласования цены</w:t>
      </w:r>
    </w:p>
    <w:p w:rsidR="000E398F" w:rsidRPr="000E398F" w:rsidRDefault="000E398F" w:rsidP="000E398F">
      <w:pPr>
        <w:jc w:val="center"/>
        <w:rPr>
          <w:b/>
          <w:bCs/>
          <w:sz w:val="22"/>
          <w:szCs w:val="22"/>
        </w:rPr>
      </w:pPr>
    </w:p>
    <w:p w:rsidR="000E398F" w:rsidRPr="000E398F" w:rsidRDefault="000E398F" w:rsidP="000E398F">
      <w:pPr>
        <w:jc w:val="center"/>
        <w:rPr>
          <w:b/>
          <w:bCs/>
          <w:sz w:val="22"/>
          <w:szCs w:val="22"/>
        </w:rPr>
      </w:pPr>
      <w:r w:rsidRPr="000E398F">
        <w:rPr>
          <w:b/>
          <w:bCs/>
          <w:sz w:val="22"/>
          <w:szCs w:val="22"/>
        </w:rPr>
        <w:t>14. РЕКВИЗИТЫ И ПОДПИСИ СТОРОН</w:t>
      </w:r>
    </w:p>
    <w:tbl>
      <w:tblPr>
        <w:tblW w:w="0" w:type="auto"/>
        <w:tblInd w:w="55" w:type="dxa"/>
        <w:tblLayout w:type="fixed"/>
        <w:tblCellMar>
          <w:top w:w="55" w:type="dxa"/>
          <w:left w:w="55" w:type="dxa"/>
          <w:bottom w:w="55" w:type="dxa"/>
          <w:right w:w="55" w:type="dxa"/>
        </w:tblCellMar>
        <w:tblLook w:val="04A0" w:firstRow="1" w:lastRow="0" w:firstColumn="1" w:lastColumn="0" w:noHBand="0" w:noVBand="1"/>
      </w:tblPr>
      <w:tblGrid>
        <w:gridCol w:w="4733"/>
        <w:gridCol w:w="4787"/>
      </w:tblGrid>
      <w:tr w:rsidR="000E398F" w:rsidRPr="000E398F" w:rsidTr="000E398F">
        <w:trPr>
          <w:trHeight w:val="276"/>
        </w:trPr>
        <w:tc>
          <w:tcPr>
            <w:tcW w:w="4733" w:type="dxa"/>
            <w:tcBorders>
              <w:top w:val="single" w:sz="2" w:space="0" w:color="000000"/>
              <w:left w:val="single" w:sz="2" w:space="0" w:color="000000"/>
              <w:bottom w:val="single" w:sz="2" w:space="0" w:color="000000"/>
              <w:right w:val="nil"/>
            </w:tcBorders>
            <w:hideMark/>
          </w:tcPr>
          <w:p w:rsidR="000E398F" w:rsidRPr="000E398F" w:rsidRDefault="000E398F" w:rsidP="000E398F">
            <w:pPr>
              <w:suppressLineNumbers/>
              <w:suppressAutoHyphens/>
              <w:snapToGrid w:val="0"/>
              <w:jc w:val="center"/>
              <w:rPr>
                <w:b/>
                <w:bCs/>
                <w:lang w:eastAsia="ar-SA"/>
              </w:rPr>
            </w:pPr>
            <w:r w:rsidRPr="000E398F">
              <w:rPr>
                <w:b/>
                <w:bCs/>
                <w:lang w:eastAsia="ar-SA"/>
              </w:rPr>
              <w:t>Покупатель</w:t>
            </w:r>
          </w:p>
        </w:tc>
        <w:tc>
          <w:tcPr>
            <w:tcW w:w="4787" w:type="dxa"/>
            <w:tcBorders>
              <w:top w:val="single" w:sz="2" w:space="0" w:color="000000"/>
              <w:left w:val="single" w:sz="2" w:space="0" w:color="000000"/>
              <w:bottom w:val="single" w:sz="2" w:space="0" w:color="000000"/>
              <w:right w:val="single" w:sz="2" w:space="0" w:color="000000"/>
            </w:tcBorders>
            <w:hideMark/>
          </w:tcPr>
          <w:p w:rsidR="000E398F" w:rsidRPr="000E398F" w:rsidRDefault="000E398F" w:rsidP="000E398F">
            <w:pPr>
              <w:suppressLineNumbers/>
              <w:suppressAutoHyphens/>
              <w:snapToGrid w:val="0"/>
              <w:jc w:val="center"/>
              <w:rPr>
                <w:b/>
                <w:bCs/>
                <w:lang w:eastAsia="ar-SA"/>
              </w:rPr>
            </w:pPr>
            <w:r w:rsidRPr="000E398F">
              <w:rPr>
                <w:b/>
                <w:bCs/>
                <w:lang w:eastAsia="ar-SA"/>
              </w:rPr>
              <w:t>Поставщик</w:t>
            </w:r>
          </w:p>
        </w:tc>
      </w:tr>
      <w:tr w:rsidR="000E398F" w:rsidRPr="000E398F" w:rsidTr="000E398F">
        <w:trPr>
          <w:trHeight w:val="276"/>
        </w:trPr>
        <w:tc>
          <w:tcPr>
            <w:tcW w:w="4733" w:type="dxa"/>
            <w:tcBorders>
              <w:top w:val="nil"/>
              <w:left w:val="single" w:sz="2" w:space="0" w:color="000000"/>
              <w:bottom w:val="single" w:sz="2" w:space="0" w:color="000000"/>
              <w:right w:val="nil"/>
            </w:tcBorders>
          </w:tcPr>
          <w:p w:rsidR="000E398F" w:rsidRPr="000E398F" w:rsidRDefault="000E398F" w:rsidP="000E398F">
            <w:pPr>
              <w:ind w:hanging="55"/>
              <w:jc w:val="both"/>
              <w:rPr>
                <w:b/>
                <w:szCs w:val="28"/>
              </w:rPr>
            </w:pPr>
            <w:r w:rsidRPr="000E398F">
              <w:rPr>
                <w:b/>
                <w:szCs w:val="28"/>
              </w:rPr>
              <w:t>Полное наименование Плательщика:</w:t>
            </w:r>
          </w:p>
          <w:p w:rsidR="000E398F" w:rsidRPr="000E398F" w:rsidRDefault="000E398F" w:rsidP="000E398F">
            <w:pPr>
              <w:tabs>
                <w:tab w:val="left" w:pos="993"/>
              </w:tabs>
              <w:ind w:right="30"/>
              <w:rPr>
                <w:szCs w:val="28"/>
              </w:rPr>
            </w:pPr>
            <w:r w:rsidRPr="000E398F">
              <w:rPr>
                <w:szCs w:val="20"/>
              </w:rPr>
              <w:t xml:space="preserve"> </w:t>
            </w:r>
            <w:r w:rsidRPr="000E398F">
              <w:rPr>
                <w:szCs w:val="28"/>
              </w:rPr>
              <w:t xml:space="preserve">Публичное акционерное общество </w:t>
            </w:r>
          </w:p>
          <w:p w:rsidR="000E398F" w:rsidRPr="000E398F" w:rsidRDefault="000E398F" w:rsidP="000E398F">
            <w:pPr>
              <w:tabs>
                <w:tab w:val="left" w:pos="993"/>
              </w:tabs>
              <w:ind w:right="30"/>
              <w:rPr>
                <w:szCs w:val="28"/>
              </w:rPr>
            </w:pPr>
            <w:r w:rsidRPr="000E398F">
              <w:rPr>
                <w:szCs w:val="28"/>
              </w:rPr>
              <w:t>«Башинформсвязь»</w:t>
            </w:r>
          </w:p>
          <w:p w:rsidR="000E398F" w:rsidRPr="000E398F" w:rsidRDefault="000E398F" w:rsidP="000E398F">
            <w:pPr>
              <w:tabs>
                <w:tab w:val="left" w:pos="993"/>
              </w:tabs>
              <w:ind w:right="30"/>
              <w:rPr>
                <w:szCs w:val="28"/>
              </w:rPr>
            </w:pPr>
            <w:r w:rsidRPr="000E398F">
              <w:rPr>
                <w:szCs w:val="28"/>
              </w:rPr>
              <w:t xml:space="preserve">Юридический адрес: 450077 Республика </w:t>
            </w:r>
          </w:p>
          <w:p w:rsidR="000E398F" w:rsidRPr="000E398F" w:rsidRDefault="000E398F" w:rsidP="000E398F">
            <w:pPr>
              <w:tabs>
                <w:tab w:val="left" w:pos="993"/>
              </w:tabs>
              <w:ind w:right="30"/>
              <w:rPr>
                <w:szCs w:val="28"/>
              </w:rPr>
            </w:pPr>
            <w:r w:rsidRPr="000E398F">
              <w:rPr>
                <w:szCs w:val="28"/>
              </w:rPr>
              <w:t>Башкортостан, г. Уфа, ул. Ленина, 30</w:t>
            </w:r>
          </w:p>
          <w:p w:rsidR="000E398F" w:rsidRPr="000E398F" w:rsidRDefault="000E398F" w:rsidP="000E398F">
            <w:pPr>
              <w:tabs>
                <w:tab w:val="left" w:pos="993"/>
              </w:tabs>
              <w:ind w:right="30"/>
              <w:rPr>
                <w:szCs w:val="28"/>
              </w:rPr>
            </w:pPr>
            <w:r w:rsidRPr="000E398F">
              <w:rPr>
                <w:szCs w:val="28"/>
              </w:rPr>
              <w:t xml:space="preserve">Почтовый адрес:450077, Республика </w:t>
            </w:r>
          </w:p>
          <w:p w:rsidR="000E398F" w:rsidRPr="000E398F" w:rsidRDefault="000E398F" w:rsidP="000E398F">
            <w:pPr>
              <w:tabs>
                <w:tab w:val="left" w:pos="993"/>
              </w:tabs>
              <w:ind w:right="30"/>
              <w:rPr>
                <w:szCs w:val="28"/>
              </w:rPr>
            </w:pPr>
            <w:r w:rsidRPr="000E398F">
              <w:rPr>
                <w:szCs w:val="28"/>
              </w:rPr>
              <w:t>Башкортостан, г. Уфа, ул. Ленина,30</w:t>
            </w:r>
          </w:p>
          <w:p w:rsidR="000E398F" w:rsidRPr="000E398F" w:rsidRDefault="000E398F" w:rsidP="000E398F">
            <w:pPr>
              <w:tabs>
                <w:tab w:val="left" w:pos="993"/>
              </w:tabs>
              <w:ind w:right="30"/>
              <w:rPr>
                <w:szCs w:val="28"/>
              </w:rPr>
            </w:pPr>
            <w:r w:rsidRPr="000E398F">
              <w:rPr>
                <w:szCs w:val="28"/>
              </w:rPr>
              <w:t>ИНН 0274018377</w:t>
            </w:r>
          </w:p>
          <w:p w:rsidR="000E398F" w:rsidRPr="000E398F" w:rsidRDefault="000E398F" w:rsidP="000E398F">
            <w:pPr>
              <w:tabs>
                <w:tab w:val="left" w:pos="993"/>
              </w:tabs>
              <w:ind w:right="30"/>
              <w:rPr>
                <w:szCs w:val="28"/>
              </w:rPr>
            </w:pPr>
            <w:r w:rsidRPr="000E398F">
              <w:rPr>
                <w:szCs w:val="28"/>
              </w:rPr>
              <w:t>КПП 997750001</w:t>
            </w:r>
          </w:p>
          <w:p w:rsidR="000E398F" w:rsidRPr="000E398F" w:rsidRDefault="000E398F" w:rsidP="000E398F">
            <w:pPr>
              <w:tabs>
                <w:tab w:val="left" w:pos="993"/>
              </w:tabs>
              <w:ind w:right="30"/>
              <w:rPr>
                <w:szCs w:val="28"/>
              </w:rPr>
            </w:pPr>
            <w:r w:rsidRPr="000E398F">
              <w:rPr>
                <w:szCs w:val="28"/>
              </w:rPr>
              <w:t>Р/</w:t>
            </w:r>
            <w:proofErr w:type="spellStart"/>
            <w:r w:rsidRPr="000E398F">
              <w:rPr>
                <w:szCs w:val="28"/>
              </w:rPr>
              <w:t>сч</w:t>
            </w:r>
            <w:proofErr w:type="spellEnd"/>
            <w:r w:rsidRPr="000E398F">
              <w:rPr>
                <w:szCs w:val="28"/>
              </w:rPr>
              <w:t xml:space="preserve"> 40702810900000005674</w:t>
            </w:r>
          </w:p>
          <w:p w:rsidR="000E398F" w:rsidRPr="000E398F" w:rsidRDefault="000E398F" w:rsidP="000E398F">
            <w:pPr>
              <w:tabs>
                <w:tab w:val="left" w:pos="993"/>
              </w:tabs>
              <w:ind w:right="30"/>
              <w:rPr>
                <w:szCs w:val="28"/>
              </w:rPr>
            </w:pPr>
            <w:r w:rsidRPr="000E398F">
              <w:rPr>
                <w:szCs w:val="28"/>
              </w:rPr>
              <w:t>В ОАО АБ «Россия»,</w:t>
            </w:r>
          </w:p>
          <w:p w:rsidR="000E398F" w:rsidRPr="000E398F" w:rsidRDefault="000E398F" w:rsidP="000E398F">
            <w:pPr>
              <w:tabs>
                <w:tab w:val="left" w:pos="993"/>
              </w:tabs>
              <w:ind w:right="30"/>
              <w:rPr>
                <w:szCs w:val="28"/>
              </w:rPr>
            </w:pPr>
            <w:r w:rsidRPr="000E398F">
              <w:rPr>
                <w:szCs w:val="28"/>
              </w:rPr>
              <w:t>БИК 044030861 ОГРН 1020202561686</w:t>
            </w:r>
          </w:p>
          <w:p w:rsidR="000E398F" w:rsidRPr="000E398F" w:rsidRDefault="000E398F" w:rsidP="000E398F">
            <w:pPr>
              <w:tabs>
                <w:tab w:val="left" w:pos="993"/>
              </w:tabs>
              <w:ind w:right="30"/>
              <w:rPr>
                <w:szCs w:val="28"/>
              </w:rPr>
            </w:pPr>
            <w:proofErr w:type="spellStart"/>
            <w:r w:rsidRPr="000E398F">
              <w:rPr>
                <w:szCs w:val="28"/>
              </w:rPr>
              <w:t>кор</w:t>
            </w:r>
            <w:proofErr w:type="spellEnd"/>
            <w:r w:rsidRPr="000E398F">
              <w:rPr>
                <w:szCs w:val="28"/>
              </w:rPr>
              <w:t>/</w:t>
            </w:r>
            <w:proofErr w:type="spellStart"/>
            <w:r w:rsidRPr="000E398F">
              <w:rPr>
                <w:szCs w:val="28"/>
              </w:rPr>
              <w:t>сч</w:t>
            </w:r>
            <w:proofErr w:type="spellEnd"/>
            <w:r w:rsidRPr="000E398F">
              <w:rPr>
                <w:szCs w:val="28"/>
              </w:rPr>
              <w:t xml:space="preserve"> 30101810800000000861    </w:t>
            </w:r>
          </w:p>
          <w:p w:rsidR="000E398F" w:rsidRPr="000E398F" w:rsidRDefault="000E398F" w:rsidP="000E398F">
            <w:pPr>
              <w:tabs>
                <w:tab w:val="left" w:pos="993"/>
              </w:tabs>
              <w:ind w:right="30"/>
              <w:rPr>
                <w:szCs w:val="28"/>
              </w:rPr>
            </w:pPr>
            <w:r w:rsidRPr="000E398F">
              <w:rPr>
                <w:szCs w:val="28"/>
              </w:rPr>
              <w:t>В Северо-Западном Главном Управлении Банка России</w:t>
            </w:r>
          </w:p>
          <w:p w:rsidR="000E398F" w:rsidRPr="000E398F" w:rsidRDefault="000E398F" w:rsidP="000E398F">
            <w:pPr>
              <w:ind w:hanging="55"/>
              <w:jc w:val="both"/>
              <w:rPr>
                <w:szCs w:val="28"/>
              </w:rPr>
            </w:pPr>
            <w:r w:rsidRPr="000E398F">
              <w:rPr>
                <w:szCs w:val="28"/>
              </w:rPr>
              <w:t>ОКОНХ 52300, ОКПО 011</w:t>
            </w:r>
          </w:p>
          <w:p w:rsidR="000E398F" w:rsidRPr="000E398F" w:rsidRDefault="000E398F" w:rsidP="000E398F">
            <w:pPr>
              <w:ind w:hanging="55"/>
              <w:jc w:val="both"/>
            </w:pPr>
            <w:r w:rsidRPr="000E398F">
              <w:rPr>
                <w:szCs w:val="28"/>
              </w:rPr>
              <w:t xml:space="preserve">50144 </w:t>
            </w:r>
          </w:p>
        </w:tc>
        <w:tc>
          <w:tcPr>
            <w:tcW w:w="4787" w:type="dxa"/>
            <w:tcBorders>
              <w:top w:val="nil"/>
              <w:left w:val="single" w:sz="2" w:space="0" w:color="000000"/>
              <w:bottom w:val="single" w:sz="2" w:space="0" w:color="000000"/>
              <w:right w:val="single" w:sz="2" w:space="0" w:color="000000"/>
            </w:tcBorders>
          </w:tcPr>
          <w:p w:rsidR="000E398F" w:rsidRPr="000E398F" w:rsidRDefault="000E398F" w:rsidP="000E398F">
            <w:pPr>
              <w:jc w:val="both"/>
              <w:rPr>
                <w:rFonts w:eastAsia="Arial Unicode MS" w:cs="Tahoma"/>
                <w:b/>
              </w:rPr>
            </w:pPr>
          </w:p>
          <w:p w:rsidR="000E398F" w:rsidRPr="000E398F" w:rsidRDefault="000E398F" w:rsidP="000E398F">
            <w:pPr>
              <w:jc w:val="both"/>
              <w:rPr>
                <w:rFonts w:eastAsia="Arial Unicode MS" w:cs="Tahoma"/>
                <w:b/>
              </w:rPr>
            </w:pPr>
          </w:p>
          <w:p w:rsidR="000E398F" w:rsidRPr="000E398F" w:rsidRDefault="000E398F" w:rsidP="000E398F">
            <w:pPr>
              <w:jc w:val="right"/>
              <w:rPr>
                <w:rFonts w:eastAsia="Arial Unicode MS" w:cs="Tahoma"/>
                <w:b/>
              </w:rPr>
            </w:pPr>
          </w:p>
          <w:p w:rsidR="000E398F" w:rsidRPr="000E398F" w:rsidRDefault="000E398F" w:rsidP="000E398F">
            <w:pPr>
              <w:jc w:val="right"/>
              <w:rPr>
                <w:rFonts w:eastAsia="Arial Unicode MS" w:cs="Tahoma"/>
                <w:b/>
              </w:rPr>
            </w:pPr>
          </w:p>
          <w:p w:rsidR="000E398F" w:rsidRPr="000E398F" w:rsidRDefault="000E398F" w:rsidP="000E398F">
            <w:pPr>
              <w:suppressLineNumbers/>
              <w:suppressAutoHyphens/>
              <w:snapToGrid w:val="0"/>
              <w:jc w:val="right"/>
              <w:rPr>
                <w:rFonts w:eastAsia="Arial Unicode MS" w:cs="Tahoma"/>
                <w:b/>
                <w:lang w:eastAsia="ar-SA"/>
              </w:rPr>
            </w:pPr>
          </w:p>
          <w:p w:rsidR="000E398F" w:rsidRPr="000E398F" w:rsidRDefault="000E398F" w:rsidP="000E398F">
            <w:pPr>
              <w:suppressLineNumbers/>
              <w:suppressAutoHyphens/>
              <w:snapToGrid w:val="0"/>
              <w:jc w:val="right"/>
              <w:rPr>
                <w:rFonts w:eastAsia="Arial Unicode MS" w:cs="Tahoma"/>
                <w:b/>
                <w:lang w:eastAsia="ar-SA"/>
              </w:rPr>
            </w:pPr>
          </w:p>
          <w:p w:rsidR="000E398F" w:rsidRPr="000E398F" w:rsidRDefault="000E398F" w:rsidP="000E398F">
            <w:pPr>
              <w:suppressLineNumbers/>
              <w:suppressAutoHyphens/>
              <w:snapToGrid w:val="0"/>
              <w:jc w:val="right"/>
              <w:rPr>
                <w:rFonts w:eastAsia="Arial Unicode MS" w:cs="Tahoma"/>
                <w:b/>
                <w:lang w:eastAsia="ar-SA"/>
              </w:rPr>
            </w:pPr>
          </w:p>
          <w:p w:rsidR="000E398F" w:rsidRPr="000E398F" w:rsidRDefault="000E398F" w:rsidP="000E398F">
            <w:pPr>
              <w:suppressLineNumbers/>
              <w:suppressAutoHyphens/>
              <w:snapToGrid w:val="0"/>
              <w:jc w:val="right"/>
              <w:rPr>
                <w:rFonts w:eastAsia="Arial Unicode MS" w:cs="Tahoma"/>
                <w:b/>
                <w:lang w:eastAsia="ar-SA"/>
              </w:rPr>
            </w:pPr>
          </w:p>
          <w:p w:rsidR="000E398F" w:rsidRPr="000E398F" w:rsidRDefault="000E398F" w:rsidP="000E398F">
            <w:pPr>
              <w:suppressLineNumbers/>
              <w:suppressAutoHyphens/>
              <w:snapToGrid w:val="0"/>
              <w:jc w:val="right"/>
              <w:rPr>
                <w:rFonts w:eastAsia="Arial Unicode MS" w:cs="Tahoma"/>
                <w:b/>
                <w:lang w:eastAsia="ar-SA"/>
              </w:rPr>
            </w:pPr>
          </w:p>
          <w:p w:rsidR="000E398F" w:rsidRPr="000E398F" w:rsidRDefault="000E398F" w:rsidP="000E398F">
            <w:pPr>
              <w:suppressLineNumbers/>
              <w:suppressAutoHyphens/>
              <w:snapToGrid w:val="0"/>
              <w:jc w:val="right"/>
              <w:rPr>
                <w:rFonts w:eastAsia="Arial Unicode MS" w:cs="Tahoma"/>
                <w:b/>
                <w:lang w:eastAsia="ar-SA"/>
              </w:rPr>
            </w:pPr>
          </w:p>
          <w:p w:rsidR="000E398F" w:rsidRPr="000E398F" w:rsidRDefault="000E398F" w:rsidP="000E398F">
            <w:pPr>
              <w:suppressLineNumbers/>
              <w:suppressAutoHyphens/>
              <w:snapToGrid w:val="0"/>
              <w:jc w:val="right"/>
              <w:rPr>
                <w:rFonts w:eastAsia="Arial Unicode MS" w:cs="Tahoma"/>
                <w:b/>
                <w:lang w:eastAsia="ar-SA"/>
              </w:rPr>
            </w:pPr>
          </w:p>
          <w:p w:rsidR="000E398F" w:rsidRPr="000E398F" w:rsidRDefault="000E398F" w:rsidP="000E398F">
            <w:pPr>
              <w:suppressLineNumbers/>
              <w:suppressAutoHyphens/>
              <w:snapToGrid w:val="0"/>
              <w:jc w:val="right"/>
              <w:rPr>
                <w:rFonts w:eastAsia="Arial Unicode MS" w:cs="Tahoma"/>
                <w:b/>
                <w:lang w:eastAsia="ar-SA"/>
              </w:rPr>
            </w:pPr>
          </w:p>
          <w:p w:rsidR="000E398F" w:rsidRPr="000E398F" w:rsidRDefault="000E398F" w:rsidP="000E398F">
            <w:pPr>
              <w:suppressLineNumbers/>
              <w:suppressAutoHyphens/>
              <w:snapToGrid w:val="0"/>
              <w:jc w:val="right"/>
              <w:rPr>
                <w:rFonts w:eastAsia="Arial Unicode MS" w:cs="Tahoma"/>
                <w:b/>
                <w:lang w:eastAsia="ar-SA"/>
              </w:rPr>
            </w:pPr>
          </w:p>
          <w:p w:rsidR="000E398F" w:rsidRPr="000E398F" w:rsidRDefault="000E398F" w:rsidP="000E398F">
            <w:pPr>
              <w:suppressLineNumbers/>
              <w:suppressAutoHyphens/>
              <w:snapToGrid w:val="0"/>
              <w:jc w:val="right"/>
              <w:rPr>
                <w:rFonts w:eastAsia="Arial Unicode MS" w:cs="Tahoma"/>
                <w:b/>
                <w:lang w:eastAsia="ar-SA"/>
              </w:rPr>
            </w:pPr>
          </w:p>
          <w:p w:rsidR="000E398F" w:rsidRPr="000E398F" w:rsidRDefault="000E398F" w:rsidP="000E398F">
            <w:pPr>
              <w:suppressLineNumbers/>
              <w:suppressAutoHyphens/>
              <w:snapToGrid w:val="0"/>
              <w:jc w:val="right"/>
              <w:rPr>
                <w:rFonts w:eastAsia="Arial Unicode MS" w:cs="Tahoma"/>
                <w:b/>
                <w:lang w:eastAsia="ar-SA"/>
              </w:rPr>
            </w:pPr>
          </w:p>
          <w:p w:rsidR="000E398F" w:rsidRPr="000E398F" w:rsidRDefault="000E398F" w:rsidP="000E398F">
            <w:pPr>
              <w:suppressLineNumbers/>
              <w:suppressAutoHyphens/>
              <w:snapToGrid w:val="0"/>
              <w:jc w:val="right"/>
              <w:rPr>
                <w:rFonts w:eastAsia="Arial Unicode MS" w:cs="Tahoma"/>
                <w:b/>
                <w:lang w:eastAsia="ar-SA"/>
              </w:rPr>
            </w:pPr>
          </w:p>
          <w:p w:rsidR="000E398F" w:rsidRPr="000E398F" w:rsidRDefault="000E398F" w:rsidP="000E398F">
            <w:pPr>
              <w:suppressLineNumbers/>
              <w:suppressAutoHyphens/>
              <w:snapToGrid w:val="0"/>
              <w:jc w:val="right"/>
              <w:rPr>
                <w:rFonts w:eastAsia="Arial Unicode MS" w:cs="Tahoma"/>
                <w:b/>
                <w:lang w:eastAsia="ar-SA"/>
              </w:rPr>
            </w:pPr>
          </w:p>
          <w:p w:rsidR="000E398F" w:rsidRPr="000E398F" w:rsidRDefault="000E398F" w:rsidP="000E398F">
            <w:pPr>
              <w:suppressLineNumbers/>
              <w:suppressAutoHyphens/>
              <w:snapToGrid w:val="0"/>
              <w:jc w:val="right"/>
              <w:rPr>
                <w:rFonts w:eastAsia="Arial Unicode MS" w:cs="Tahoma"/>
                <w:b/>
                <w:lang w:eastAsia="ar-SA"/>
              </w:rPr>
            </w:pPr>
          </w:p>
          <w:p w:rsidR="000E398F" w:rsidRPr="000E398F" w:rsidRDefault="000E398F" w:rsidP="000E398F">
            <w:pPr>
              <w:suppressLineNumbers/>
              <w:suppressAutoHyphens/>
              <w:snapToGrid w:val="0"/>
              <w:jc w:val="right"/>
              <w:rPr>
                <w:rFonts w:eastAsia="Arial Unicode MS" w:cs="Tahoma"/>
                <w:b/>
                <w:lang w:eastAsia="ar-SA"/>
              </w:rPr>
            </w:pPr>
          </w:p>
          <w:p w:rsidR="000E398F" w:rsidRPr="000E398F" w:rsidRDefault="000E398F" w:rsidP="000E398F">
            <w:pPr>
              <w:suppressLineNumbers/>
              <w:suppressAutoHyphens/>
              <w:snapToGrid w:val="0"/>
              <w:jc w:val="right"/>
              <w:rPr>
                <w:rFonts w:eastAsia="Arial Unicode MS" w:cs="Tahoma"/>
                <w:b/>
                <w:lang w:eastAsia="ar-SA"/>
              </w:rPr>
            </w:pPr>
          </w:p>
          <w:p w:rsidR="000E398F" w:rsidRPr="000E398F" w:rsidRDefault="000E398F" w:rsidP="000E398F">
            <w:pPr>
              <w:suppressLineNumbers/>
              <w:suppressAutoHyphens/>
              <w:snapToGrid w:val="0"/>
              <w:jc w:val="right"/>
              <w:rPr>
                <w:rFonts w:eastAsia="Arial Unicode MS" w:cs="Tahoma"/>
                <w:b/>
                <w:lang w:eastAsia="ar-SA"/>
              </w:rPr>
            </w:pPr>
          </w:p>
          <w:p w:rsidR="000E398F" w:rsidRPr="000E398F" w:rsidRDefault="000E398F" w:rsidP="000E398F">
            <w:pPr>
              <w:suppressLineNumbers/>
              <w:suppressAutoHyphens/>
              <w:snapToGrid w:val="0"/>
              <w:jc w:val="right"/>
              <w:rPr>
                <w:rFonts w:eastAsia="Arial Unicode MS" w:cs="Tahoma"/>
                <w:b/>
                <w:lang w:eastAsia="ar-SA"/>
              </w:rPr>
            </w:pPr>
          </w:p>
          <w:p w:rsidR="000E398F" w:rsidRPr="000E398F" w:rsidRDefault="000E398F" w:rsidP="000E398F">
            <w:pPr>
              <w:suppressLineNumbers/>
              <w:suppressAutoHyphens/>
              <w:snapToGrid w:val="0"/>
              <w:jc w:val="right"/>
              <w:rPr>
                <w:rFonts w:eastAsia="Arial Unicode MS" w:cs="Tahoma"/>
                <w:b/>
                <w:lang w:eastAsia="ar-SA"/>
              </w:rPr>
            </w:pPr>
          </w:p>
          <w:p w:rsidR="000E398F" w:rsidRPr="000E398F" w:rsidRDefault="000E398F" w:rsidP="000E398F">
            <w:pPr>
              <w:suppressLineNumbers/>
              <w:suppressAutoHyphens/>
              <w:snapToGrid w:val="0"/>
              <w:jc w:val="right"/>
              <w:rPr>
                <w:rFonts w:eastAsia="Arial Unicode MS" w:cs="Tahoma"/>
                <w:b/>
                <w:lang w:eastAsia="ar-SA"/>
              </w:rPr>
            </w:pPr>
          </w:p>
          <w:p w:rsidR="000E398F" w:rsidRPr="000E398F" w:rsidRDefault="000E398F" w:rsidP="000E398F">
            <w:pPr>
              <w:suppressLineNumbers/>
              <w:suppressAutoHyphens/>
              <w:snapToGrid w:val="0"/>
              <w:jc w:val="right"/>
              <w:rPr>
                <w:lang w:eastAsia="ar-SA"/>
              </w:rPr>
            </w:pPr>
          </w:p>
        </w:tc>
      </w:tr>
    </w:tbl>
    <w:p w:rsidR="000E398F" w:rsidRPr="000E398F" w:rsidRDefault="000E398F" w:rsidP="000E398F">
      <w:pPr>
        <w:jc w:val="right"/>
        <w:rPr>
          <w:rFonts w:eastAsia="Arial Unicode MS" w:cs="Tahoma"/>
        </w:rPr>
      </w:pPr>
    </w:p>
    <w:p w:rsidR="000E398F" w:rsidRPr="000E398F" w:rsidRDefault="000E398F" w:rsidP="000E398F">
      <w:pPr>
        <w:spacing w:after="200" w:line="276" w:lineRule="auto"/>
        <w:rPr>
          <w:rFonts w:eastAsia="Arial Unicode MS" w:cs="Tahoma"/>
        </w:rPr>
      </w:pPr>
      <w:r w:rsidRPr="000E398F">
        <w:rPr>
          <w:rFonts w:eastAsia="Arial Unicode MS" w:cs="Tahoma"/>
        </w:rPr>
        <w:br w:type="page"/>
      </w:r>
    </w:p>
    <w:p w:rsidR="000E398F" w:rsidRPr="000E398F" w:rsidRDefault="000E398F" w:rsidP="000E398F">
      <w:pPr>
        <w:jc w:val="right"/>
        <w:rPr>
          <w:rFonts w:eastAsia="Arial Unicode MS" w:cs="Tahoma"/>
        </w:rPr>
      </w:pPr>
    </w:p>
    <w:p w:rsidR="000E398F" w:rsidRPr="000E398F" w:rsidRDefault="000E398F" w:rsidP="000E398F">
      <w:pPr>
        <w:jc w:val="right"/>
        <w:rPr>
          <w:rFonts w:eastAsia="Arial Unicode MS" w:cs="Tahoma"/>
        </w:rPr>
      </w:pPr>
      <w:r w:rsidRPr="000E398F">
        <w:rPr>
          <w:rFonts w:eastAsia="Arial Unicode MS" w:cs="Tahoma"/>
        </w:rPr>
        <w:t>Приложение № 1</w:t>
      </w:r>
    </w:p>
    <w:p w:rsidR="000E398F" w:rsidRPr="000E398F" w:rsidRDefault="000E398F" w:rsidP="000E398F">
      <w:pPr>
        <w:spacing w:line="216" w:lineRule="auto"/>
        <w:ind w:left="-567" w:right="-284"/>
        <w:rPr>
          <w:rFonts w:cs="Tahoma"/>
          <w:bCs/>
        </w:rPr>
      </w:pPr>
      <w:r w:rsidRPr="000E398F">
        <w:rPr>
          <w:bCs/>
        </w:rPr>
        <w:t>к Договору</w:t>
      </w:r>
      <w:r w:rsidRPr="000E398F">
        <w:rPr>
          <w:rFonts w:cs="Tahoma"/>
          <w:bCs/>
        </w:rPr>
        <w:t xml:space="preserve"> на поставку горюче-смазочных материалов через автозаправочные станции по топливным картам для средств транспорта и механизации ПАО «Башинформсвязь» на 2018 год</w:t>
      </w:r>
    </w:p>
    <w:p w:rsidR="000E398F" w:rsidRPr="000E398F" w:rsidRDefault="000E398F" w:rsidP="000E398F">
      <w:pPr>
        <w:spacing w:line="216" w:lineRule="auto"/>
        <w:ind w:left="-567" w:right="-144"/>
        <w:jc w:val="right"/>
      </w:pPr>
      <w:r w:rsidRPr="000E398F">
        <w:rPr>
          <w:rFonts w:cs="Tahoma"/>
          <w:bCs/>
        </w:rPr>
        <w:t xml:space="preserve"> </w:t>
      </w:r>
      <w:r w:rsidRPr="000E398F">
        <w:t>№______ от «__</w:t>
      </w:r>
      <w:proofErr w:type="gramStart"/>
      <w:r w:rsidRPr="000E398F">
        <w:t>_»_</w:t>
      </w:r>
      <w:proofErr w:type="gramEnd"/>
      <w:r w:rsidRPr="000E398F">
        <w:t>_______201_г.</w:t>
      </w:r>
    </w:p>
    <w:p w:rsidR="000E398F" w:rsidRPr="000E398F" w:rsidRDefault="000E398F" w:rsidP="000E398F">
      <w:pPr>
        <w:jc w:val="right"/>
        <w:rPr>
          <w:szCs w:val="29"/>
        </w:rPr>
      </w:pPr>
    </w:p>
    <w:p w:rsidR="000E398F" w:rsidRPr="000E398F" w:rsidRDefault="000E398F" w:rsidP="000E398F">
      <w:pPr>
        <w:jc w:val="center"/>
        <w:rPr>
          <w:b/>
          <w:sz w:val="22"/>
          <w:szCs w:val="22"/>
        </w:rPr>
      </w:pPr>
      <w:r w:rsidRPr="000E398F">
        <w:rPr>
          <w:b/>
          <w:sz w:val="22"/>
          <w:szCs w:val="22"/>
        </w:rPr>
        <w:t>СОГЛАШЕНИЕ</w:t>
      </w:r>
    </w:p>
    <w:p w:rsidR="000E398F" w:rsidRPr="000E398F" w:rsidRDefault="000E398F" w:rsidP="000E398F">
      <w:pPr>
        <w:jc w:val="center"/>
        <w:rPr>
          <w:b/>
          <w:sz w:val="22"/>
          <w:szCs w:val="22"/>
        </w:rPr>
      </w:pPr>
      <w:r w:rsidRPr="000E398F">
        <w:rPr>
          <w:b/>
          <w:sz w:val="22"/>
          <w:szCs w:val="22"/>
        </w:rPr>
        <w:t xml:space="preserve">о размере предоставляемой скидки </w:t>
      </w:r>
    </w:p>
    <w:p w:rsidR="000E398F" w:rsidRPr="000E398F" w:rsidRDefault="000E398F" w:rsidP="000E398F">
      <w:pPr>
        <w:jc w:val="center"/>
        <w:rPr>
          <w:sz w:val="22"/>
          <w:szCs w:val="22"/>
        </w:rPr>
      </w:pPr>
    </w:p>
    <w:p w:rsidR="000E398F" w:rsidRPr="000E398F" w:rsidRDefault="000E398F" w:rsidP="000E398F">
      <w:pPr>
        <w:rPr>
          <w:sz w:val="22"/>
          <w:szCs w:val="22"/>
        </w:rPr>
      </w:pPr>
      <w:r w:rsidRPr="000E398F">
        <w:rPr>
          <w:sz w:val="22"/>
          <w:szCs w:val="22"/>
        </w:rPr>
        <w:t>г.________________                                                                 «_____» __________ 201__ г.</w:t>
      </w:r>
    </w:p>
    <w:p w:rsidR="000E398F" w:rsidRPr="000E398F" w:rsidRDefault="000E398F" w:rsidP="000E398F">
      <w:pPr>
        <w:rPr>
          <w:sz w:val="22"/>
          <w:szCs w:val="22"/>
        </w:rPr>
      </w:pPr>
    </w:p>
    <w:p w:rsidR="000E398F" w:rsidRPr="000E398F" w:rsidRDefault="000E398F" w:rsidP="000E398F">
      <w:pPr>
        <w:spacing w:line="360" w:lineRule="auto"/>
        <w:ind w:firstLine="851"/>
        <w:jc w:val="both"/>
        <w:rPr>
          <w:sz w:val="22"/>
          <w:szCs w:val="22"/>
        </w:rPr>
      </w:pPr>
      <w:r w:rsidRPr="000E398F">
        <w:rPr>
          <w:sz w:val="22"/>
          <w:szCs w:val="22"/>
        </w:rPr>
        <w:t>Стороны установили следующий порядок определения скидки на Товары, отпущенные Поставщиком Покупателю:</w:t>
      </w:r>
    </w:p>
    <w:p w:rsidR="000E398F" w:rsidRPr="000E398F" w:rsidRDefault="000E398F" w:rsidP="000E398F">
      <w:pPr>
        <w:suppressAutoHyphens/>
        <w:spacing w:line="360" w:lineRule="auto"/>
        <w:jc w:val="both"/>
        <w:rPr>
          <w:sz w:val="22"/>
          <w:szCs w:val="22"/>
        </w:rPr>
      </w:pPr>
      <w:r w:rsidRPr="000E398F">
        <w:rPr>
          <w:sz w:val="22"/>
          <w:szCs w:val="22"/>
        </w:rPr>
        <w:t>1. При условии своевременной и полной оплаты Покупателем полученных Товаров, в сроки, установленные настоящим Договором, Поставщик предоставляет Покупателю скидки (снижение цены) в следующем размере:</w:t>
      </w:r>
    </w:p>
    <w:p w:rsidR="000E398F" w:rsidRPr="000E398F" w:rsidRDefault="000E398F" w:rsidP="000E398F">
      <w:pPr>
        <w:numPr>
          <w:ilvl w:val="1"/>
          <w:numId w:val="44"/>
        </w:numPr>
        <w:suppressAutoHyphens/>
        <w:spacing w:after="160" w:line="360" w:lineRule="auto"/>
        <w:ind w:hanging="357"/>
        <w:jc w:val="both"/>
      </w:pPr>
      <w:r w:rsidRPr="000E398F">
        <w:t>Бензин АИ-80 - ___% от розничной цены (</w:t>
      </w:r>
      <w:r w:rsidRPr="000E398F">
        <w:rPr>
          <w:rFonts w:cs="Arial"/>
        </w:rPr>
        <w:t xml:space="preserve">официально действующего Прейскуранта (Прайса) </w:t>
      </w:r>
      <w:r w:rsidRPr="000E398F">
        <w:t>на дату поставки Товара,</w:t>
      </w:r>
    </w:p>
    <w:p w:rsidR="000E398F" w:rsidRPr="000E398F" w:rsidRDefault="000E398F" w:rsidP="000E398F">
      <w:pPr>
        <w:numPr>
          <w:ilvl w:val="1"/>
          <w:numId w:val="44"/>
        </w:numPr>
        <w:suppressAutoHyphens/>
        <w:spacing w:after="160" w:line="360" w:lineRule="auto"/>
        <w:ind w:hanging="357"/>
        <w:rPr>
          <w:sz w:val="22"/>
          <w:szCs w:val="22"/>
        </w:rPr>
      </w:pPr>
      <w:r w:rsidRPr="000E398F">
        <w:rPr>
          <w:sz w:val="22"/>
          <w:szCs w:val="22"/>
        </w:rPr>
        <w:t xml:space="preserve">Бензин АИ-92 - ___% от розничной цены </w:t>
      </w:r>
      <w:r w:rsidRPr="000E398F">
        <w:t>(</w:t>
      </w:r>
      <w:r w:rsidRPr="000E398F">
        <w:rPr>
          <w:rFonts w:cs="Arial"/>
        </w:rPr>
        <w:t xml:space="preserve">официально действующего Прейскуранта (Прайса) </w:t>
      </w:r>
      <w:r w:rsidRPr="000E398F">
        <w:rPr>
          <w:sz w:val="22"/>
          <w:szCs w:val="22"/>
        </w:rPr>
        <w:t>на дату поставки Товара,</w:t>
      </w:r>
    </w:p>
    <w:p w:rsidR="000E398F" w:rsidRPr="000E398F" w:rsidRDefault="000E398F" w:rsidP="000E398F">
      <w:pPr>
        <w:numPr>
          <w:ilvl w:val="1"/>
          <w:numId w:val="44"/>
        </w:numPr>
        <w:suppressAutoHyphens/>
        <w:spacing w:after="160" w:line="360" w:lineRule="auto"/>
        <w:ind w:hanging="357"/>
        <w:rPr>
          <w:sz w:val="22"/>
          <w:szCs w:val="22"/>
        </w:rPr>
      </w:pPr>
      <w:r w:rsidRPr="000E398F">
        <w:rPr>
          <w:sz w:val="22"/>
          <w:szCs w:val="22"/>
        </w:rPr>
        <w:t xml:space="preserve">Бензин АИ-95 _____% от розничной цены </w:t>
      </w:r>
      <w:r w:rsidRPr="000E398F">
        <w:t>(</w:t>
      </w:r>
      <w:r w:rsidRPr="000E398F">
        <w:rPr>
          <w:rFonts w:cs="Arial"/>
        </w:rPr>
        <w:t xml:space="preserve">официально действующего Прейскуранта (Прайса) </w:t>
      </w:r>
      <w:r w:rsidRPr="000E398F">
        <w:rPr>
          <w:sz w:val="22"/>
          <w:szCs w:val="22"/>
        </w:rPr>
        <w:t>на дату поставки Товара,</w:t>
      </w:r>
    </w:p>
    <w:p w:rsidR="000E398F" w:rsidRPr="000E398F" w:rsidRDefault="000E398F" w:rsidP="000E398F">
      <w:pPr>
        <w:numPr>
          <w:ilvl w:val="1"/>
          <w:numId w:val="44"/>
        </w:numPr>
        <w:suppressAutoHyphens/>
        <w:spacing w:after="160" w:line="360" w:lineRule="auto"/>
        <w:ind w:hanging="357"/>
        <w:rPr>
          <w:sz w:val="22"/>
          <w:szCs w:val="22"/>
        </w:rPr>
      </w:pPr>
      <w:r w:rsidRPr="000E398F">
        <w:rPr>
          <w:sz w:val="22"/>
          <w:szCs w:val="22"/>
        </w:rPr>
        <w:t xml:space="preserve">Дизельное топливо - ___% от розничной цены </w:t>
      </w:r>
      <w:r w:rsidRPr="000E398F">
        <w:t>(</w:t>
      </w:r>
      <w:r w:rsidRPr="000E398F">
        <w:rPr>
          <w:rFonts w:cs="Arial"/>
        </w:rPr>
        <w:t xml:space="preserve">официально действующего Прейскуранта (Прайса) </w:t>
      </w:r>
      <w:r w:rsidRPr="000E398F">
        <w:rPr>
          <w:sz w:val="22"/>
          <w:szCs w:val="22"/>
        </w:rPr>
        <w:t>на дату поставки Товара.</w:t>
      </w:r>
    </w:p>
    <w:p w:rsidR="000E398F" w:rsidRPr="000E398F" w:rsidRDefault="000E398F" w:rsidP="000E398F">
      <w:pPr>
        <w:spacing w:line="360" w:lineRule="auto"/>
        <w:jc w:val="both"/>
        <w:rPr>
          <w:sz w:val="22"/>
          <w:szCs w:val="22"/>
        </w:rPr>
      </w:pPr>
      <w:r w:rsidRPr="000E398F">
        <w:rPr>
          <w:sz w:val="22"/>
          <w:szCs w:val="22"/>
        </w:rPr>
        <w:t xml:space="preserve">2.  Цена Товара (в </w:t>
      </w:r>
      <w:proofErr w:type="spellStart"/>
      <w:r w:rsidRPr="000E398F">
        <w:rPr>
          <w:sz w:val="22"/>
          <w:szCs w:val="22"/>
        </w:rPr>
        <w:t>т.ч</w:t>
      </w:r>
      <w:proofErr w:type="spellEnd"/>
      <w:r w:rsidRPr="000E398F">
        <w:rPr>
          <w:sz w:val="22"/>
          <w:szCs w:val="22"/>
        </w:rPr>
        <w:t>. НДС 18%) за отчётный период, рассчитанная с учётом п. 1 настоящего Соглашения, указывается в счёте-фактуре и накладной (Торг 12), направляемой Поставщиком Покупателю.</w:t>
      </w:r>
    </w:p>
    <w:p w:rsidR="000E398F" w:rsidRPr="000E398F" w:rsidRDefault="000E398F" w:rsidP="000E398F">
      <w:pPr>
        <w:spacing w:line="360" w:lineRule="auto"/>
        <w:rPr>
          <w:sz w:val="22"/>
          <w:szCs w:val="22"/>
        </w:rPr>
      </w:pPr>
    </w:p>
    <w:p w:rsidR="000E398F" w:rsidRPr="000E398F" w:rsidRDefault="000E398F" w:rsidP="000E398F">
      <w:pPr>
        <w:spacing w:line="360" w:lineRule="auto"/>
        <w:rPr>
          <w:sz w:val="22"/>
          <w:szCs w:val="22"/>
        </w:rPr>
      </w:pPr>
    </w:p>
    <w:p w:rsidR="000E398F" w:rsidRPr="000E398F" w:rsidRDefault="000E398F" w:rsidP="000E398F">
      <w:pPr>
        <w:jc w:val="both"/>
        <w:rPr>
          <w:rFonts w:eastAsia="Arial Unicode MS" w:cs="Tahoma"/>
        </w:rPr>
      </w:pPr>
      <w:r w:rsidRPr="000E398F">
        <w:rPr>
          <w:rFonts w:eastAsia="Arial Unicode MS" w:cs="Tahoma"/>
        </w:rPr>
        <w:tab/>
        <w:t xml:space="preserve"> Покупатель</w:t>
      </w:r>
      <w:r w:rsidRPr="000E398F">
        <w:rPr>
          <w:rFonts w:eastAsia="Arial Unicode MS" w:cs="Tahoma"/>
        </w:rPr>
        <w:tab/>
      </w:r>
      <w:r w:rsidRPr="000E398F">
        <w:rPr>
          <w:rFonts w:eastAsia="Arial Unicode MS" w:cs="Tahoma"/>
        </w:rPr>
        <w:tab/>
      </w:r>
      <w:r w:rsidRPr="000E398F">
        <w:rPr>
          <w:rFonts w:eastAsia="Arial Unicode MS" w:cs="Tahoma"/>
        </w:rPr>
        <w:tab/>
      </w:r>
      <w:r w:rsidRPr="000E398F">
        <w:rPr>
          <w:rFonts w:eastAsia="Arial Unicode MS" w:cs="Tahoma"/>
        </w:rPr>
        <w:tab/>
      </w:r>
      <w:r w:rsidRPr="000E398F">
        <w:rPr>
          <w:rFonts w:eastAsia="Arial Unicode MS" w:cs="Tahoma"/>
        </w:rPr>
        <w:tab/>
      </w:r>
      <w:r w:rsidRPr="000E398F">
        <w:rPr>
          <w:rFonts w:eastAsia="Arial Unicode MS" w:cs="Tahoma"/>
        </w:rPr>
        <w:tab/>
      </w:r>
      <w:r w:rsidRPr="000E398F">
        <w:rPr>
          <w:rFonts w:eastAsia="Arial Unicode MS" w:cs="Tahoma"/>
        </w:rPr>
        <w:tab/>
        <w:t>Поставщик</w:t>
      </w:r>
    </w:p>
    <w:p w:rsidR="000E398F" w:rsidRPr="000E398F" w:rsidRDefault="000E398F" w:rsidP="000E398F">
      <w:pPr>
        <w:jc w:val="both"/>
        <w:rPr>
          <w:rFonts w:eastAsia="Arial Unicode MS" w:cs="Tahoma"/>
          <w:b/>
        </w:rPr>
      </w:pPr>
    </w:p>
    <w:p w:rsidR="000E398F" w:rsidRPr="000E398F" w:rsidRDefault="000E398F" w:rsidP="000E398F">
      <w:pPr>
        <w:jc w:val="both"/>
        <w:rPr>
          <w:rFonts w:eastAsia="Arial Unicode MS" w:cs="Tahoma"/>
          <w:b/>
        </w:rPr>
      </w:pPr>
    </w:p>
    <w:p w:rsidR="000E398F" w:rsidRPr="000E398F" w:rsidRDefault="000E398F" w:rsidP="000E398F">
      <w:pPr>
        <w:jc w:val="both"/>
        <w:rPr>
          <w:rFonts w:eastAsia="Arial Unicode MS" w:cs="Tahoma"/>
        </w:rPr>
      </w:pPr>
      <w:r w:rsidRPr="000E398F">
        <w:rPr>
          <w:rFonts w:eastAsia="Arial Unicode MS" w:cs="Tahoma"/>
        </w:rPr>
        <w:t>_____________/</w:t>
      </w:r>
      <w:proofErr w:type="spellStart"/>
      <w:r w:rsidRPr="000E398F">
        <w:rPr>
          <w:rFonts w:eastAsia="Arial Unicode MS" w:cs="Tahoma"/>
        </w:rPr>
        <w:t>Долгоаршинных</w:t>
      </w:r>
      <w:proofErr w:type="spellEnd"/>
      <w:r w:rsidRPr="000E398F">
        <w:rPr>
          <w:rFonts w:eastAsia="Arial Unicode MS" w:cs="Tahoma"/>
        </w:rPr>
        <w:t xml:space="preserve"> М.Г./     ___________/____________/</w:t>
      </w:r>
    </w:p>
    <w:p w:rsidR="000E398F" w:rsidRPr="000E398F" w:rsidRDefault="000E398F" w:rsidP="000E398F">
      <w:pPr>
        <w:jc w:val="both"/>
        <w:rPr>
          <w:rFonts w:eastAsia="Arial Unicode MS" w:cs="Tahoma"/>
        </w:rPr>
      </w:pPr>
    </w:p>
    <w:p w:rsidR="000E398F" w:rsidRPr="000E398F" w:rsidRDefault="000E398F" w:rsidP="000E398F">
      <w:pPr>
        <w:jc w:val="both"/>
        <w:rPr>
          <w:rFonts w:eastAsia="Arial Unicode MS" w:cs="Tahoma"/>
        </w:rPr>
      </w:pPr>
    </w:p>
    <w:p w:rsidR="000E398F" w:rsidRPr="000E398F" w:rsidRDefault="000E398F" w:rsidP="000E398F">
      <w:pPr>
        <w:jc w:val="both"/>
        <w:rPr>
          <w:rFonts w:eastAsia="Arial Unicode MS" w:cs="Tahoma"/>
        </w:rPr>
      </w:pPr>
    </w:p>
    <w:p w:rsidR="000E398F" w:rsidRPr="000E398F" w:rsidRDefault="000E398F" w:rsidP="000E398F">
      <w:pPr>
        <w:jc w:val="right"/>
        <w:rPr>
          <w:rFonts w:eastAsia="Arial Unicode MS" w:cs="Tahoma"/>
          <w:szCs w:val="29"/>
        </w:rPr>
      </w:pPr>
    </w:p>
    <w:p w:rsidR="000E398F" w:rsidRPr="000E398F" w:rsidRDefault="000E398F" w:rsidP="000E398F"/>
    <w:p w:rsidR="000E398F" w:rsidRPr="000E398F" w:rsidRDefault="000E398F" w:rsidP="000E398F"/>
    <w:p w:rsidR="000E398F" w:rsidRPr="000E398F" w:rsidRDefault="000E398F" w:rsidP="000E398F"/>
    <w:p w:rsidR="000E398F" w:rsidRPr="000E398F" w:rsidRDefault="000E398F" w:rsidP="000E398F"/>
    <w:p w:rsidR="000E398F" w:rsidRPr="000E398F" w:rsidRDefault="000E398F" w:rsidP="000E398F"/>
    <w:p w:rsidR="000E398F" w:rsidRPr="000E398F" w:rsidRDefault="000E398F" w:rsidP="000E398F"/>
    <w:p w:rsidR="000E398F" w:rsidRPr="000E398F" w:rsidRDefault="000E398F" w:rsidP="000E398F"/>
    <w:p w:rsidR="000E398F" w:rsidRPr="000E398F" w:rsidRDefault="000E398F" w:rsidP="000E398F"/>
    <w:p w:rsidR="000E398F" w:rsidRPr="000E398F" w:rsidRDefault="000E398F" w:rsidP="000E398F">
      <w:pPr>
        <w:jc w:val="right"/>
        <w:rPr>
          <w:rFonts w:eastAsia="Arial Unicode MS" w:cs="Tahoma"/>
          <w:szCs w:val="29"/>
        </w:rPr>
      </w:pPr>
    </w:p>
    <w:p w:rsidR="000E398F" w:rsidRPr="000E398F" w:rsidRDefault="000E398F" w:rsidP="000E398F">
      <w:pPr>
        <w:jc w:val="right"/>
        <w:rPr>
          <w:rFonts w:eastAsia="Arial Unicode MS" w:cs="Tahoma"/>
          <w:szCs w:val="29"/>
        </w:rPr>
      </w:pPr>
      <w:r w:rsidRPr="000E398F">
        <w:rPr>
          <w:rFonts w:eastAsia="Arial Unicode MS" w:cs="Tahoma"/>
          <w:szCs w:val="29"/>
        </w:rPr>
        <w:t>Приложение № 2</w:t>
      </w:r>
    </w:p>
    <w:p w:rsidR="000E398F" w:rsidRPr="000E398F" w:rsidRDefault="000E398F" w:rsidP="000E398F">
      <w:pPr>
        <w:suppressAutoHyphens/>
        <w:spacing w:before="120" w:line="216" w:lineRule="auto"/>
        <w:ind w:left="-567" w:right="-142"/>
        <w:rPr>
          <w:rFonts w:cs="Tahoma"/>
          <w:szCs w:val="30"/>
          <w:lang w:eastAsia="ar-SA"/>
        </w:rPr>
      </w:pPr>
      <w:r w:rsidRPr="000E398F">
        <w:rPr>
          <w:bCs/>
          <w:szCs w:val="29"/>
          <w:lang w:eastAsia="ar-SA"/>
        </w:rPr>
        <w:t>к Договору</w:t>
      </w:r>
      <w:r w:rsidRPr="000E398F">
        <w:rPr>
          <w:rFonts w:cs="Tahoma"/>
          <w:szCs w:val="30"/>
          <w:lang w:eastAsia="ar-SA"/>
        </w:rPr>
        <w:t xml:space="preserve"> на поставку горюче-смазочных материалов через автозаправочные станции по топливным картам для средств транспорта и механизации ПАО «Башинформсвязь» на 2018 год </w:t>
      </w:r>
    </w:p>
    <w:p w:rsidR="000E398F" w:rsidRPr="000E398F" w:rsidRDefault="000E398F" w:rsidP="000E398F">
      <w:pPr>
        <w:suppressAutoHyphens/>
        <w:spacing w:line="216" w:lineRule="auto"/>
        <w:ind w:left="-567" w:right="-144"/>
        <w:jc w:val="right"/>
        <w:rPr>
          <w:bCs/>
          <w:sz w:val="22"/>
          <w:szCs w:val="29"/>
          <w:lang w:eastAsia="ar-SA"/>
        </w:rPr>
      </w:pPr>
      <w:r w:rsidRPr="000E398F">
        <w:rPr>
          <w:bCs/>
          <w:szCs w:val="29"/>
          <w:lang w:eastAsia="ar-SA"/>
        </w:rPr>
        <w:t>№______ от «__</w:t>
      </w:r>
      <w:proofErr w:type="gramStart"/>
      <w:r w:rsidRPr="000E398F">
        <w:rPr>
          <w:bCs/>
          <w:szCs w:val="29"/>
          <w:lang w:eastAsia="ar-SA"/>
        </w:rPr>
        <w:t>_»_</w:t>
      </w:r>
      <w:proofErr w:type="gramEnd"/>
      <w:r w:rsidRPr="000E398F">
        <w:rPr>
          <w:bCs/>
          <w:szCs w:val="29"/>
          <w:lang w:eastAsia="ar-SA"/>
        </w:rPr>
        <w:t>_______201__г.</w:t>
      </w:r>
    </w:p>
    <w:p w:rsidR="000E398F" w:rsidRPr="000E398F" w:rsidRDefault="000E398F" w:rsidP="000E398F">
      <w:pPr>
        <w:jc w:val="right"/>
      </w:pPr>
      <w:r w:rsidRPr="000E398F">
        <w:t xml:space="preserve">  </w:t>
      </w:r>
    </w:p>
    <w:p w:rsidR="000E398F" w:rsidRPr="000E398F" w:rsidRDefault="000E398F" w:rsidP="000E398F">
      <w:pPr>
        <w:jc w:val="right"/>
        <w:rPr>
          <w:b/>
        </w:rPr>
      </w:pPr>
    </w:p>
    <w:p w:rsidR="000E398F" w:rsidRPr="000E398F" w:rsidRDefault="000E398F" w:rsidP="000E398F">
      <w:pPr>
        <w:jc w:val="center"/>
        <w:rPr>
          <w:b/>
        </w:rPr>
      </w:pPr>
      <w:r w:rsidRPr="000E398F">
        <w:rPr>
          <w:b/>
        </w:rPr>
        <w:t>Спецификация товара</w:t>
      </w:r>
    </w:p>
    <w:p w:rsidR="000E398F" w:rsidRPr="000E398F" w:rsidRDefault="000E398F" w:rsidP="000E398F">
      <w:pPr>
        <w:jc w:val="center"/>
        <w:rPr>
          <w:b/>
        </w:rPr>
      </w:pPr>
    </w:p>
    <w:tbl>
      <w:tblPr>
        <w:tblStyle w:val="af"/>
        <w:tblW w:w="10347" w:type="dxa"/>
        <w:tblInd w:w="-147" w:type="dxa"/>
        <w:tblLayout w:type="fixed"/>
        <w:tblLook w:val="04A0" w:firstRow="1" w:lastRow="0" w:firstColumn="1" w:lastColumn="0" w:noHBand="0" w:noVBand="1"/>
      </w:tblPr>
      <w:tblGrid>
        <w:gridCol w:w="420"/>
        <w:gridCol w:w="2127"/>
        <w:gridCol w:w="1419"/>
        <w:gridCol w:w="708"/>
        <w:gridCol w:w="1276"/>
        <w:gridCol w:w="1418"/>
        <w:gridCol w:w="1419"/>
        <w:gridCol w:w="1560"/>
      </w:tblGrid>
      <w:tr w:rsidR="000E398F" w:rsidRPr="000E398F" w:rsidTr="000E398F">
        <w:trPr>
          <w:trHeight w:val="1771"/>
        </w:trPr>
        <w:tc>
          <w:tcPr>
            <w:tcW w:w="420" w:type="dxa"/>
            <w:hideMark/>
          </w:tcPr>
          <w:p w:rsidR="000E398F" w:rsidRPr="000E398F" w:rsidRDefault="000E398F" w:rsidP="000E398F">
            <w:pPr>
              <w:rPr>
                <w:sz w:val="22"/>
                <w:szCs w:val="22"/>
              </w:rPr>
            </w:pPr>
            <w:r w:rsidRPr="000E398F">
              <w:rPr>
                <w:sz w:val="22"/>
                <w:szCs w:val="22"/>
              </w:rPr>
              <w:t xml:space="preserve">№ </w:t>
            </w:r>
            <w:proofErr w:type="spellStart"/>
            <w:r w:rsidRPr="000E398F">
              <w:rPr>
                <w:sz w:val="22"/>
                <w:szCs w:val="22"/>
              </w:rPr>
              <w:t>п.п</w:t>
            </w:r>
            <w:proofErr w:type="spellEnd"/>
            <w:r w:rsidRPr="000E398F">
              <w:rPr>
                <w:sz w:val="22"/>
                <w:szCs w:val="22"/>
              </w:rPr>
              <w:t>.</w:t>
            </w:r>
          </w:p>
        </w:tc>
        <w:tc>
          <w:tcPr>
            <w:tcW w:w="2127" w:type="dxa"/>
            <w:hideMark/>
          </w:tcPr>
          <w:p w:rsidR="000E398F" w:rsidRPr="000E398F" w:rsidRDefault="000E398F" w:rsidP="000E398F">
            <w:pPr>
              <w:rPr>
                <w:sz w:val="22"/>
                <w:szCs w:val="22"/>
              </w:rPr>
            </w:pPr>
            <w:r w:rsidRPr="000E398F">
              <w:rPr>
                <w:sz w:val="22"/>
                <w:szCs w:val="22"/>
              </w:rPr>
              <w:t>Наименование товара</w:t>
            </w:r>
          </w:p>
        </w:tc>
        <w:tc>
          <w:tcPr>
            <w:tcW w:w="1419" w:type="dxa"/>
            <w:hideMark/>
          </w:tcPr>
          <w:p w:rsidR="000E398F" w:rsidRPr="000E398F" w:rsidRDefault="000E398F" w:rsidP="000E398F">
            <w:pPr>
              <w:rPr>
                <w:sz w:val="22"/>
                <w:szCs w:val="22"/>
              </w:rPr>
            </w:pPr>
            <w:r w:rsidRPr="000E398F">
              <w:rPr>
                <w:sz w:val="22"/>
                <w:szCs w:val="22"/>
              </w:rPr>
              <w:t>Описание</w:t>
            </w:r>
          </w:p>
        </w:tc>
        <w:tc>
          <w:tcPr>
            <w:tcW w:w="708" w:type="dxa"/>
            <w:hideMark/>
          </w:tcPr>
          <w:p w:rsidR="000E398F" w:rsidRDefault="000E398F" w:rsidP="000E398F">
            <w:pPr>
              <w:rPr>
                <w:sz w:val="22"/>
                <w:szCs w:val="22"/>
              </w:rPr>
            </w:pPr>
            <w:proofErr w:type="spellStart"/>
            <w:r w:rsidRPr="000E398F">
              <w:rPr>
                <w:sz w:val="22"/>
                <w:szCs w:val="22"/>
              </w:rPr>
              <w:t>Eд</w:t>
            </w:r>
            <w:proofErr w:type="spellEnd"/>
            <w:r w:rsidRPr="000E398F">
              <w:rPr>
                <w:sz w:val="22"/>
                <w:szCs w:val="22"/>
              </w:rPr>
              <w:t>.</w:t>
            </w:r>
          </w:p>
          <w:p w:rsidR="000E398F" w:rsidRPr="000E398F" w:rsidRDefault="000E398F" w:rsidP="000E398F">
            <w:pPr>
              <w:rPr>
                <w:sz w:val="22"/>
                <w:szCs w:val="22"/>
              </w:rPr>
            </w:pPr>
            <w:proofErr w:type="spellStart"/>
            <w:r w:rsidRPr="000E398F">
              <w:rPr>
                <w:sz w:val="22"/>
                <w:szCs w:val="22"/>
              </w:rPr>
              <w:t>изм</w:t>
            </w:r>
            <w:proofErr w:type="spellEnd"/>
          </w:p>
        </w:tc>
        <w:tc>
          <w:tcPr>
            <w:tcW w:w="1276" w:type="dxa"/>
            <w:noWrap/>
            <w:hideMark/>
          </w:tcPr>
          <w:p w:rsidR="000E398F" w:rsidRPr="000E398F" w:rsidRDefault="000E398F" w:rsidP="000E398F">
            <w:pPr>
              <w:jc w:val="center"/>
              <w:rPr>
                <w:sz w:val="22"/>
                <w:szCs w:val="22"/>
              </w:rPr>
            </w:pPr>
            <w:r w:rsidRPr="000E398F">
              <w:rPr>
                <w:sz w:val="22"/>
                <w:szCs w:val="22"/>
              </w:rPr>
              <w:t>Количество ориентировочное</w:t>
            </w:r>
          </w:p>
        </w:tc>
        <w:tc>
          <w:tcPr>
            <w:tcW w:w="1418" w:type="dxa"/>
            <w:hideMark/>
          </w:tcPr>
          <w:p w:rsidR="000E398F" w:rsidRPr="000E398F" w:rsidRDefault="000E398F" w:rsidP="000E398F">
            <w:pPr>
              <w:rPr>
                <w:sz w:val="22"/>
                <w:szCs w:val="22"/>
              </w:rPr>
            </w:pPr>
            <w:r w:rsidRPr="000E398F">
              <w:rPr>
                <w:sz w:val="22"/>
                <w:szCs w:val="22"/>
              </w:rPr>
              <w:t>Сумма без НДС, включая стоимость тары и доставку, рубли РФ</w:t>
            </w:r>
          </w:p>
        </w:tc>
        <w:tc>
          <w:tcPr>
            <w:tcW w:w="1419" w:type="dxa"/>
            <w:hideMark/>
          </w:tcPr>
          <w:p w:rsidR="000E398F" w:rsidRPr="000E398F" w:rsidRDefault="000E398F" w:rsidP="000E398F">
            <w:pPr>
              <w:rPr>
                <w:sz w:val="22"/>
                <w:szCs w:val="22"/>
              </w:rPr>
            </w:pPr>
            <w:r w:rsidRPr="000E398F">
              <w:rPr>
                <w:sz w:val="22"/>
                <w:szCs w:val="22"/>
              </w:rPr>
              <w:t>Сумма в том числе НДС, включая стоимость тары и доставку, рубли РФ</w:t>
            </w:r>
          </w:p>
        </w:tc>
        <w:tc>
          <w:tcPr>
            <w:tcW w:w="1560" w:type="dxa"/>
            <w:hideMark/>
          </w:tcPr>
          <w:p w:rsidR="000E398F" w:rsidRPr="000E398F" w:rsidRDefault="000E398F" w:rsidP="000E398F">
            <w:pPr>
              <w:rPr>
                <w:sz w:val="22"/>
                <w:szCs w:val="22"/>
              </w:rPr>
            </w:pPr>
            <w:r w:rsidRPr="000E398F">
              <w:rPr>
                <w:sz w:val="22"/>
                <w:szCs w:val="22"/>
              </w:rPr>
              <w:t>Адрес поставки</w:t>
            </w:r>
          </w:p>
        </w:tc>
      </w:tr>
      <w:tr w:rsidR="000E398F" w:rsidRPr="000E398F" w:rsidTr="000E398F">
        <w:trPr>
          <w:trHeight w:val="255"/>
        </w:trPr>
        <w:tc>
          <w:tcPr>
            <w:tcW w:w="420" w:type="dxa"/>
            <w:noWrap/>
            <w:hideMark/>
          </w:tcPr>
          <w:p w:rsidR="000E398F" w:rsidRPr="000E398F" w:rsidRDefault="000E398F" w:rsidP="000E398F">
            <w:pPr>
              <w:jc w:val="center"/>
              <w:rPr>
                <w:sz w:val="22"/>
                <w:szCs w:val="22"/>
              </w:rPr>
            </w:pPr>
            <w:r w:rsidRPr="000E398F">
              <w:rPr>
                <w:sz w:val="22"/>
                <w:szCs w:val="22"/>
              </w:rPr>
              <w:t>1</w:t>
            </w:r>
          </w:p>
        </w:tc>
        <w:tc>
          <w:tcPr>
            <w:tcW w:w="2127" w:type="dxa"/>
            <w:noWrap/>
            <w:hideMark/>
          </w:tcPr>
          <w:p w:rsidR="000E398F" w:rsidRPr="000E398F" w:rsidRDefault="000E398F" w:rsidP="000E398F">
            <w:pPr>
              <w:jc w:val="center"/>
              <w:rPr>
                <w:sz w:val="22"/>
                <w:szCs w:val="22"/>
              </w:rPr>
            </w:pPr>
            <w:r w:rsidRPr="000E398F">
              <w:rPr>
                <w:sz w:val="22"/>
                <w:szCs w:val="22"/>
              </w:rPr>
              <w:t>2</w:t>
            </w:r>
          </w:p>
        </w:tc>
        <w:tc>
          <w:tcPr>
            <w:tcW w:w="1419" w:type="dxa"/>
            <w:noWrap/>
            <w:hideMark/>
          </w:tcPr>
          <w:p w:rsidR="000E398F" w:rsidRPr="000E398F" w:rsidRDefault="000E398F" w:rsidP="000E398F">
            <w:pPr>
              <w:jc w:val="center"/>
              <w:rPr>
                <w:sz w:val="22"/>
                <w:szCs w:val="22"/>
              </w:rPr>
            </w:pPr>
            <w:r w:rsidRPr="000E398F">
              <w:rPr>
                <w:sz w:val="22"/>
                <w:szCs w:val="22"/>
              </w:rPr>
              <w:t>3</w:t>
            </w:r>
          </w:p>
        </w:tc>
        <w:tc>
          <w:tcPr>
            <w:tcW w:w="708" w:type="dxa"/>
            <w:noWrap/>
            <w:hideMark/>
          </w:tcPr>
          <w:p w:rsidR="000E398F" w:rsidRPr="000E398F" w:rsidRDefault="000E398F" w:rsidP="000E398F">
            <w:pPr>
              <w:jc w:val="center"/>
              <w:rPr>
                <w:sz w:val="22"/>
                <w:szCs w:val="22"/>
              </w:rPr>
            </w:pPr>
            <w:r w:rsidRPr="000E398F">
              <w:rPr>
                <w:sz w:val="22"/>
                <w:szCs w:val="22"/>
              </w:rPr>
              <w:t>4</w:t>
            </w:r>
          </w:p>
        </w:tc>
        <w:tc>
          <w:tcPr>
            <w:tcW w:w="1276" w:type="dxa"/>
            <w:noWrap/>
            <w:hideMark/>
          </w:tcPr>
          <w:p w:rsidR="000E398F" w:rsidRPr="000E398F" w:rsidRDefault="000E398F" w:rsidP="000E398F">
            <w:pPr>
              <w:jc w:val="center"/>
              <w:rPr>
                <w:sz w:val="22"/>
                <w:szCs w:val="22"/>
              </w:rPr>
            </w:pPr>
            <w:r>
              <w:rPr>
                <w:sz w:val="22"/>
                <w:szCs w:val="22"/>
              </w:rPr>
              <w:t>5</w:t>
            </w:r>
          </w:p>
        </w:tc>
        <w:tc>
          <w:tcPr>
            <w:tcW w:w="1418" w:type="dxa"/>
            <w:noWrap/>
            <w:hideMark/>
          </w:tcPr>
          <w:p w:rsidR="000E398F" w:rsidRPr="000E398F" w:rsidRDefault="000E398F" w:rsidP="000E398F">
            <w:pPr>
              <w:jc w:val="center"/>
              <w:rPr>
                <w:sz w:val="22"/>
                <w:szCs w:val="22"/>
              </w:rPr>
            </w:pPr>
            <w:r>
              <w:rPr>
                <w:sz w:val="22"/>
                <w:szCs w:val="22"/>
              </w:rPr>
              <w:t>6</w:t>
            </w:r>
          </w:p>
        </w:tc>
        <w:tc>
          <w:tcPr>
            <w:tcW w:w="1419" w:type="dxa"/>
            <w:noWrap/>
            <w:hideMark/>
          </w:tcPr>
          <w:p w:rsidR="000E398F" w:rsidRPr="000E398F" w:rsidRDefault="000E398F" w:rsidP="000E398F">
            <w:pPr>
              <w:jc w:val="center"/>
              <w:rPr>
                <w:sz w:val="22"/>
                <w:szCs w:val="22"/>
              </w:rPr>
            </w:pPr>
            <w:r>
              <w:rPr>
                <w:sz w:val="22"/>
                <w:szCs w:val="22"/>
              </w:rPr>
              <w:t>7</w:t>
            </w:r>
          </w:p>
        </w:tc>
        <w:tc>
          <w:tcPr>
            <w:tcW w:w="1560" w:type="dxa"/>
            <w:noWrap/>
            <w:hideMark/>
          </w:tcPr>
          <w:p w:rsidR="000E398F" w:rsidRPr="000E398F" w:rsidRDefault="000E398F" w:rsidP="000E398F">
            <w:pPr>
              <w:jc w:val="center"/>
              <w:rPr>
                <w:sz w:val="22"/>
                <w:szCs w:val="22"/>
              </w:rPr>
            </w:pPr>
            <w:r>
              <w:rPr>
                <w:sz w:val="22"/>
                <w:szCs w:val="22"/>
              </w:rPr>
              <w:t>8</w:t>
            </w:r>
          </w:p>
        </w:tc>
      </w:tr>
      <w:tr w:rsidR="000E398F" w:rsidRPr="000E398F" w:rsidTr="000E398F">
        <w:trPr>
          <w:trHeight w:val="255"/>
        </w:trPr>
        <w:tc>
          <w:tcPr>
            <w:tcW w:w="420" w:type="dxa"/>
            <w:noWrap/>
            <w:hideMark/>
          </w:tcPr>
          <w:p w:rsidR="000E398F" w:rsidRPr="000E398F" w:rsidRDefault="000E398F" w:rsidP="000E398F">
            <w:pPr>
              <w:rPr>
                <w:sz w:val="22"/>
                <w:szCs w:val="22"/>
              </w:rPr>
            </w:pPr>
            <w:r w:rsidRPr="000E398F">
              <w:rPr>
                <w:sz w:val="22"/>
                <w:szCs w:val="22"/>
              </w:rPr>
              <w:t>1</w:t>
            </w:r>
          </w:p>
        </w:tc>
        <w:tc>
          <w:tcPr>
            <w:tcW w:w="2127" w:type="dxa"/>
            <w:hideMark/>
          </w:tcPr>
          <w:p w:rsidR="000E398F" w:rsidRPr="000E398F" w:rsidRDefault="000E398F" w:rsidP="000E398F">
            <w:pPr>
              <w:rPr>
                <w:sz w:val="22"/>
                <w:szCs w:val="22"/>
              </w:rPr>
            </w:pPr>
            <w:r w:rsidRPr="000E398F">
              <w:rPr>
                <w:sz w:val="22"/>
                <w:szCs w:val="22"/>
              </w:rPr>
              <w:t>БЕНЗИН АИ-80</w:t>
            </w:r>
          </w:p>
        </w:tc>
        <w:tc>
          <w:tcPr>
            <w:tcW w:w="1419" w:type="dxa"/>
            <w:hideMark/>
          </w:tcPr>
          <w:p w:rsidR="000E398F" w:rsidRPr="000E398F" w:rsidRDefault="000E398F" w:rsidP="000E398F">
            <w:pPr>
              <w:rPr>
                <w:sz w:val="22"/>
                <w:szCs w:val="22"/>
              </w:rPr>
            </w:pPr>
            <w:r w:rsidRPr="000E398F">
              <w:rPr>
                <w:sz w:val="22"/>
                <w:szCs w:val="22"/>
              </w:rPr>
              <w:t xml:space="preserve"> ГОСТ 32513-2013 </w:t>
            </w:r>
          </w:p>
        </w:tc>
        <w:tc>
          <w:tcPr>
            <w:tcW w:w="708" w:type="dxa"/>
            <w:noWrap/>
            <w:hideMark/>
          </w:tcPr>
          <w:p w:rsidR="000E398F" w:rsidRPr="000E398F" w:rsidRDefault="000E398F" w:rsidP="000E398F">
            <w:pPr>
              <w:rPr>
                <w:sz w:val="22"/>
                <w:szCs w:val="22"/>
              </w:rPr>
            </w:pPr>
            <w:r w:rsidRPr="000E398F">
              <w:rPr>
                <w:sz w:val="22"/>
                <w:szCs w:val="22"/>
              </w:rPr>
              <w:t>л</w:t>
            </w:r>
          </w:p>
        </w:tc>
        <w:tc>
          <w:tcPr>
            <w:tcW w:w="1276" w:type="dxa"/>
            <w:tcBorders>
              <w:top w:val="single" w:sz="4" w:space="0" w:color="auto"/>
              <w:left w:val="single" w:sz="4" w:space="0" w:color="auto"/>
              <w:bottom w:val="single" w:sz="4" w:space="0" w:color="auto"/>
              <w:right w:val="single" w:sz="4" w:space="0" w:color="auto"/>
            </w:tcBorders>
            <w:shd w:val="clear" w:color="auto" w:fill="auto"/>
            <w:noWrap/>
            <w:hideMark/>
          </w:tcPr>
          <w:p w:rsidR="000E398F" w:rsidRPr="000E398F" w:rsidRDefault="000E398F" w:rsidP="000E398F">
            <w:pPr>
              <w:jc w:val="center"/>
              <w:rPr>
                <w:rFonts w:eastAsia="Calibri" w:cs="Arial"/>
                <w:sz w:val="22"/>
                <w:szCs w:val="22"/>
              </w:rPr>
            </w:pPr>
            <w:r w:rsidRPr="000E398F">
              <w:rPr>
                <w:rFonts w:eastAsia="Calibri" w:cs="Arial"/>
                <w:sz w:val="22"/>
                <w:szCs w:val="22"/>
              </w:rPr>
              <w:t>36 000</w:t>
            </w:r>
          </w:p>
        </w:tc>
        <w:tc>
          <w:tcPr>
            <w:tcW w:w="1418" w:type="dxa"/>
          </w:tcPr>
          <w:p w:rsidR="000E398F" w:rsidRPr="000E398F" w:rsidRDefault="000E398F" w:rsidP="000E398F">
            <w:pPr>
              <w:rPr>
                <w:sz w:val="22"/>
                <w:szCs w:val="22"/>
              </w:rPr>
            </w:pPr>
          </w:p>
        </w:tc>
        <w:tc>
          <w:tcPr>
            <w:tcW w:w="1419" w:type="dxa"/>
            <w:hideMark/>
          </w:tcPr>
          <w:p w:rsidR="000E398F" w:rsidRPr="000E398F" w:rsidRDefault="000E398F" w:rsidP="000E398F">
            <w:pPr>
              <w:rPr>
                <w:sz w:val="22"/>
                <w:szCs w:val="22"/>
              </w:rPr>
            </w:pPr>
            <w:r w:rsidRPr="000E398F">
              <w:rPr>
                <w:sz w:val="22"/>
                <w:szCs w:val="22"/>
              </w:rPr>
              <w:t> </w:t>
            </w:r>
          </w:p>
        </w:tc>
        <w:tc>
          <w:tcPr>
            <w:tcW w:w="1560" w:type="dxa"/>
            <w:vMerge w:val="restart"/>
            <w:hideMark/>
          </w:tcPr>
          <w:p w:rsidR="000E398F" w:rsidRPr="000E398F" w:rsidRDefault="000E398F" w:rsidP="000E398F">
            <w:pPr>
              <w:rPr>
                <w:sz w:val="22"/>
                <w:szCs w:val="22"/>
              </w:rPr>
            </w:pPr>
            <w:r w:rsidRPr="000E398F">
              <w:rPr>
                <w:sz w:val="22"/>
                <w:szCs w:val="22"/>
              </w:rPr>
              <w:t>В соответствии с Приложением № 3 "Адреса поставки горюче-смазочных материалов"</w:t>
            </w:r>
          </w:p>
        </w:tc>
      </w:tr>
      <w:tr w:rsidR="000E398F" w:rsidRPr="000E398F" w:rsidTr="000E398F">
        <w:trPr>
          <w:trHeight w:val="255"/>
        </w:trPr>
        <w:tc>
          <w:tcPr>
            <w:tcW w:w="420" w:type="dxa"/>
            <w:noWrap/>
            <w:hideMark/>
          </w:tcPr>
          <w:p w:rsidR="000E398F" w:rsidRPr="000E398F" w:rsidRDefault="000E398F" w:rsidP="000E398F">
            <w:pPr>
              <w:rPr>
                <w:sz w:val="22"/>
                <w:szCs w:val="22"/>
              </w:rPr>
            </w:pPr>
            <w:r w:rsidRPr="000E398F">
              <w:rPr>
                <w:sz w:val="22"/>
                <w:szCs w:val="22"/>
              </w:rPr>
              <w:t>2</w:t>
            </w:r>
          </w:p>
        </w:tc>
        <w:tc>
          <w:tcPr>
            <w:tcW w:w="2127" w:type="dxa"/>
            <w:hideMark/>
          </w:tcPr>
          <w:p w:rsidR="000E398F" w:rsidRPr="000E398F" w:rsidRDefault="000E398F" w:rsidP="000E398F">
            <w:pPr>
              <w:rPr>
                <w:sz w:val="22"/>
                <w:szCs w:val="22"/>
              </w:rPr>
            </w:pPr>
            <w:r w:rsidRPr="000E398F">
              <w:rPr>
                <w:sz w:val="22"/>
                <w:szCs w:val="22"/>
              </w:rPr>
              <w:t>БЕНЗИН АИ-92</w:t>
            </w:r>
          </w:p>
        </w:tc>
        <w:tc>
          <w:tcPr>
            <w:tcW w:w="1419" w:type="dxa"/>
            <w:hideMark/>
          </w:tcPr>
          <w:p w:rsidR="000E398F" w:rsidRPr="000E398F" w:rsidRDefault="000E398F" w:rsidP="000E398F">
            <w:pPr>
              <w:rPr>
                <w:sz w:val="22"/>
                <w:szCs w:val="22"/>
              </w:rPr>
            </w:pPr>
            <w:r w:rsidRPr="000E398F">
              <w:rPr>
                <w:sz w:val="22"/>
                <w:szCs w:val="22"/>
              </w:rPr>
              <w:t>ГОСТ 32513-2013</w:t>
            </w:r>
          </w:p>
        </w:tc>
        <w:tc>
          <w:tcPr>
            <w:tcW w:w="708" w:type="dxa"/>
            <w:noWrap/>
            <w:hideMark/>
          </w:tcPr>
          <w:p w:rsidR="000E398F" w:rsidRPr="000E398F" w:rsidRDefault="000E398F" w:rsidP="000E398F">
            <w:pPr>
              <w:rPr>
                <w:sz w:val="22"/>
                <w:szCs w:val="22"/>
              </w:rPr>
            </w:pPr>
            <w:r w:rsidRPr="000E398F">
              <w:rPr>
                <w:sz w:val="22"/>
                <w:szCs w:val="22"/>
              </w:rPr>
              <w:t>л</w:t>
            </w:r>
          </w:p>
        </w:tc>
        <w:tc>
          <w:tcPr>
            <w:tcW w:w="1276" w:type="dxa"/>
            <w:tcBorders>
              <w:top w:val="nil"/>
              <w:left w:val="single" w:sz="4" w:space="0" w:color="auto"/>
              <w:bottom w:val="single" w:sz="4" w:space="0" w:color="auto"/>
              <w:right w:val="single" w:sz="4" w:space="0" w:color="auto"/>
            </w:tcBorders>
            <w:shd w:val="clear" w:color="auto" w:fill="auto"/>
            <w:noWrap/>
            <w:hideMark/>
          </w:tcPr>
          <w:p w:rsidR="000E398F" w:rsidRPr="000E398F" w:rsidRDefault="000E398F" w:rsidP="000E398F">
            <w:pPr>
              <w:jc w:val="center"/>
              <w:rPr>
                <w:rFonts w:eastAsia="Calibri" w:cs="Arial"/>
                <w:sz w:val="22"/>
                <w:szCs w:val="22"/>
              </w:rPr>
            </w:pPr>
            <w:r w:rsidRPr="000E398F">
              <w:rPr>
                <w:rFonts w:eastAsia="Calibri" w:cs="Arial"/>
                <w:sz w:val="22"/>
                <w:szCs w:val="22"/>
              </w:rPr>
              <w:t>987 751</w:t>
            </w:r>
          </w:p>
        </w:tc>
        <w:tc>
          <w:tcPr>
            <w:tcW w:w="1418" w:type="dxa"/>
          </w:tcPr>
          <w:p w:rsidR="000E398F" w:rsidRPr="000E398F" w:rsidRDefault="000E398F" w:rsidP="000E398F">
            <w:pPr>
              <w:rPr>
                <w:sz w:val="22"/>
                <w:szCs w:val="22"/>
              </w:rPr>
            </w:pPr>
          </w:p>
        </w:tc>
        <w:tc>
          <w:tcPr>
            <w:tcW w:w="1419" w:type="dxa"/>
            <w:hideMark/>
          </w:tcPr>
          <w:p w:rsidR="000E398F" w:rsidRPr="000E398F" w:rsidRDefault="000E398F" w:rsidP="000E398F">
            <w:pPr>
              <w:rPr>
                <w:sz w:val="22"/>
                <w:szCs w:val="22"/>
              </w:rPr>
            </w:pPr>
            <w:r w:rsidRPr="000E398F">
              <w:rPr>
                <w:sz w:val="22"/>
                <w:szCs w:val="22"/>
              </w:rPr>
              <w:t> </w:t>
            </w:r>
          </w:p>
        </w:tc>
        <w:tc>
          <w:tcPr>
            <w:tcW w:w="1560" w:type="dxa"/>
            <w:vMerge/>
            <w:hideMark/>
          </w:tcPr>
          <w:p w:rsidR="000E398F" w:rsidRPr="000E398F" w:rsidRDefault="000E398F" w:rsidP="000E398F">
            <w:pPr>
              <w:rPr>
                <w:sz w:val="22"/>
                <w:szCs w:val="22"/>
              </w:rPr>
            </w:pPr>
          </w:p>
        </w:tc>
      </w:tr>
      <w:tr w:rsidR="000E398F" w:rsidRPr="000E398F" w:rsidTr="000E398F">
        <w:trPr>
          <w:trHeight w:val="255"/>
        </w:trPr>
        <w:tc>
          <w:tcPr>
            <w:tcW w:w="420" w:type="dxa"/>
            <w:noWrap/>
            <w:hideMark/>
          </w:tcPr>
          <w:p w:rsidR="000E398F" w:rsidRPr="000E398F" w:rsidRDefault="000E398F" w:rsidP="000E398F">
            <w:pPr>
              <w:rPr>
                <w:sz w:val="22"/>
                <w:szCs w:val="22"/>
              </w:rPr>
            </w:pPr>
            <w:r w:rsidRPr="000E398F">
              <w:rPr>
                <w:sz w:val="22"/>
                <w:szCs w:val="22"/>
              </w:rPr>
              <w:t>3</w:t>
            </w:r>
          </w:p>
        </w:tc>
        <w:tc>
          <w:tcPr>
            <w:tcW w:w="2127" w:type="dxa"/>
            <w:hideMark/>
          </w:tcPr>
          <w:p w:rsidR="000E398F" w:rsidRPr="000E398F" w:rsidRDefault="000E398F" w:rsidP="000E398F">
            <w:pPr>
              <w:rPr>
                <w:sz w:val="22"/>
                <w:szCs w:val="22"/>
              </w:rPr>
            </w:pPr>
            <w:r w:rsidRPr="000E398F">
              <w:rPr>
                <w:sz w:val="22"/>
                <w:szCs w:val="22"/>
              </w:rPr>
              <w:t>БЕНЗИН АИ-95</w:t>
            </w:r>
          </w:p>
        </w:tc>
        <w:tc>
          <w:tcPr>
            <w:tcW w:w="1419" w:type="dxa"/>
            <w:hideMark/>
          </w:tcPr>
          <w:p w:rsidR="000E398F" w:rsidRPr="000E398F" w:rsidRDefault="000E398F" w:rsidP="000E398F">
            <w:pPr>
              <w:rPr>
                <w:sz w:val="22"/>
                <w:szCs w:val="22"/>
              </w:rPr>
            </w:pPr>
            <w:r w:rsidRPr="000E398F">
              <w:rPr>
                <w:sz w:val="22"/>
                <w:szCs w:val="22"/>
              </w:rPr>
              <w:t>ГОСТ 32513-2013</w:t>
            </w:r>
          </w:p>
        </w:tc>
        <w:tc>
          <w:tcPr>
            <w:tcW w:w="708" w:type="dxa"/>
            <w:noWrap/>
            <w:hideMark/>
          </w:tcPr>
          <w:p w:rsidR="000E398F" w:rsidRPr="000E398F" w:rsidRDefault="000E398F" w:rsidP="000E398F">
            <w:pPr>
              <w:rPr>
                <w:sz w:val="22"/>
                <w:szCs w:val="22"/>
              </w:rPr>
            </w:pPr>
            <w:r w:rsidRPr="000E398F">
              <w:rPr>
                <w:sz w:val="22"/>
                <w:szCs w:val="22"/>
              </w:rPr>
              <w:t>л</w:t>
            </w:r>
          </w:p>
        </w:tc>
        <w:tc>
          <w:tcPr>
            <w:tcW w:w="1276" w:type="dxa"/>
            <w:tcBorders>
              <w:top w:val="nil"/>
              <w:left w:val="single" w:sz="4" w:space="0" w:color="auto"/>
              <w:bottom w:val="single" w:sz="4" w:space="0" w:color="auto"/>
              <w:right w:val="single" w:sz="4" w:space="0" w:color="auto"/>
            </w:tcBorders>
            <w:shd w:val="clear" w:color="auto" w:fill="auto"/>
            <w:noWrap/>
            <w:hideMark/>
          </w:tcPr>
          <w:p w:rsidR="000E398F" w:rsidRPr="000E398F" w:rsidRDefault="000E398F" w:rsidP="000E398F">
            <w:pPr>
              <w:jc w:val="center"/>
              <w:rPr>
                <w:rFonts w:eastAsia="Calibri" w:cs="Arial"/>
                <w:sz w:val="22"/>
                <w:szCs w:val="22"/>
              </w:rPr>
            </w:pPr>
            <w:r w:rsidRPr="000E398F">
              <w:rPr>
                <w:rFonts w:eastAsia="Calibri" w:cs="Arial"/>
                <w:sz w:val="22"/>
                <w:szCs w:val="22"/>
              </w:rPr>
              <w:t>22 000</w:t>
            </w:r>
          </w:p>
        </w:tc>
        <w:tc>
          <w:tcPr>
            <w:tcW w:w="1418" w:type="dxa"/>
          </w:tcPr>
          <w:p w:rsidR="000E398F" w:rsidRPr="000E398F" w:rsidRDefault="000E398F" w:rsidP="000E398F">
            <w:pPr>
              <w:rPr>
                <w:sz w:val="22"/>
                <w:szCs w:val="22"/>
              </w:rPr>
            </w:pPr>
          </w:p>
        </w:tc>
        <w:tc>
          <w:tcPr>
            <w:tcW w:w="1419" w:type="dxa"/>
            <w:hideMark/>
          </w:tcPr>
          <w:p w:rsidR="000E398F" w:rsidRPr="000E398F" w:rsidRDefault="000E398F" w:rsidP="000E398F">
            <w:pPr>
              <w:rPr>
                <w:sz w:val="22"/>
                <w:szCs w:val="22"/>
              </w:rPr>
            </w:pPr>
            <w:r w:rsidRPr="000E398F">
              <w:rPr>
                <w:sz w:val="22"/>
                <w:szCs w:val="22"/>
              </w:rPr>
              <w:t> </w:t>
            </w:r>
          </w:p>
        </w:tc>
        <w:tc>
          <w:tcPr>
            <w:tcW w:w="1560" w:type="dxa"/>
            <w:vMerge/>
            <w:hideMark/>
          </w:tcPr>
          <w:p w:rsidR="000E398F" w:rsidRPr="000E398F" w:rsidRDefault="000E398F" w:rsidP="000E398F">
            <w:pPr>
              <w:rPr>
                <w:sz w:val="22"/>
                <w:szCs w:val="22"/>
              </w:rPr>
            </w:pPr>
          </w:p>
        </w:tc>
      </w:tr>
      <w:tr w:rsidR="000E398F" w:rsidRPr="000E398F" w:rsidTr="000E398F">
        <w:trPr>
          <w:trHeight w:val="255"/>
        </w:trPr>
        <w:tc>
          <w:tcPr>
            <w:tcW w:w="420" w:type="dxa"/>
            <w:noWrap/>
            <w:hideMark/>
          </w:tcPr>
          <w:p w:rsidR="000E398F" w:rsidRPr="000E398F" w:rsidRDefault="000E398F" w:rsidP="000E398F">
            <w:pPr>
              <w:rPr>
                <w:sz w:val="22"/>
                <w:szCs w:val="22"/>
              </w:rPr>
            </w:pPr>
            <w:r w:rsidRPr="000E398F">
              <w:rPr>
                <w:sz w:val="22"/>
                <w:szCs w:val="22"/>
              </w:rPr>
              <w:t>4</w:t>
            </w:r>
          </w:p>
        </w:tc>
        <w:tc>
          <w:tcPr>
            <w:tcW w:w="2127" w:type="dxa"/>
            <w:hideMark/>
          </w:tcPr>
          <w:p w:rsidR="000E398F" w:rsidRPr="000E398F" w:rsidRDefault="000E398F" w:rsidP="000E398F">
            <w:pPr>
              <w:rPr>
                <w:sz w:val="22"/>
                <w:szCs w:val="22"/>
              </w:rPr>
            </w:pPr>
            <w:r w:rsidRPr="000E398F">
              <w:rPr>
                <w:sz w:val="22"/>
                <w:szCs w:val="22"/>
              </w:rPr>
              <w:t>ДИЗ.ТОПЛИВО</w:t>
            </w:r>
          </w:p>
        </w:tc>
        <w:tc>
          <w:tcPr>
            <w:tcW w:w="1419" w:type="dxa"/>
            <w:hideMark/>
          </w:tcPr>
          <w:p w:rsidR="000E398F" w:rsidRPr="000E398F" w:rsidRDefault="000E398F" w:rsidP="000E398F">
            <w:pPr>
              <w:rPr>
                <w:sz w:val="22"/>
                <w:szCs w:val="22"/>
              </w:rPr>
            </w:pPr>
            <w:r w:rsidRPr="000E398F">
              <w:rPr>
                <w:sz w:val="22"/>
                <w:szCs w:val="22"/>
              </w:rPr>
              <w:t xml:space="preserve"> ГОСТ 32511-2013  </w:t>
            </w:r>
          </w:p>
        </w:tc>
        <w:tc>
          <w:tcPr>
            <w:tcW w:w="708" w:type="dxa"/>
            <w:noWrap/>
            <w:hideMark/>
          </w:tcPr>
          <w:p w:rsidR="000E398F" w:rsidRPr="000E398F" w:rsidRDefault="000E398F" w:rsidP="000E398F">
            <w:pPr>
              <w:rPr>
                <w:sz w:val="22"/>
                <w:szCs w:val="22"/>
              </w:rPr>
            </w:pPr>
            <w:r w:rsidRPr="000E398F">
              <w:rPr>
                <w:sz w:val="22"/>
                <w:szCs w:val="22"/>
              </w:rPr>
              <w:t>л</w:t>
            </w:r>
          </w:p>
        </w:tc>
        <w:tc>
          <w:tcPr>
            <w:tcW w:w="1276" w:type="dxa"/>
            <w:tcBorders>
              <w:top w:val="nil"/>
              <w:left w:val="single" w:sz="4" w:space="0" w:color="auto"/>
              <w:bottom w:val="single" w:sz="4" w:space="0" w:color="auto"/>
              <w:right w:val="single" w:sz="4" w:space="0" w:color="auto"/>
            </w:tcBorders>
            <w:shd w:val="clear" w:color="auto" w:fill="auto"/>
            <w:noWrap/>
            <w:hideMark/>
          </w:tcPr>
          <w:p w:rsidR="000E398F" w:rsidRPr="000E398F" w:rsidRDefault="000E398F" w:rsidP="000E398F">
            <w:pPr>
              <w:jc w:val="center"/>
              <w:rPr>
                <w:rFonts w:eastAsia="Calibri" w:cs="Arial"/>
                <w:sz w:val="22"/>
                <w:szCs w:val="22"/>
              </w:rPr>
            </w:pPr>
            <w:r w:rsidRPr="000E398F">
              <w:rPr>
                <w:rFonts w:eastAsia="Calibri" w:cs="Arial"/>
                <w:sz w:val="22"/>
                <w:szCs w:val="22"/>
              </w:rPr>
              <w:t>473 260</w:t>
            </w:r>
          </w:p>
        </w:tc>
        <w:tc>
          <w:tcPr>
            <w:tcW w:w="1418" w:type="dxa"/>
          </w:tcPr>
          <w:p w:rsidR="000E398F" w:rsidRPr="000E398F" w:rsidRDefault="000E398F" w:rsidP="000E398F">
            <w:pPr>
              <w:rPr>
                <w:sz w:val="22"/>
                <w:szCs w:val="22"/>
              </w:rPr>
            </w:pPr>
          </w:p>
        </w:tc>
        <w:tc>
          <w:tcPr>
            <w:tcW w:w="1419" w:type="dxa"/>
            <w:hideMark/>
          </w:tcPr>
          <w:p w:rsidR="000E398F" w:rsidRPr="000E398F" w:rsidRDefault="000E398F" w:rsidP="000E398F">
            <w:pPr>
              <w:rPr>
                <w:sz w:val="22"/>
                <w:szCs w:val="22"/>
              </w:rPr>
            </w:pPr>
            <w:r w:rsidRPr="000E398F">
              <w:rPr>
                <w:sz w:val="22"/>
                <w:szCs w:val="22"/>
              </w:rPr>
              <w:t> </w:t>
            </w:r>
          </w:p>
        </w:tc>
        <w:tc>
          <w:tcPr>
            <w:tcW w:w="1560" w:type="dxa"/>
            <w:vMerge/>
            <w:hideMark/>
          </w:tcPr>
          <w:p w:rsidR="000E398F" w:rsidRPr="000E398F" w:rsidRDefault="000E398F" w:rsidP="000E398F">
            <w:pPr>
              <w:rPr>
                <w:sz w:val="22"/>
                <w:szCs w:val="22"/>
              </w:rPr>
            </w:pPr>
          </w:p>
        </w:tc>
      </w:tr>
      <w:tr w:rsidR="000E398F" w:rsidRPr="000E398F" w:rsidTr="000E398F">
        <w:trPr>
          <w:trHeight w:val="219"/>
        </w:trPr>
        <w:tc>
          <w:tcPr>
            <w:tcW w:w="420" w:type="dxa"/>
            <w:noWrap/>
            <w:hideMark/>
          </w:tcPr>
          <w:p w:rsidR="000E398F" w:rsidRPr="000E398F" w:rsidRDefault="000E398F" w:rsidP="000E398F">
            <w:pPr>
              <w:rPr>
                <w:sz w:val="22"/>
                <w:szCs w:val="22"/>
              </w:rPr>
            </w:pPr>
            <w:r w:rsidRPr="000E398F">
              <w:rPr>
                <w:sz w:val="22"/>
                <w:szCs w:val="22"/>
              </w:rPr>
              <w:t> </w:t>
            </w:r>
          </w:p>
        </w:tc>
        <w:tc>
          <w:tcPr>
            <w:tcW w:w="2127" w:type="dxa"/>
            <w:hideMark/>
          </w:tcPr>
          <w:p w:rsidR="000E398F" w:rsidRPr="000E398F" w:rsidRDefault="000E398F" w:rsidP="000E398F">
            <w:pPr>
              <w:rPr>
                <w:sz w:val="22"/>
                <w:szCs w:val="22"/>
              </w:rPr>
            </w:pPr>
            <w:r w:rsidRPr="000E398F">
              <w:rPr>
                <w:sz w:val="22"/>
                <w:szCs w:val="22"/>
              </w:rPr>
              <w:t> ВСЕГО</w:t>
            </w:r>
          </w:p>
        </w:tc>
        <w:tc>
          <w:tcPr>
            <w:tcW w:w="1419" w:type="dxa"/>
            <w:hideMark/>
          </w:tcPr>
          <w:p w:rsidR="000E398F" w:rsidRPr="000E398F" w:rsidRDefault="000E398F" w:rsidP="000E398F">
            <w:pPr>
              <w:rPr>
                <w:sz w:val="22"/>
                <w:szCs w:val="22"/>
              </w:rPr>
            </w:pPr>
            <w:r w:rsidRPr="000E398F">
              <w:rPr>
                <w:sz w:val="22"/>
                <w:szCs w:val="22"/>
              </w:rPr>
              <w:t> </w:t>
            </w:r>
          </w:p>
        </w:tc>
        <w:tc>
          <w:tcPr>
            <w:tcW w:w="708" w:type="dxa"/>
            <w:noWrap/>
            <w:hideMark/>
          </w:tcPr>
          <w:p w:rsidR="000E398F" w:rsidRPr="000E398F" w:rsidRDefault="000E398F" w:rsidP="000E398F">
            <w:pPr>
              <w:rPr>
                <w:sz w:val="22"/>
                <w:szCs w:val="22"/>
              </w:rPr>
            </w:pPr>
            <w:r w:rsidRPr="000E398F">
              <w:rPr>
                <w:sz w:val="22"/>
                <w:szCs w:val="22"/>
              </w:rPr>
              <w:t> </w:t>
            </w:r>
          </w:p>
        </w:tc>
        <w:tc>
          <w:tcPr>
            <w:tcW w:w="1276" w:type="dxa"/>
            <w:noWrap/>
            <w:hideMark/>
          </w:tcPr>
          <w:p w:rsidR="000E398F" w:rsidRPr="000E398F" w:rsidRDefault="000E398F" w:rsidP="000E398F">
            <w:pPr>
              <w:rPr>
                <w:sz w:val="22"/>
                <w:szCs w:val="22"/>
                <w:lang w:val="en-US"/>
              </w:rPr>
            </w:pPr>
            <w:r w:rsidRPr="000E398F">
              <w:rPr>
                <w:sz w:val="22"/>
                <w:szCs w:val="22"/>
              </w:rPr>
              <w:t> </w:t>
            </w:r>
            <w:r w:rsidRPr="000E398F">
              <w:rPr>
                <w:sz w:val="22"/>
                <w:szCs w:val="22"/>
                <w:lang w:val="en-US"/>
              </w:rPr>
              <w:t>1519011</w:t>
            </w:r>
          </w:p>
        </w:tc>
        <w:tc>
          <w:tcPr>
            <w:tcW w:w="1418" w:type="dxa"/>
            <w:noWrap/>
            <w:hideMark/>
          </w:tcPr>
          <w:p w:rsidR="000E398F" w:rsidRPr="000E398F" w:rsidRDefault="000E398F" w:rsidP="000E398F">
            <w:pPr>
              <w:rPr>
                <w:sz w:val="22"/>
                <w:szCs w:val="22"/>
              </w:rPr>
            </w:pPr>
            <w:r w:rsidRPr="000E398F">
              <w:rPr>
                <w:sz w:val="22"/>
                <w:szCs w:val="22"/>
              </w:rPr>
              <w:t> </w:t>
            </w:r>
          </w:p>
        </w:tc>
        <w:tc>
          <w:tcPr>
            <w:tcW w:w="1419" w:type="dxa"/>
            <w:noWrap/>
            <w:hideMark/>
          </w:tcPr>
          <w:p w:rsidR="000E398F" w:rsidRPr="000E398F" w:rsidRDefault="000E398F" w:rsidP="000E398F">
            <w:pPr>
              <w:rPr>
                <w:sz w:val="22"/>
                <w:szCs w:val="22"/>
              </w:rPr>
            </w:pPr>
            <w:r w:rsidRPr="000E398F">
              <w:rPr>
                <w:sz w:val="22"/>
                <w:szCs w:val="22"/>
              </w:rPr>
              <w:t> </w:t>
            </w:r>
          </w:p>
        </w:tc>
        <w:tc>
          <w:tcPr>
            <w:tcW w:w="1560" w:type="dxa"/>
            <w:vMerge/>
            <w:hideMark/>
          </w:tcPr>
          <w:p w:rsidR="000E398F" w:rsidRPr="000E398F" w:rsidRDefault="000E398F" w:rsidP="000E398F">
            <w:pPr>
              <w:rPr>
                <w:sz w:val="22"/>
                <w:szCs w:val="22"/>
              </w:rPr>
            </w:pPr>
          </w:p>
        </w:tc>
      </w:tr>
      <w:tr w:rsidR="000E398F" w:rsidRPr="000E398F" w:rsidTr="000E398F">
        <w:trPr>
          <w:trHeight w:val="381"/>
        </w:trPr>
        <w:tc>
          <w:tcPr>
            <w:tcW w:w="420" w:type="dxa"/>
            <w:noWrap/>
            <w:hideMark/>
          </w:tcPr>
          <w:p w:rsidR="000E398F" w:rsidRPr="000E398F" w:rsidRDefault="000E398F" w:rsidP="000E398F">
            <w:pPr>
              <w:rPr>
                <w:sz w:val="22"/>
                <w:szCs w:val="22"/>
              </w:rPr>
            </w:pPr>
            <w:r w:rsidRPr="000E398F">
              <w:rPr>
                <w:sz w:val="22"/>
                <w:szCs w:val="22"/>
              </w:rPr>
              <w:t> </w:t>
            </w:r>
          </w:p>
        </w:tc>
        <w:tc>
          <w:tcPr>
            <w:tcW w:w="2127" w:type="dxa"/>
            <w:hideMark/>
          </w:tcPr>
          <w:p w:rsidR="000E398F" w:rsidRPr="000E398F" w:rsidRDefault="000E398F" w:rsidP="000E398F">
            <w:pPr>
              <w:rPr>
                <w:sz w:val="22"/>
                <w:szCs w:val="22"/>
              </w:rPr>
            </w:pPr>
            <w:r w:rsidRPr="000E398F">
              <w:rPr>
                <w:sz w:val="22"/>
                <w:szCs w:val="22"/>
              </w:rPr>
              <w:t> </w:t>
            </w:r>
          </w:p>
        </w:tc>
        <w:tc>
          <w:tcPr>
            <w:tcW w:w="1419" w:type="dxa"/>
            <w:hideMark/>
          </w:tcPr>
          <w:p w:rsidR="000E398F" w:rsidRPr="000E398F" w:rsidRDefault="000E398F" w:rsidP="000E398F">
            <w:pPr>
              <w:rPr>
                <w:sz w:val="22"/>
                <w:szCs w:val="22"/>
              </w:rPr>
            </w:pPr>
            <w:r w:rsidRPr="000E398F">
              <w:rPr>
                <w:sz w:val="22"/>
                <w:szCs w:val="22"/>
              </w:rPr>
              <w:t> </w:t>
            </w:r>
          </w:p>
        </w:tc>
        <w:tc>
          <w:tcPr>
            <w:tcW w:w="708" w:type="dxa"/>
            <w:noWrap/>
            <w:hideMark/>
          </w:tcPr>
          <w:p w:rsidR="000E398F" w:rsidRPr="000E398F" w:rsidRDefault="000E398F" w:rsidP="000E398F">
            <w:pPr>
              <w:rPr>
                <w:sz w:val="22"/>
                <w:szCs w:val="22"/>
              </w:rPr>
            </w:pPr>
            <w:r w:rsidRPr="000E398F">
              <w:rPr>
                <w:sz w:val="22"/>
                <w:szCs w:val="22"/>
              </w:rPr>
              <w:t> </w:t>
            </w:r>
          </w:p>
        </w:tc>
        <w:tc>
          <w:tcPr>
            <w:tcW w:w="1276" w:type="dxa"/>
            <w:noWrap/>
            <w:hideMark/>
          </w:tcPr>
          <w:p w:rsidR="000E398F" w:rsidRPr="000E398F" w:rsidRDefault="000E398F" w:rsidP="000E398F">
            <w:pPr>
              <w:rPr>
                <w:sz w:val="22"/>
                <w:szCs w:val="22"/>
              </w:rPr>
            </w:pPr>
            <w:r w:rsidRPr="000E398F">
              <w:rPr>
                <w:sz w:val="22"/>
                <w:szCs w:val="22"/>
              </w:rPr>
              <w:t> </w:t>
            </w:r>
          </w:p>
        </w:tc>
        <w:tc>
          <w:tcPr>
            <w:tcW w:w="1418" w:type="dxa"/>
            <w:noWrap/>
            <w:hideMark/>
          </w:tcPr>
          <w:p w:rsidR="000E398F" w:rsidRPr="000E398F" w:rsidRDefault="000E398F" w:rsidP="000E398F">
            <w:pPr>
              <w:rPr>
                <w:sz w:val="22"/>
                <w:szCs w:val="22"/>
              </w:rPr>
            </w:pPr>
            <w:r w:rsidRPr="000E398F">
              <w:rPr>
                <w:sz w:val="22"/>
                <w:szCs w:val="22"/>
              </w:rPr>
              <w:t> </w:t>
            </w:r>
          </w:p>
        </w:tc>
        <w:tc>
          <w:tcPr>
            <w:tcW w:w="1419" w:type="dxa"/>
            <w:noWrap/>
            <w:hideMark/>
          </w:tcPr>
          <w:p w:rsidR="000E398F" w:rsidRPr="000E398F" w:rsidRDefault="000E398F" w:rsidP="000E398F">
            <w:pPr>
              <w:rPr>
                <w:sz w:val="22"/>
                <w:szCs w:val="22"/>
              </w:rPr>
            </w:pPr>
          </w:p>
        </w:tc>
        <w:tc>
          <w:tcPr>
            <w:tcW w:w="1560" w:type="dxa"/>
            <w:vMerge/>
            <w:hideMark/>
          </w:tcPr>
          <w:p w:rsidR="000E398F" w:rsidRPr="000E398F" w:rsidRDefault="000E398F" w:rsidP="000E398F">
            <w:pPr>
              <w:rPr>
                <w:sz w:val="22"/>
                <w:szCs w:val="22"/>
              </w:rPr>
            </w:pPr>
          </w:p>
        </w:tc>
      </w:tr>
    </w:tbl>
    <w:p w:rsidR="000E398F" w:rsidRPr="000E398F" w:rsidRDefault="000E398F" w:rsidP="000E398F"/>
    <w:p w:rsidR="000E398F" w:rsidRPr="000E398F" w:rsidRDefault="000E398F" w:rsidP="000E398F">
      <w:pPr>
        <w:jc w:val="right"/>
        <w:rPr>
          <w:bCs/>
        </w:rPr>
      </w:pPr>
    </w:p>
    <w:p w:rsidR="000E398F" w:rsidRPr="000E398F" w:rsidRDefault="000E398F" w:rsidP="000E398F">
      <w:pPr>
        <w:jc w:val="right"/>
        <w:rPr>
          <w:bCs/>
        </w:rPr>
      </w:pPr>
    </w:p>
    <w:p w:rsidR="000E398F" w:rsidRPr="000E398F" w:rsidRDefault="000E398F" w:rsidP="000E398F">
      <w:pPr>
        <w:jc w:val="right"/>
        <w:rPr>
          <w:bCs/>
        </w:rPr>
      </w:pPr>
    </w:p>
    <w:p w:rsidR="000E398F" w:rsidRPr="000E398F" w:rsidRDefault="000E398F" w:rsidP="000E398F">
      <w:pPr>
        <w:jc w:val="right"/>
        <w:rPr>
          <w:bCs/>
        </w:rPr>
      </w:pPr>
    </w:p>
    <w:p w:rsidR="000E398F" w:rsidRPr="000E398F" w:rsidRDefault="000E398F" w:rsidP="000E398F">
      <w:pPr>
        <w:jc w:val="right"/>
        <w:rPr>
          <w:b/>
        </w:rPr>
      </w:pPr>
    </w:p>
    <w:p w:rsidR="000E398F" w:rsidRPr="000E398F" w:rsidRDefault="000E398F" w:rsidP="000E398F">
      <w:pPr>
        <w:jc w:val="right"/>
        <w:rPr>
          <w:b/>
        </w:rPr>
      </w:pPr>
    </w:p>
    <w:p w:rsidR="000E398F" w:rsidRPr="000E398F" w:rsidRDefault="000E398F" w:rsidP="000E398F">
      <w:pPr>
        <w:jc w:val="both"/>
        <w:rPr>
          <w:rFonts w:eastAsia="Arial Unicode MS" w:cs="Tahoma"/>
        </w:rPr>
      </w:pPr>
      <w:r w:rsidRPr="000E398F">
        <w:rPr>
          <w:rFonts w:eastAsia="Arial Unicode MS" w:cs="Tahoma"/>
        </w:rPr>
        <w:t>Покупатель</w:t>
      </w:r>
      <w:r w:rsidRPr="000E398F">
        <w:rPr>
          <w:rFonts w:eastAsia="Arial Unicode MS" w:cs="Tahoma"/>
        </w:rPr>
        <w:tab/>
      </w:r>
      <w:r w:rsidRPr="000E398F">
        <w:rPr>
          <w:rFonts w:eastAsia="Arial Unicode MS" w:cs="Tahoma"/>
        </w:rPr>
        <w:tab/>
      </w:r>
      <w:r w:rsidRPr="000E398F">
        <w:rPr>
          <w:rFonts w:eastAsia="Arial Unicode MS" w:cs="Tahoma"/>
        </w:rPr>
        <w:tab/>
      </w:r>
      <w:r w:rsidRPr="000E398F">
        <w:rPr>
          <w:rFonts w:eastAsia="Arial Unicode MS" w:cs="Tahoma"/>
        </w:rPr>
        <w:tab/>
      </w:r>
      <w:r w:rsidRPr="000E398F">
        <w:rPr>
          <w:rFonts w:eastAsia="Arial Unicode MS" w:cs="Tahoma"/>
        </w:rPr>
        <w:tab/>
      </w:r>
      <w:r w:rsidRPr="000E398F">
        <w:rPr>
          <w:rFonts w:eastAsia="Arial Unicode MS" w:cs="Tahoma"/>
        </w:rPr>
        <w:tab/>
      </w:r>
      <w:r w:rsidRPr="000E398F">
        <w:rPr>
          <w:rFonts w:eastAsia="Arial Unicode MS" w:cs="Tahoma"/>
        </w:rPr>
        <w:tab/>
        <w:t>Поставщик</w:t>
      </w:r>
    </w:p>
    <w:p w:rsidR="000E398F" w:rsidRPr="000E398F" w:rsidRDefault="000E398F" w:rsidP="000E398F">
      <w:pPr>
        <w:jc w:val="both"/>
        <w:rPr>
          <w:rFonts w:eastAsia="Arial Unicode MS" w:cs="Tahoma"/>
          <w:b/>
        </w:rPr>
      </w:pPr>
    </w:p>
    <w:p w:rsidR="000E398F" w:rsidRPr="000E398F" w:rsidRDefault="000E398F" w:rsidP="000E398F">
      <w:pPr>
        <w:jc w:val="both"/>
        <w:rPr>
          <w:rFonts w:eastAsia="Arial Unicode MS" w:cs="Tahoma"/>
          <w:b/>
        </w:rPr>
      </w:pPr>
    </w:p>
    <w:p w:rsidR="000E398F" w:rsidRPr="000E398F" w:rsidRDefault="000E398F" w:rsidP="000E398F">
      <w:pPr>
        <w:jc w:val="both"/>
        <w:rPr>
          <w:rFonts w:eastAsia="Arial Unicode MS" w:cs="Tahoma"/>
        </w:rPr>
      </w:pPr>
      <w:r w:rsidRPr="000E398F">
        <w:rPr>
          <w:rFonts w:eastAsia="Arial Unicode MS" w:cs="Tahoma"/>
        </w:rPr>
        <w:t>__________/</w:t>
      </w:r>
      <w:r w:rsidRPr="000E398F">
        <w:rPr>
          <w:rFonts w:eastAsia="Arial Unicode MS" w:cs="Tahoma"/>
          <w:lang w:val="en-US"/>
        </w:rPr>
        <w:t>______________________/</w:t>
      </w:r>
      <w:r w:rsidRPr="000E398F">
        <w:rPr>
          <w:rFonts w:eastAsia="Arial Unicode MS" w:cs="Tahoma"/>
        </w:rPr>
        <w:t>.       _______________/____________/</w:t>
      </w:r>
    </w:p>
    <w:p w:rsidR="000E398F" w:rsidRPr="000E398F" w:rsidRDefault="000E398F" w:rsidP="000E398F">
      <w:pPr>
        <w:jc w:val="both"/>
        <w:rPr>
          <w:rFonts w:eastAsia="Arial Unicode MS" w:cs="Tahoma"/>
        </w:rPr>
      </w:pPr>
    </w:p>
    <w:p w:rsidR="000E398F" w:rsidRPr="000E398F" w:rsidRDefault="000E398F" w:rsidP="000E398F">
      <w:pPr>
        <w:jc w:val="right"/>
        <w:rPr>
          <w:b/>
        </w:rPr>
      </w:pPr>
    </w:p>
    <w:p w:rsidR="000E398F" w:rsidRPr="000E398F" w:rsidRDefault="000E398F" w:rsidP="000E398F">
      <w:pPr>
        <w:jc w:val="right"/>
        <w:rPr>
          <w:b/>
        </w:rPr>
      </w:pPr>
    </w:p>
    <w:p w:rsidR="000E398F" w:rsidRPr="000E398F" w:rsidRDefault="000E398F" w:rsidP="000E398F">
      <w:pPr>
        <w:jc w:val="right"/>
        <w:rPr>
          <w:b/>
        </w:rPr>
      </w:pPr>
    </w:p>
    <w:p w:rsidR="000E398F" w:rsidRPr="000E398F" w:rsidRDefault="000E398F" w:rsidP="000E398F">
      <w:pPr>
        <w:jc w:val="right"/>
        <w:rPr>
          <w:b/>
        </w:rPr>
      </w:pPr>
    </w:p>
    <w:p w:rsidR="000E398F" w:rsidRPr="000E398F" w:rsidRDefault="000E398F" w:rsidP="000E398F">
      <w:pPr>
        <w:jc w:val="right"/>
        <w:rPr>
          <w:b/>
        </w:rPr>
      </w:pPr>
    </w:p>
    <w:p w:rsidR="000E398F" w:rsidRPr="000E398F" w:rsidRDefault="000E398F" w:rsidP="000E398F">
      <w:pPr>
        <w:jc w:val="right"/>
        <w:rPr>
          <w:b/>
        </w:rPr>
      </w:pPr>
    </w:p>
    <w:p w:rsidR="000E398F" w:rsidRPr="000E398F" w:rsidRDefault="000E398F" w:rsidP="000E398F">
      <w:pPr>
        <w:jc w:val="right"/>
        <w:rPr>
          <w:b/>
        </w:rPr>
      </w:pPr>
    </w:p>
    <w:p w:rsidR="000E398F" w:rsidRPr="000E398F" w:rsidRDefault="000E398F" w:rsidP="000E398F">
      <w:pPr>
        <w:jc w:val="right"/>
        <w:rPr>
          <w:b/>
        </w:rPr>
      </w:pPr>
    </w:p>
    <w:p w:rsidR="000E398F" w:rsidRPr="000E398F" w:rsidRDefault="000E398F" w:rsidP="000E398F">
      <w:pPr>
        <w:jc w:val="right"/>
        <w:rPr>
          <w:b/>
        </w:rPr>
      </w:pPr>
    </w:p>
    <w:p w:rsidR="000E398F" w:rsidRPr="000E398F" w:rsidRDefault="000E398F" w:rsidP="000E398F">
      <w:pPr>
        <w:jc w:val="right"/>
        <w:rPr>
          <w:b/>
        </w:rPr>
      </w:pPr>
    </w:p>
    <w:p w:rsidR="000E398F" w:rsidRPr="000E398F" w:rsidRDefault="000E398F" w:rsidP="000E398F">
      <w:pPr>
        <w:jc w:val="right"/>
        <w:rPr>
          <w:b/>
        </w:rPr>
      </w:pPr>
    </w:p>
    <w:p w:rsidR="000E398F" w:rsidRPr="000E398F" w:rsidRDefault="000E398F" w:rsidP="000E398F">
      <w:pPr>
        <w:jc w:val="right"/>
        <w:rPr>
          <w:b/>
        </w:rPr>
      </w:pPr>
    </w:p>
    <w:p w:rsidR="000E398F" w:rsidRPr="000E398F" w:rsidRDefault="000E398F" w:rsidP="000E398F">
      <w:pPr>
        <w:jc w:val="right"/>
      </w:pPr>
      <w:r w:rsidRPr="000E398F">
        <w:lastRenderedPageBreak/>
        <w:t>Приложение № 3</w:t>
      </w:r>
    </w:p>
    <w:p w:rsidR="000E398F" w:rsidRPr="000E398F" w:rsidRDefault="000E398F" w:rsidP="000E398F">
      <w:pPr>
        <w:jc w:val="right"/>
      </w:pPr>
      <w:r w:rsidRPr="000E398F">
        <w:rPr>
          <w:bCs/>
        </w:rPr>
        <w:t>к Договору</w:t>
      </w:r>
      <w:r w:rsidRPr="000E398F">
        <w:t xml:space="preserve"> на поставку горюче-смазочных материалов через автозаправочные станции по топливным картам для средств транспорта и механизации ПАО «Башинформсвязь» на 2018 год </w:t>
      </w:r>
    </w:p>
    <w:p w:rsidR="000E398F" w:rsidRPr="000E398F" w:rsidRDefault="000E398F" w:rsidP="000E398F">
      <w:pPr>
        <w:jc w:val="right"/>
      </w:pPr>
      <w:r w:rsidRPr="000E398F">
        <w:t>№______ от «__</w:t>
      </w:r>
      <w:proofErr w:type="gramStart"/>
      <w:r w:rsidRPr="000E398F">
        <w:t>_»_</w:t>
      </w:r>
      <w:proofErr w:type="gramEnd"/>
      <w:r w:rsidRPr="000E398F">
        <w:t>_______201___ г.</w:t>
      </w:r>
    </w:p>
    <w:p w:rsidR="000E398F" w:rsidRPr="000E398F" w:rsidRDefault="000E398F" w:rsidP="000E398F">
      <w:pPr>
        <w:jc w:val="center"/>
        <w:rPr>
          <w:b/>
        </w:rPr>
      </w:pPr>
    </w:p>
    <w:p w:rsidR="000E398F" w:rsidRPr="000E398F" w:rsidRDefault="000E398F" w:rsidP="000E398F">
      <w:pPr>
        <w:jc w:val="center"/>
        <w:rPr>
          <w:b/>
        </w:rPr>
      </w:pPr>
    </w:p>
    <w:p w:rsidR="000E398F" w:rsidRPr="000E398F" w:rsidRDefault="000E398F" w:rsidP="000E398F">
      <w:pPr>
        <w:spacing w:after="200" w:line="276" w:lineRule="auto"/>
        <w:jc w:val="center"/>
        <w:rPr>
          <w:b/>
        </w:rPr>
      </w:pPr>
      <w:r w:rsidRPr="000E398F">
        <w:rPr>
          <w:b/>
        </w:rPr>
        <w:t>Адреса поставки горюче-смазочных материалов</w:t>
      </w:r>
    </w:p>
    <w:tbl>
      <w:tblPr>
        <w:tblStyle w:val="af"/>
        <w:tblW w:w="0" w:type="auto"/>
        <w:tblLook w:val="04A0" w:firstRow="1" w:lastRow="0" w:firstColumn="1" w:lastColumn="0" w:noHBand="0" w:noVBand="1"/>
      </w:tblPr>
      <w:tblGrid>
        <w:gridCol w:w="846"/>
        <w:gridCol w:w="3118"/>
        <w:gridCol w:w="1935"/>
        <w:gridCol w:w="3310"/>
      </w:tblGrid>
      <w:tr w:rsidR="000E398F" w:rsidRPr="000E398F" w:rsidTr="000E398F">
        <w:trPr>
          <w:trHeight w:val="170"/>
        </w:trPr>
        <w:tc>
          <w:tcPr>
            <w:tcW w:w="846" w:type="dxa"/>
          </w:tcPr>
          <w:p w:rsidR="000E398F" w:rsidRPr="000E398F" w:rsidRDefault="000E398F" w:rsidP="000E398F">
            <w:pPr>
              <w:spacing w:after="200" w:line="276" w:lineRule="auto"/>
              <w:jc w:val="center"/>
              <w:rPr>
                <w:szCs w:val="28"/>
              </w:rPr>
            </w:pPr>
            <w:r w:rsidRPr="000E398F">
              <w:rPr>
                <w:szCs w:val="28"/>
              </w:rPr>
              <w:t>№ п/п</w:t>
            </w:r>
          </w:p>
        </w:tc>
        <w:tc>
          <w:tcPr>
            <w:tcW w:w="3118" w:type="dxa"/>
          </w:tcPr>
          <w:p w:rsidR="000E398F" w:rsidRPr="000E398F" w:rsidRDefault="000E398F" w:rsidP="000E398F">
            <w:pPr>
              <w:spacing w:after="200" w:line="276" w:lineRule="auto"/>
              <w:jc w:val="center"/>
              <w:rPr>
                <w:szCs w:val="28"/>
              </w:rPr>
            </w:pPr>
            <w:r w:rsidRPr="000E398F">
              <w:rPr>
                <w:szCs w:val="28"/>
              </w:rPr>
              <w:t>Место поставки</w:t>
            </w:r>
          </w:p>
        </w:tc>
        <w:tc>
          <w:tcPr>
            <w:tcW w:w="1935" w:type="dxa"/>
          </w:tcPr>
          <w:p w:rsidR="000E398F" w:rsidRPr="000E398F" w:rsidRDefault="000E398F" w:rsidP="000E398F">
            <w:pPr>
              <w:spacing w:after="200" w:line="276" w:lineRule="auto"/>
              <w:jc w:val="center"/>
              <w:rPr>
                <w:szCs w:val="28"/>
              </w:rPr>
            </w:pPr>
            <w:r w:rsidRPr="000E398F">
              <w:rPr>
                <w:szCs w:val="28"/>
              </w:rPr>
              <w:t>Кол-во точек обслуживания</w:t>
            </w:r>
          </w:p>
        </w:tc>
        <w:tc>
          <w:tcPr>
            <w:tcW w:w="3310" w:type="dxa"/>
          </w:tcPr>
          <w:p w:rsidR="000E398F" w:rsidRPr="000E398F" w:rsidRDefault="000E398F" w:rsidP="000E398F">
            <w:pPr>
              <w:spacing w:after="200" w:line="276" w:lineRule="auto"/>
              <w:jc w:val="center"/>
              <w:rPr>
                <w:szCs w:val="28"/>
              </w:rPr>
            </w:pPr>
            <w:r w:rsidRPr="000E398F">
              <w:rPr>
                <w:szCs w:val="28"/>
              </w:rPr>
              <w:t>№ АЗС</w:t>
            </w:r>
          </w:p>
        </w:tc>
      </w:tr>
      <w:tr w:rsidR="000E398F" w:rsidRPr="000E398F" w:rsidTr="000E398F">
        <w:trPr>
          <w:trHeight w:hRule="exact" w:val="340"/>
        </w:trPr>
        <w:tc>
          <w:tcPr>
            <w:tcW w:w="846" w:type="dxa"/>
          </w:tcPr>
          <w:p w:rsidR="000E398F" w:rsidRPr="000E398F" w:rsidRDefault="000E398F" w:rsidP="000E398F">
            <w:pPr>
              <w:numPr>
                <w:ilvl w:val="0"/>
                <w:numId w:val="41"/>
              </w:numPr>
              <w:spacing w:after="200" w:line="276" w:lineRule="auto"/>
              <w:jc w:val="center"/>
              <w:rPr>
                <w:szCs w:val="28"/>
              </w:rPr>
            </w:pPr>
          </w:p>
        </w:tc>
        <w:tc>
          <w:tcPr>
            <w:tcW w:w="3118" w:type="dxa"/>
          </w:tcPr>
          <w:p w:rsidR="000E398F" w:rsidRPr="000E398F" w:rsidRDefault="000E398F" w:rsidP="000E398F">
            <w:pPr>
              <w:spacing w:after="200" w:line="276" w:lineRule="auto"/>
              <w:jc w:val="center"/>
              <w:rPr>
                <w:szCs w:val="28"/>
              </w:rPr>
            </w:pPr>
            <w:r w:rsidRPr="000E398F">
              <w:rPr>
                <w:szCs w:val="28"/>
              </w:rPr>
              <w:t>г. Уфа</w:t>
            </w:r>
          </w:p>
        </w:tc>
        <w:tc>
          <w:tcPr>
            <w:tcW w:w="1935" w:type="dxa"/>
          </w:tcPr>
          <w:p w:rsidR="000E398F" w:rsidRPr="000E398F" w:rsidRDefault="000E398F" w:rsidP="000E398F">
            <w:pPr>
              <w:spacing w:after="200" w:line="276" w:lineRule="auto"/>
              <w:jc w:val="center"/>
              <w:rPr>
                <w:szCs w:val="28"/>
              </w:rPr>
            </w:pPr>
            <w:r w:rsidRPr="000E398F">
              <w:rPr>
                <w:szCs w:val="28"/>
              </w:rPr>
              <w:t>Не менее 10</w:t>
            </w:r>
          </w:p>
        </w:tc>
        <w:tc>
          <w:tcPr>
            <w:tcW w:w="3310" w:type="dxa"/>
          </w:tcPr>
          <w:p w:rsidR="000E398F" w:rsidRPr="000E398F" w:rsidRDefault="000E398F" w:rsidP="000E398F">
            <w:pPr>
              <w:spacing w:after="200" w:line="276" w:lineRule="auto"/>
              <w:jc w:val="center"/>
              <w:rPr>
                <w:szCs w:val="28"/>
              </w:rPr>
            </w:pPr>
          </w:p>
        </w:tc>
      </w:tr>
      <w:tr w:rsidR="000E398F" w:rsidRPr="000E398F" w:rsidTr="000E398F">
        <w:trPr>
          <w:trHeight w:hRule="exact" w:val="340"/>
        </w:trPr>
        <w:tc>
          <w:tcPr>
            <w:tcW w:w="846" w:type="dxa"/>
          </w:tcPr>
          <w:p w:rsidR="000E398F" w:rsidRPr="000E398F" w:rsidRDefault="000E398F" w:rsidP="000E398F">
            <w:pPr>
              <w:numPr>
                <w:ilvl w:val="0"/>
                <w:numId w:val="41"/>
              </w:numPr>
              <w:spacing w:after="200" w:line="276" w:lineRule="auto"/>
              <w:jc w:val="center"/>
              <w:rPr>
                <w:szCs w:val="28"/>
              </w:rPr>
            </w:pPr>
          </w:p>
        </w:tc>
        <w:tc>
          <w:tcPr>
            <w:tcW w:w="3118" w:type="dxa"/>
          </w:tcPr>
          <w:p w:rsidR="000E398F" w:rsidRPr="000E398F" w:rsidRDefault="000E398F" w:rsidP="000E398F">
            <w:pPr>
              <w:spacing w:after="200" w:line="276" w:lineRule="auto"/>
              <w:jc w:val="center"/>
              <w:rPr>
                <w:szCs w:val="28"/>
              </w:rPr>
            </w:pPr>
            <w:r w:rsidRPr="000E398F">
              <w:rPr>
                <w:szCs w:val="28"/>
              </w:rPr>
              <w:t>г. Благовещенск</w:t>
            </w:r>
          </w:p>
        </w:tc>
        <w:tc>
          <w:tcPr>
            <w:tcW w:w="1935" w:type="dxa"/>
          </w:tcPr>
          <w:p w:rsidR="000E398F" w:rsidRPr="000E398F" w:rsidRDefault="000E398F" w:rsidP="000E398F">
            <w:pPr>
              <w:spacing w:after="200" w:line="276" w:lineRule="auto"/>
              <w:jc w:val="center"/>
              <w:rPr>
                <w:szCs w:val="28"/>
              </w:rPr>
            </w:pPr>
            <w:r w:rsidRPr="000E398F">
              <w:rPr>
                <w:szCs w:val="28"/>
              </w:rPr>
              <w:t>1</w:t>
            </w:r>
          </w:p>
        </w:tc>
        <w:tc>
          <w:tcPr>
            <w:tcW w:w="3310" w:type="dxa"/>
          </w:tcPr>
          <w:p w:rsidR="000E398F" w:rsidRPr="000E398F" w:rsidRDefault="000E398F" w:rsidP="000E398F">
            <w:pPr>
              <w:spacing w:after="200" w:line="276" w:lineRule="auto"/>
              <w:jc w:val="center"/>
              <w:rPr>
                <w:szCs w:val="28"/>
              </w:rPr>
            </w:pPr>
          </w:p>
        </w:tc>
      </w:tr>
      <w:tr w:rsidR="000E398F" w:rsidRPr="000E398F" w:rsidTr="000E398F">
        <w:trPr>
          <w:trHeight w:hRule="exact" w:val="340"/>
        </w:trPr>
        <w:tc>
          <w:tcPr>
            <w:tcW w:w="846" w:type="dxa"/>
          </w:tcPr>
          <w:p w:rsidR="000E398F" w:rsidRPr="000E398F" w:rsidRDefault="000E398F" w:rsidP="000E398F">
            <w:pPr>
              <w:numPr>
                <w:ilvl w:val="0"/>
                <w:numId w:val="41"/>
              </w:numPr>
              <w:spacing w:after="200" w:line="276" w:lineRule="auto"/>
              <w:jc w:val="center"/>
              <w:rPr>
                <w:szCs w:val="28"/>
              </w:rPr>
            </w:pPr>
          </w:p>
        </w:tc>
        <w:tc>
          <w:tcPr>
            <w:tcW w:w="3118" w:type="dxa"/>
          </w:tcPr>
          <w:p w:rsidR="000E398F" w:rsidRPr="000E398F" w:rsidRDefault="000E398F" w:rsidP="000E398F">
            <w:pPr>
              <w:spacing w:after="200" w:line="276" w:lineRule="auto"/>
              <w:jc w:val="center"/>
              <w:rPr>
                <w:szCs w:val="28"/>
              </w:rPr>
            </w:pPr>
            <w:r w:rsidRPr="000E398F">
              <w:rPr>
                <w:szCs w:val="28"/>
              </w:rPr>
              <w:t>с. Архангельское</w:t>
            </w:r>
          </w:p>
        </w:tc>
        <w:tc>
          <w:tcPr>
            <w:tcW w:w="1935" w:type="dxa"/>
          </w:tcPr>
          <w:p w:rsidR="000E398F" w:rsidRPr="000E398F" w:rsidRDefault="000E398F" w:rsidP="000E398F">
            <w:pPr>
              <w:spacing w:after="200" w:line="276" w:lineRule="auto"/>
              <w:jc w:val="center"/>
              <w:rPr>
                <w:szCs w:val="28"/>
              </w:rPr>
            </w:pPr>
            <w:r w:rsidRPr="000E398F">
              <w:rPr>
                <w:szCs w:val="28"/>
              </w:rPr>
              <w:t>1</w:t>
            </w:r>
          </w:p>
        </w:tc>
        <w:tc>
          <w:tcPr>
            <w:tcW w:w="3310" w:type="dxa"/>
          </w:tcPr>
          <w:p w:rsidR="000E398F" w:rsidRPr="000E398F" w:rsidRDefault="000E398F" w:rsidP="000E398F">
            <w:pPr>
              <w:spacing w:after="200" w:line="276" w:lineRule="auto"/>
              <w:jc w:val="center"/>
              <w:rPr>
                <w:szCs w:val="28"/>
              </w:rPr>
            </w:pPr>
          </w:p>
        </w:tc>
      </w:tr>
      <w:tr w:rsidR="000E398F" w:rsidRPr="000E398F" w:rsidTr="000E398F">
        <w:trPr>
          <w:trHeight w:hRule="exact" w:val="340"/>
        </w:trPr>
        <w:tc>
          <w:tcPr>
            <w:tcW w:w="846" w:type="dxa"/>
          </w:tcPr>
          <w:p w:rsidR="000E398F" w:rsidRPr="000E398F" w:rsidRDefault="000E398F" w:rsidP="000E398F">
            <w:pPr>
              <w:numPr>
                <w:ilvl w:val="0"/>
                <w:numId w:val="41"/>
              </w:numPr>
              <w:spacing w:after="200" w:line="276" w:lineRule="auto"/>
              <w:jc w:val="center"/>
              <w:rPr>
                <w:szCs w:val="28"/>
              </w:rPr>
            </w:pPr>
          </w:p>
        </w:tc>
        <w:tc>
          <w:tcPr>
            <w:tcW w:w="3118" w:type="dxa"/>
          </w:tcPr>
          <w:p w:rsidR="000E398F" w:rsidRPr="000E398F" w:rsidRDefault="000E398F" w:rsidP="000E398F">
            <w:pPr>
              <w:spacing w:after="200" w:line="276" w:lineRule="auto"/>
              <w:jc w:val="center"/>
              <w:rPr>
                <w:szCs w:val="28"/>
              </w:rPr>
            </w:pPr>
            <w:r w:rsidRPr="000E398F">
              <w:rPr>
                <w:szCs w:val="28"/>
              </w:rPr>
              <w:t xml:space="preserve">п. </w:t>
            </w:r>
            <w:proofErr w:type="spellStart"/>
            <w:r w:rsidRPr="000E398F">
              <w:rPr>
                <w:szCs w:val="28"/>
              </w:rPr>
              <w:t>Иглино</w:t>
            </w:r>
            <w:proofErr w:type="spellEnd"/>
          </w:p>
        </w:tc>
        <w:tc>
          <w:tcPr>
            <w:tcW w:w="1935" w:type="dxa"/>
          </w:tcPr>
          <w:p w:rsidR="000E398F" w:rsidRPr="000E398F" w:rsidRDefault="000E398F" w:rsidP="000E398F">
            <w:pPr>
              <w:spacing w:after="200" w:line="276" w:lineRule="auto"/>
              <w:jc w:val="center"/>
              <w:rPr>
                <w:szCs w:val="28"/>
              </w:rPr>
            </w:pPr>
            <w:r w:rsidRPr="000E398F">
              <w:rPr>
                <w:szCs w:val="28"/>
              </w:rPr>
              <w:t>1</w:t>
            </w:r>
          </w:p>
        </w:tc>
        <w:tc>
          <w:tcPr>
            <w:tcW w:w="3310" w:type="dxa"/>
          </w:tcPr>
          <w:p w:rsidR="000E398F" w:rsidRPr="000E398F" w:rsidRDefault="000E398F" w:rsidP="000E398F">
            <w:pPr>
              <w:spacing w:after="200" w:line="276" w:lineRule="auto"/>
              <w:jc w:val="center"/>
              <w:rPr>
                <w:szCs w:val="28"/>
              </w:rPr>
            </w:pPr>
          </w:p>
        </w:tc>
      </w:tr>
      <w:tr w:rsidR="000E398F" w:rsidRPr="000E398F" w:rsidTr="000E398F">
        <w:trPr>
          <w:trHeight w:hRule="exact" w:val="340"/>
        </w:trPr>
        <w:tc>
          <w:tcPr>
            <w:tcW w:w="846" w:type="dxa"/>
          </w:tcPr>
          <w:p w:rsidR="000E398F" w:rsidRPr="000E398F" w:rsidRDefault="000E398F" w:rsidP="000E398F">
            <w:pPr>
              <w:numPr>
                <w:ilvl w:val="0"/>
                <w:numId w:val="41"/>
              </w:numPr>
              <w:spacing w:after="200" w:line="276" w:lineRule="auto"/>
              <w:jc w:val="center"/>
              <w:rPr>
                <w:szCs w:val="28"/>
              </w:rPr>
            </w:pPr>
          </w:p>
        </w:tc>
        <w:tc>
          <w:tcPr>
            <w:tcW w:w="3118" w:type="dxa"/>
          </w:tcPr>
          <w:p w:rsidR="000E398F" w:rsidRPr="000E398F" w:rsidRDefault="000E398F" w:rsidP="000E398F">
            <w:pPr>
              <w:spacing w:after="200" w:line="276" w:lineRule="auto"/>
              <w:jc w:val="center"/>
              <w:rPr>
                <w:szCs w:val="28"/>
              </w:rPr>
            </w:pPr>
            <w:r w:rsidRPr="000E398F">
              <w:rPr>
                <w:szCs w:val="28"/>
              </w:rPr>
              <w:t>с. Кармаскалы</w:t>
            </w:r>
          </w:p>
        </w:tc>
        <w:tc>
          <w:tcPr>
            <w:tcW w:w="1935" w:type="dxa"/>
          </w:tcPr>
          <w:p w:rsidR="000E398F" w:rsidRPr="000E398F" w:rsidRDefault="000E398F" w:rsidP="000E398F">
            <w:pPr>
              <w:spacing w:after="200" w:line="276" w:lineRule="auto"/>
              <w:jc w:val="center"/>
              <w:rPr>
                <w:szCs w:val="28"/>
              </w:rPr>
            </w:pPr>
            <w:r w:rsidRPr="000E398F">
              <w:rPr>
                <w:szCs w:val="28"/>
              </w:rPr>
              <w:t>1</w:t>
            </w:r>
          </w:p>
        </w:tc>
        <w:tc>
          <w:tcPr>
            <w:tcW w:w="3310" w:type="dxa"/>
          </w:tcPr>
          <w:p w:rsidR="000E398F" w:rsidRPr="000E398F" w:rsidRDefault="000E398F" w:rsidP="000E398F">
            <w:pPr>
              <w:spacing w:after="200" w:line="276" w:lineRule="auto"/>
              <w:jc w:val="center"/>
              <w:rPr>
                <w:szCs w:val="28"/>
              </w:rPr>
            </w:pPr>
          </w:p>
        </w:tc>
      </w:tr>
      <w:tr w:rsidR="000E398F" w:rsidRPr="000E398F" w:rsidTr="000E398F">
        <w:trPr>
          <w:trHeight w:hRule="exact" w:val="340"/>
        </w:trPr>
        <w:tc>
          <w:tcPr>
            <w:tcW w:w="846" w:type="dxa"/>
          </w:tcPr>
          <w:p w:rsidR="000E398F" w:rsidRPr="000E398F" w:rsidRDefault="000E398F" w:rsidP="000E398F">
            <w:pPr>
              <w:numPr>
                <w:ilvl w:val="0"/>
                <w:numId w:val="41"/>
              </w:numPr>
              <w:spacing w:after="200" w:line="276" w:lineRule="auto"/>
              <w:jc w:val="center"/>
              <w:rPr>
                <w:szCs w:val="28"/>
              </w:rPr>
            </w:pPr>
          </w:p>
        </w:tc>
        <w:tc>
          <w:tcPr>
            <w:tcW w:w="3118" w:type="dxa"/>
          </w:tcPr>
          <w:p w:rsidR="000E398F" w:rsidRPr="000E398F" w:rsidRDefault="000E398F" w:rsidP="000E398F">
            <w:pPr>
              <w:spacing w:after="200" w:line="276" w:lineRule="auto"/>
              <w:jc w:val="center"/>
              <w:rPr>
                <w:szCs w:val="28"/>
              </w:rPr>
            </w:pPr>
            <w:r w:rsidRPr="000E398F">
              <w:rPr>
                <w:szCs w:val="28"/>
              </w:rPr>
              <w:t>с. Кушнаренково</w:t>
            </w:r>
          </w:p>
        </w:tc>
        <w:tc>
          <w:tcPr>
            <w:tcW w:w="1935" w:type="dxa"/>
          </w:tcPr>
          <w:p w:rsidR="000E398F" w:rsidRPr="000E398F" w:rsidRDefault="000E398F" w:rsidP="000E398F">
            <w:pPr>
              <w:spacing w:after="200" w:line="276" w:lineRule="auto"/>
              <w:jc w:val="center"/>
              <w:rPr>
                <w:szCs w:val="28"/>
              </w:rPr>
            </w:pPr>
            <w:r w:rsidRPr="000E398F">
              <w:rPr>
                <w:szCs w:val="28"/>
              </w:rPr>
              <w:t>1</w:t>
            </w:r>
          </w:p>
        </w:tc>
        <w:tc>
          <w:tcPr>
            <w:tcW w:w="3310" w:type="dxa"/>
          </w:tcPr>
          <w:p w:rsidR="000E398F" w:rsidRPr="000E398F" w:rsidRDefault="000E398F" w:rsidP="000E398F">
            <w:pPr>
              <w:spacing w:after="200" w:line="276" w:lineRule="auto"/>
              <w:jc w:val="center"/>
              <w:rPr>
                <w:szCs w:val="28"/>
              </w:rPr>
            </w:pPr>
          </w:p>
        </w:tc>
      </w:tr>
      <w:tr w:rsidR="000E398F" w:rsidRPr="000E398F" w:rsidTr="000E398F">
        <w:trPr>
          <w:trHeight w:hRule="exact" w:val="340"/>
        </w:trPr>
        <w:tc>
          <w:tcPr>
            <w:tcW w:w="846" w:type="dxa"/>
          </w:tcPr>
          <w:p w:rsidR="000E398F" w:rsidRPr="000E398F" w:rsidRDefault="000E398F" w:rsidP="000E398F">
            <w:pPr>
              <w:numPr>
                <w:ilvl w:val="0"/>
                <w:numId w:val="41"/>
              </w:numPr>
              <w:spacing w:after="200" w:line="276" w:lineRule="auto"/>
              <w:jc w:val="center"/>
              <w:rPr>
                <w:szCs w:val="28"/>
              </w:rPr>
            </w:pPr>
          </w:p>
        </w:tc>
        <w:tc>
          <w:tcPr>
            <w:tcW w:w="3118" w:type="dxa"/>
          </w:tcPr>
          <w:p w:rsidR="000E398F" w:rsidRPr="000E398F" w:rsidRDefault="000E398F" w:rsidP="000E398F">
            <w:pPr>
              <w:spacing w:after="200" w:line="276" w:lineRule="auto"/>
              <w:jc w:val="center"/>
              <w:rPr>
                <w:szCs w:val="28"/>
              </w:rPr>
            </w:pPr>
            <w:r w:rsidRPr="000E398F">
              <w:rPr>
                <w:szCs w:val="28"/>
              </w:rPr>
              <w:t>с. Красная Горка</w:t>
            </w:r>
          </w:p>
        </w:tc>
        <w:tc>
          <w:tcPr>
            <w:tcW w:w="1935" w:type="dxa"/>
          </w:tcPr>
          <w:p w:rsidR="000E398F" w:rsidRPr="000E398F" w:rsidRDefault="000E398F" w:rsidP="000E398F">
            <w:pPr>
              <w:spacing w:after="200" w:line="276" w:lineRule="auto"/>
              <w:jc w:val="center"/>
              <w:rPr>
                <w:szCs w:val="28"/>
              </w:rPr>
            </w:pPr>
            <w:r w:rsidRPr="000E398F">
              <w:rPr>
                <w:szCs w:val="28"/>
              </w:rPr>
              <w:t>1</w:t>
            </w:r>
          </w:p>
        </w:tc>
        <w:tc>
          <w:tcPr>
            <w:tcW w:w="3310" w:type="dxa"/>
          </w:tcPr>
          <w:p w:rsidR="000E398F" w:rsidRPr="000E398F" w:rsidRDefault="000E398F" w:rsidP="000E398F">
            <w:pPr>
              <w:spacing w:after="200" w:line="276" w:lineRule="auto"/>
              <w:jc w:val="center"/>
              <w:rPr>
                <w:szCs w:val="28"/>
              </w:rPr>
            </w:pPr>
          </w:p>
        </w:tc>
      </w:tr>
      <w:tr w:rsidR="000E398F" w:rsidRPr="000E398F" w:rsidTr="000E398F">
        <w:trPr>
          <w:trHeight w:hRule="exact" w:val="340"/>
        </w:trPr>
        <w:tc>
          <w:tcPr>
            <w:tcW w:w="846" w:type="dxa"/>
          </w:tcPr>
          <w:p w:rsidR="000E398F" w:rsidRPr="000E398F" w:rsidRDefault="000E398F" w:rsidP="000E398F">
            <w:pPr>
              <w:numPr>
                <w:ilvl w:val="0"/>
                <w:numId w:val="41"/>
              </w:numPr>
              <w:spacing w:after="200" w:line="276" w:lineRule="auto"/>
              <w:jc w:val="center"/>
              <w:rPr>
                <w:szCs w:val="28"/>
              </w:rPr>
            </w:pPr>
          </w:p>
        </w:tc>
        <w:tc>
          <w:tcPr>
            <w:tcW w:w="3118" w:type="dxa"/>
          </w:tcPr>
          <w:p w:rsidR="000E398F" w:rsidRPr="000E398F" w:rsidRDefault="000E398F" w:rsidP="000E398F">
            <w:pPr>
              <w:spacing w:after="200" w:line="276" w:lineRule="auto"/>
              <w:jc w:val="center"/>
              <w:rPr>
                <w:szCs w:val="28"/>
              </w:rPr>
            </w:pPr>
            <w:r w:rsidRPr="000E398F">
              <w:rPr>
                <w:szCs w:val="28"/>
              </w:rPr>
              <w:t>п. Чишмы</w:t>
            </w:r>
          </w:p>
        </w:tc>
        <w:tc>
          <w:tcPr>
            <w:tcW w:w="1935" w:type="dxa"/>
          </w:tcPr>
          <w:p w:rsidR="000E398F" w:rsidRPr="000E398F" w:rsidRDefault="000E398F" w:rsidP="000E398F">
            <w:pPr>
              <w:spacing w:after="200" w:line="276" w:lineRule="auto"/>
              <w:jc w:val="center"/>
              <w:rPr>
                <w:szCs w:val="28"/>
              </w:rPr>
            </w:pPr>
            <w:r w:rsidRPr="000E398F">
              <w:rPr>
                <w:szCs w:val="28"/>
              </w:rPr>
              <w:t>1</w:t>
            </w:r>
          </w:p>
        </w:tc>
        <w:tc>
          <w:tcPr>
            <w:tcW w:w="3310" w:type="dxa"/>
          </w:tcPr>
          <w:p w:rsidR="000E398F" w:rsidRPr="000E398F" w:rsidRDefault="000E398F" w:rsidP="000E398F">
            <w:pPr>
              <w:spacing w:after="200" w:line="276" w:lineRule="auto"/>
              <w:jc w:val="center"/>
              <w:rPr>
                <w:szCs w:val="28"/>
              </w:rPr>
            </w:pPr>
          </w:p>
        </w:tc>
      </w:tr>
      <w:tr w:rsidR="000E398F" w:rsidRPr="000E398F" w:rsidTr="000E398F">
        <w:trPr>
          <w:trHeight w:hRule="exact" w:val="340"/>
        </w:trPr>
        <w:tc>
          <w:tcPr>
            <w:tcW w:w="846" w:type="dxa"/>
          </w:tcPr>
          <w:p w:rsidR="000E398F" w:rsidRPr="000E398F" w:rsidRDefault="000E398F" w:rsidP="000E398F">
            <w:pPr>
              <w:numPr>
                <w:ilvl w:val="0"/>
                <w:numId w:val="41"/>
              </w:numPr>
              <w:spacing w:after="200" w:line="276" w:lineRule="auto"/>
              <w:jc w:val="center"/>
              <w:rPr>
                <w:szCs w:val="28"/>
              </w:rPr>
            </w:pPr>
          </w:p>
        </w:tc>
        <w:tc>
          <w:tcPr>
            <w:tcW w:w="3118" w:type="dxa"/>
          </w:tcPr>
          <w:p w:rsidR="000E398F" w:rsidRPr="000E398F" w:rsidRDefault="000E398F" w:rsidP="000E398F">
            <w:pPr>
              <w:spacing w:after="200" w:line="276" w:lineRule="auto"/>
              <w:jc w:val="center"/>
              <w:rPr>
                <w:szCs w:val="28"/>
              </w:rPr>
            </w:pPr>
            <w:r w:rsidRPr="000E398F">
              <w:rPr>
                <w:szCs w:val="28"/>
              </w:rPr>
              <w:t>г. Стерлитамак</w:t>
            </w:r>
          </w:p>
        </w:tc>
        <w:tc>
          <w:tcPr>
            <w:tcW w:w="1935" w:type="dxa"/>
          </w:tcPr>
          <w:p w:rsidR="000E398F" w:rsidRPr="000E398F" w:rsidRDefault="000E398F" w:rsidP="000E398F">
            <w:pPr>
              <w:spacing w:after="200" w:line="276" w:lineRule="auto"/>
              <w:jc w:val="center"/>
              <w:rPr>
                <w:szCs w:val="28"/>
              </w:rPr>
            </w:pPr>
            <w:r w:rsidRPr="000E398F">
              <w:rPr>
                <w:szCs w:val="28"/>
              </w:rPr>
              <w:t>Не менее 3</w:t>
            </w:r>
          </w:p>
        </w:tc>
        <w:tc>
          <w:tcPr>
            <w:tcW w:w="3310" w:type="dxa"/>
          </w:tcPr>
          <w:p w:rsidR="000E398F" w:rsidRPr="000E398F" w:rsidRDefault="000E398F" w:rsidP="000E398F">
            <w:pPr>
              <w:spacing w:after="200" w:line="276" w:lineRule="auto"/>
              <w:jc w:val="center"/>
              <w:rPr>
                <w:szCs w:val="28"/>
              </w:rPr>
            </w:pPr>
          </w:p>
        </w:tc>
      </w:tr>
      <w:tr w:rsidR="000E398F" w:rsidRPr="000E398F" w:rsidTr="000E398F">
        <w:trPr>
          <w:trHeight w:hRule="exact" w:val="340"/>
        </w:trPr>
        <w:tc>
          <w:tcPr>
            <w:tcW w:w="846" w:type="dxa"/>
          </w:tcPr>
          <w:p w:rsidR="000E398F" w:rsidRPr="000E398F" w:rsidRDefault="000E398F" w:rsidP="000E398F">
            <w:pPr>
              <w:numPr>
                <w:ilvl w:val="0"/>
                <w:numId w:val="41"/>
              </w:numPr>
              <w:spacing w:after="200" w:line="276" w:lineRule="auto"/>
              <w:jc w:val="center"/>
              <w:rPr>
                <w:szCs w:val="28"/>
              </w:rPr>
            </w:pPr>
          </w:p>
        </w:tc>
        <w:tc>
          <w:tcPr>
            <w:tcW w:w="3118" w:type="dxa"/>
          </w:tcPr>
          <w:p w:rsidR="000E398F" w:rsidRPr="000E398F" w:rsidRDefault="000E398F" w:rsidP="000E398F">
            <w:pPr>
              <w:spacing w:after="200" w:line="276" w:lineRule="auto"/>
              <w:jc w:val="center"/>
              <w:rPr>
                <w:szCs w:val="28"/>
              </w:rPr>
            </w:pPr>
            <w:r w:rsidRPr="000E398F">
              <w:rPr>
                <w:szCs w:val="28"/>
              </w:rPr>
              <w:t>г. Ишимбай</w:t>
            </w:r>
          </w:p>
        </w:tc>
        <w:tc>
          <w:tcPr>
            <w:tcW w:w="1935" w:type="dxa"/>
          </w:tcPr>
          <w:p w:rsidR="000E398F" w:rsidRPr="000E398F" w:rsidRDefault="000E398F" w:rsidP="000E398F">
            <w:pPr>
              <w:spacing w:after="200" w:line="276" w:lineRule="auto"/>
              <w:jc w:val="center"/>
              <w:rPr>
                <w:szCs w:val="28"/>
              </w:rPr>
            </w:pPr>
            <w:r w:rsidRPr="000E398F">
              <w:rPr>
                <w:szCs w:val="28"/>
              </w:rPr>
              <w:t>Не менее 2</w:t>
            </w:r>
          </w:p>
        </w:tc>
        <w:tc>
          <w:tcPr>
            <w:tcW w:w="3310" w:type="dxa"/>
          </w:tcPr>
          <w:p w:rsidR="000E398F" w:rsidRPr="000E398F" w:rsidRDefault="000E398F" w:rsidP="000E398F">
            <w:pPr>
              <w:spacing w:after="200" w:line="276" w:lineRule="auto"/>
              <w:jc w:val="center"/>
              <w:rPr>
                <w:szCs w:val="28"/>
              </w:rPr>
            </w:pPr>
          </w:p>
        </w:tc>
      </w:tr>
      <w:tr w:rsidR="000E398F" w:rsidRPr="000E398F" w:rsidTr="000E398F">
        <w:trPr>
          <w:trHeight w:hRule="exact" w:val="340"/>
        </w:trPr>
        <w:tc>
          <w:tcPr>
            <w:tcW w:w="846" w:type="dxa"/>
          </w:tcPr>
          <w:p w:rsidR="000E398F" w:rsidRPr="000E398F" w:rsidRDefault="000E398F" w:rsidP="000E398F">
            <w:pPr>
              <w:numPr>
                <w:ilvl w:val="0"/>
                <w:numId w:val="41"/>
              </w:numPr>
              <w:spacing w:after="200" w:line="276" w:lineRule="auto"/>
              <w:jc w:val="center"/>
              <w:rPr>
                <w:szCs w:val="28"/>
              </w:rPr>
            </w:pPr>
          </w:p>
        </w:tc>
        <w:tc>
          <w:tcPr>
            <w:tcW w:w="3118" w:type="dxa"/>
          </w:tcPr>
          <w:p w:rsidR="000E398F" w:rsidRPr="000E398F" w:rsidRDefault="000E398F" w:rsidP="000E398F">
            <w:pPr>
              <w:spacing w:after="200" w:line="276" w:lineRule="auto"/>
              <w:jc w:val="center"/>
              <w:rPr>
                <w:szCs w:val="28"/>
              </w:rPr>
            </w:pPr>
            <w:r w:rsidRPr="000E398F">
              <w:rPr>
                <w:szCs w:val="28"/>
              </w:rPr>
              <w:t xml:space="preserve">с. </w:t>
            </w:r>
            <w:proofErr w:type="spellStart"/>
            <w:r w:rsidRPr="000E398F">
              <w:rPr>
                <w:szCs w:val="28"/>
              </w:rPr>
              <w:t>Красноусольск</w:t>
            </w:r>
            <w:proofErr w:type="spellEnd"/>
          </w:p>
        </w:tc>
        <w:tc>
          <w:tcPr>
            <w:tcW w:w="1935" w:type="dxa"/>
          </w:tcPr>
          <w:p w:rsidR="000E398F" w:rsidRPr="000E398F" w:rsidRDefault="000E398F" w:rsidP="000E398F">
            <w:pPr>
              <w:spacing w:after="200" w:line="276" w:lineRule="auto"/>
              <w:jc w:val="center"/>
              <w:rPr>
                <w:szCs w:val="28"/>
              </w:rPr>
            </w:pPr>
            <w:r w:rsidRPr="000E398F">
              <w:rPr>
                <w:szCs w:val="28"/>
              </w:rPr>
              <w:t>1</w:t>
            </w:r>
          </w:p>
        </w:tc>
        <w:tc>
          <w:tcPr>
            <w:tcW w:w="3310" w:type="dxa"/>
          </w:tcPr>
          <w:p w:rsidR="000E398F" w:rsidRPr="000E398F" w:rsidRDefault="000E398F" w:rsidP="000E398F">
            <w:pPr>
              <w:spacing w:after="200" w:line="276" w:lineRule="auto"/>
              <w:jc w:val="center"/>
              <w:rPr>
                <w:szCs w:val="28"/>
              </w:rPr>
            </w:pPr>
          </w:p>
        </w:tc>
      </w:tr>
      <w:tr w:rsidR="000E398F" w:rsidRPr="000E398F" w:rsidTr="000E398F">
        <w:trPr>
          <w:trHeight w:hRule="exact" w:val="340"/>
        </w:trPr>
        <w:tc>
          <w:tcPr>
            <w:tcW w:w="846" w:type="dxa"/>
          </w:tcPr>
          <w:p w:rsidR="000E398F" w:rsidRPr="000E398F" w:rsidRDefault="000E398F" w:rsidP="000E398F">
            <w:pPr>
              <w:numPr>
                <w:ilvl w:val="0"/>
                <w:numId w:val="41"/>
              </w:numPr>
              <w:spacing w:after="200" w:line="276" w:lineRule="auto"/>
              <w:jc w:val="center"/>
              <w:rPr>
                <w:szCs w:val="28"/>
              </w:rPr>
            </w:pPr>
          </w:p>
        </w:tc>
        <w:tc>
          <w:tcPr>
            <w:tcW w:w="3118" w:type="dxa"/>
          </w:tcPr>
          <w:p w:rsidR="000E398F" w:rsidRPr="000E398F" w:rsidRDefault="000E398F" w:rsidP="000E398F">
            <w:pPr>
              <w:spacing w:after="200" w:line="276" w:lineRule="auto"/>
              <w:jc w:val="center"/>
              <w:rPr>
                <w:szCs w:val="28"/>
              </w:rPr>
            </w:pPr>
            <w:r w:rsidRPr="000E398F">
              <w:rPr>
                <w:szCs w:val="28"/>
              </w:rPr>
              <w:t>г. Салават</w:t>
            </w:r>
          </w:p>
        </w:tc>
        <w:tc>
          <w:tcPr>
            <w:tcW w:w="1935" w:type="dxa"/>
          </w:tcPr>
          <w:p w:rsidR="000E398F" w:rsidRPr="000E398F" w:rsidRDefault="000E398F" w:rsidP="000E398F">
            <w:pPr>
              <w:spacing w:after="200" w:line="276" w:lineRule="auto"/>
              <w:jc w:val="center"/>
              <w:rPr>
                <w:szCs w:val="28"/>
              </w:rPr>
            </w:pPr>
            <w:r w:rsidRPr="000E398F">
              <w:rPr>
                <w:szCs w:val="28"/>
              </w:rPr>
              <w:t>Не менее 2</w:t>
            </w:r>
          </w:p>
        </w:tc>
        <w:tc>
          <w:tcPr>
            <w:tcW w:w="3310" w:type="dxa"/>
          </w:tcPr>
          <w:p w:rsidR="000E398F" w:rsidRPr="000E398F" w:rsidRDefault="000E398F" w:rsidP="000E398F">
            <w:pPr>
              <w:spacing w:after="200" w:line="276" w:lineRule="auto"/>
              <w:jc w:val="center"/>
              <w:rPr>
                <w:szCs w:val="28"/>
              </w:rPr>
            </w:pPr>
          </w:p>
        </w:tc>
      </w:tr>
      <w:tr w:rsidR="000E398F" w:rsidRPr="000E398F" w:rsidTr="000E398F">
        <w:trPr>
          <w:trHeight w:hRule="exact" w:val="340"/>
        </w:trPr>
        <w:tc>
          <w:tcPr>
            <w:tcW w:w="846" w:type="dxa"/>
          </w:tcPr>
          <w:p w:rsidR="000E398F" w:rsidRPr="000E398F" w:rsidRDefault="000E398F" w:rsidP="000E398F">
            <w:pPr>
              <w:numPr>
                <w:ilvl w:val="0"/>
                <w:numId w:val="41"/>
              </w:numPr>
              <w:spacing w:after="200" w:line="276" w:lineRule="auto"/>
              <w:jc w:val="center"/>
              <w:rPr>
                <w:szCs w:val="28"/>
              </w:rPr>
            </w:pPr>
          </w:p>
        </w:tc>
        <w:tc>
          <w:tcPr>
            <w:tcW w:w="3118" w:type="dxa"/>
          </w:tcPr>
          <w:p w:rsidR="000E398F" w:rsidRPr="000E398F" w:rsidRDefault="000E398F" w:rsidP="000E398F">
            <w:pPr>
              <w:spacing w:after="200" w:line="276" w:lineRule="auto"/>
              <w:jc w:val="center"/>
              <w:rPr>
                <w:szCs w:val="28"/>
              </w:rPr>
            </w:pPr>
            <w:r w:rsidRPr="000E398F">
              <w:rPr>
                <w:szCs w:val="28"/>
              </w:rPr>
              <w:t>с. Стерлибашево</w:t>
            </w:r>
          </w:p>
        </w:tc>
        <w:tc>
          <w:tcPr>
            <w:tcW w:w="1935" w:type="dxa"/>
          </w:tcPr>
          <w:p w:rsidR="000E398F" w:rsidRPr="000E398F" w:rsidRDefault="000E398F" w:rsidP="000E398F">
            <w:pPr>
              <w:spacing w:after="200" w:line="276" w:lineRule="auto"/>
              <w:jc w:val="center"/>
              <w:rPr>
                <w:szCs w:val="28"/>
              </w:rPr>
            </w:pPr>
            <w:r w:rsidRPr="000E398F">
              <w:rPr>
                <w:szCs w:val="28"/>
              </w:rPr>
              <w:t>1</w:t>
            </w:r>
          </w:p>
        </w:tc>
        <w:tc>
          <w:tcPr>
            <w:tcW w:w="3310" w:type="dxa"/>
          </w:tcPr>
          <w:p w:rsidR="000E398F" w:rsidRPr="000E398F" w:rsidRDefault="000E398F" w:rsidP="000E398F">
            <w:pPr>
              <w:spacing w:after="200" w:line="276" w:lineRule="auto"/>
              <w:jc w:val="center"/>
              <w:rPr>
                <w:szCs w:val="28"/>
              </w:rPr>
            </w:pPr>
          </w:p>
        </w:tc>
      </w:tr>
      <w:tr w:rsidR="000E398F" w:rsidRPr="000E398F" w:rsidTr="000E398F">
        <w:trPr>
          <w:trHeight w:hRule="exact" w:val="340"/>
        </w:trPr>
        <w:tc>
          <w:tcPr>
            <w:tcW w:w="846" w:type="dxa"/>
          </w:tcPr>
          <w:p w:rsidR="000E398F" w:rsidRPr="000E398F" w:rsidRDefault="000E398F" w:rsidP="000E398F">
            <w:pPr>
              <w:numPr>
                <w:ilvl w:val="0"/>
                <w:numId w:val="41"/>
              </w:numPr>
              <w:spacing w:after="200" w:line="276" w:lineRule="auto"/>
              <w:jc w:val="center"/>
              <w:rPr>
                <w:szCs w:val="28"/>
              </w:rPr>
            </w:pPr>
          </w:p>
        </w:tc>
        <w:tc>
          <w:tcPr>
            <w:tcW w:w="3118" w:type="dxa"/>
          </w:tcPr>
          <w:p w:rsidR="000E398F" w:rsidRPr="000E398F" w:rsidRDefault="000E398F" w:rsidP="000E398F">
            <w:pPr>
              <w:spacing w:after="200" w:line="276" w:lineRule="auto"/>
              <w:jc w:val="center"/>
              <w:rPr>
                <w:szCs w:val="28"/>
              </w:rPr>
            </w:pPr>
            <w:r w:rsidRPr="000E398F">
              <w:rPr>
                <w:szCs w:val="28"/>
              </w:rPr>
              <w:t xml:space="preserve">с. </w:t>
            </w:r>
            <w:proofErr w:type="spellStart"/>
            <w:r w:rsidRPr="000E398F">
              <w:rPr>
                <w:szCs w:val="28"/>
              </w:rPr>
              <w:t>Толбазы</w:t>
            </w:r>
            <w:proofErr w:type="spellEnd"/>
          </w:p>
        </w:tc>
        <w:tc>
          <w:tcPr>
            <w:tcW w:w="1935" w:type="dxa"/>
          </w:tcPr>
          <w:p w:rsidR="000E398F" w:rsidRPr="000E398F" w:rsidRDefault="000E398F" w:rsidP="000E398F">
            <w:pPr>
              <w:spacing w:after="200" w:line="276" w:lineRule="auto"/>
              <w:jc w:val="center"/>
              <w:rPr>
                <w:szCs w:val="28"/>
              </w:rPr>
            </w:pPr>
            <w:r w:rsidRPr="000E398F">
              <w:rPr>
                <w:szCs w:val="28"/>
              </w:rPr>
              <w:t>1</w:t>
            </w:r>
          </w:p>
        </w:tc>
        <w:tc>
          <w:tcPr>
            <w:tcW w:w="3310" w:type="dxa"/>
          </w:tcPr>
          <w:p w:rsidR="000E398F" w:rsidRPr="000E398F" w:rsidRDefault="000E398F" w:rsidP="000E398F">
            <w:pPr>
              <w:spacing w:after="200" w:line="276" w:lineRule="auto"/>
              <w:jc w:val="center"/>
              <w:rPr>
                <w:szCs w:val="28"/>
              </w:rPr>
            </w:pPr>
          </w:p>
        </w:tc>
      </w:tr>
      <w:tr w:rsidR="000E398F" w:rsidRPr="000E398F" w:rsidTr="000E398F">
        <w:trPr>
          <w:trHeight w:hRule="exact" w:val="340"/>
        </w:trPr>
        <w:tc>
          <w:tcPr>
            <w:tcW w:w="846" w:type="dxa"/>
          </w:tcPr>
          <w:p w:rsidR="000E398F" w:rsidRPr="000E398F" w:rsidRDefault="000E398F" w:rsidP="000E398F">
            <w:pPr>
              <w:numPr>
                <w:ilvl w:val="0"/>
                <w:numId w:val="41"/>
              </w:numPr>
              <w:spacing w:after="200" w:line="276" w:lineRule="auto"/>
              <w:jc w:val="center"/>
              <w:rPr>
                <w:szCs w:val="28"/>
              </w:rPr>
            </w:pPr>
          </w:p>
        </w:tc>
        <w:tc>
          <w:tcPr>
            <w:tcW w:w="3118" w:type="dxa"/>
          </w:tcPr>
          <w:p w:rsidR="000E398F" w:rsidRPr="000E398F" w:rsidRDefault="000E398F" w:rsidP="000E398F">
            <w:pPr>
              <w:spacing w:after="200" w:line="276" w:lineRule="auto"/>
              <w:jc w:val="center"/>
              <w:rPr>
                <w:szCs w:val="28"/>
              </w:rPr>
            </w:pPr>
            <w:r w:rsidRPr="000E398F">
              <w:rPr>
                <w:szCs w:val="28"/>
              </w:rPr>
              <w:t>с. Федоровка</w:t>
            </w:r>
          </w:p>
        </w:tc>
        <w:tc>
          <w:tcPr>
            <w:tcW w:w="1935" w:type="dxa"/>
          </w:tcPr>
          <w:p w:rsidR="000E398F" w:rsidRPr="000E398F" w:rsidRDefault="000E398F" w:rsidP="000E398F">
            <w:pPr>
              <w:spacing w:after="200" w:line="276" w:lineRule="auto"/>
              <w:jc w:val="center"/>
              <w:rPr>
                <w:szCs w:val="28"/>
              </w:rPr>
            </w:pPr>
            <w:r w:rsidRPr="000E398F">
              <w:rPr>
                <w:szCs w:val="28"/>
              </w:rPr>
              <w:t>1</w:t>
            </w:r>
          </w:p>
        </w:tc>
        <w:tc>
          <w:tcPr>
            <w:tcW w:w="3310" w:type="dxa"/>
          </w:tcPr>
          <w:p w:rsidR="000E398F" w:rsidRPr="000E398F" w:rsidRDefault="000E398F" w:rsidP="000E398F">
            <w:pPr>
              <w:spacing w:after="200" w:line="276" w:lineRule="auto"/>
              <w:jc w:val="center"/>
              <w:rPr>
                <w:szCs w:val="28"/>
              </w:rPr>
            </w:pPr>
          </w:p>
        </w:tc>
      </w:tr>
      <w:tr w:rsidR="000E398F" w:rsidRPr="000E398F" w:rsidTr="000E398F">
        <w:trPr>
          <w:trHeight w:hRule="exact" w:val="340"/>
        </w:trPr>
        <w:tc>
          <w:tcPr>
            <w:tcW w:w="846" w:type="dxa"/>
          </w:tcPr>
          <w:p w:rsidR="000E398F" w:rsidRPr="000E398F" w:rsidRDefault="000E398F" w:rsidP="000E398F">
            <w:pPr>
              <w:numPr>
                <w:ilvl w:val="0"/>
                <w:numId w:val="41"/>
              </w:numPr>
              <w:spacing w:after="200" w:line="276" w:lineRule="auto"/>
              <w:jc w:val="center"/>
              <w:rPr>
                <w:szCs w:val="28"/>
              </w:rPr>
            </w:pPr>
          </w:p>
        </w:tc>
        <w:tc>
          <w:tcPr>
            <w:tcW w:w="3118" w:type="dxa"/>
          </w:tcPr>
          <w:p w:rsidR="000E398F" w:rsidRPr="000E398F" w:rsidRDefault="000E398F" w:rsidP="000E398F">
            <w:pPr>
              <w:spacing w:after="200" w:line="276" w:lineRule="auto"/>
              <w:jc w:val="center"/>
              <w:rPr>
                <w:szCs w:val="28"/>
              </w:rPr>
            </w:pPr>
            <w:r w:rsidRPr="000E398F">
              <w:rPr>
                <w:szCs w:val="28"/>
              </w:rPr>
              <w:t>г. Туймазы</w:t>
            </w:r>
          </w:p>
        </w:tc>
        <w:tc>
          <w:tcPr>
            <w:tcW w:w="1935" w:type="dxa"/>
          </w:tcPr>
          <w:p w:rsidR="000E398F" w:rsidRPr="000E398F" w:rsidRDefault="000E398F" w:rsidP="000E398F">
            <w:pPr>
              <w:spacing w:after="200" w:line="276" w:lineRule="auto"/>
              <w:jc w:val="center"/>
              <w:rPr>
                <w:szCs w:val="28"/>
              </w:rPr>
            </w:pPr>
            <w:r w:rsidRPr="000E398F">
              <w:rPr>
                <w:szCs w:val="28"/>
              </w:rPr>
              <w:t>Не менее 2</w:t>
            </w:r>
          </w:p>
        </w:tc>
        <w:tc>
          <w:tcPr>
            <w:tcW w:w="3310" w:type="dxa"/>
          </w:tcPr>
          <w:p w:rsidR="000E398F" w:rsidRPr="000E398F" w:rsidRDefault="000E398F" w:rsidP="000E398F">
            <w:pPr>
              <w:spacing w:after="200" w:line="276" w:lineRule="auto"/>
              <w:jc w:val="center"/>
              <w:rPr>
                <w:szCs w:val="28"/>
              </w:rPr>
            </w:pPr>
          </w:p>
        </w:tc>
      </w:tr>
      <w:tr w:rsidR="000E398F" w:rsidRPr="000E398F" w:rsidTr="000E398F">
        <w:trPr>
          <w:trHeight w:hRule="exact" w:val="340"/>
        </w:trPr>
        <w:tc>
          <w:tcPr>
            <w:tcW w:w="846" w:type="dxa"/>
          </w:tcPr>
          <w:p w:rsidR="000E398F" w:rsidRPr="000E398F" w:rsidRDefault="000E398F" w:rsidP="000E398F">
            <w:pPr>
              <w:numPr>
                <w:ilvl w:val="0"/>
                <w:numId w:val="41"/>
              </w:numPr>
              <w:spacing w:after="200" w:line="276" w:lineRule="auto"/>
              <w:jc w:val="center"/>
              <w:rPr>
                <w:szCs w:val="28"/>
              </w:rPr>
            </w:pPr>
          </w:p>
        </w:tc>
        <w:tc>
          <w:tcPr>
            <w:tcW w:w="3118" w:type="dxa"/>
          </w:tcPr>
          <w:p w:rsidR="000E398F" w:rsidRPr="000E398F" w:rsidRDefault="000E398F" w:rsidP="000E398F">
            <w:pPr>
              <w:spacing w:after="200" w:line="276" w:lineRule="auto"/>
              <w:jc w:val="center"/>
              <w:rPr>
                <w:szCs w:val="28"/>
              </w:rPr>
            </w:pPr>
            <w:r w:rsidRPr="000E398F">
              <w:rPr>
                <w:szCs w:val="28"/>
              </w:rPr>
              <w:t>с. Бакалы</w:t>
            </w:r>
          </w:p>
        </w:tc>
        <w:tc>
          <w:tcPr>
            <w:tcW w:w="1935" w:type="dxa"/>
          </w:tcPr>
          <w:p w:rsidR="000E398F" w:rsidRPr="000E398F" w:rsidRDefault="000E398F" w:rsidP="000E398F">
            <w:pPr>
              <w:spacing w:after="200" w:line="276" w:lineRule="auto"/>
              <w:jc w:val="center"/>
              <w:rPr>
                <w:szCs w:val="28"/>
              </w:rPr>
            </w:pPr>
            <w:r w:rsidRPr="000E398F">
              <w:rPr>
                <w:szCs w:val="28"/>
              </w:rPr>
              <w:t>1</w:t>
            </w:r>
          </w:p>
        </w:tc>
        <w:tc>
          <w:tcPr>
            <w:tcW w:w="3310" w:type="dxa"/>
          </w:tcPr>
          <w:p w:rsidR="000E398F" w:rsidRPr="000E398F" w:rsidRDefault="000E398F" w:rsidP="000E398F">
            <w:pPr>
              <w:spacing w:after="200" w:line="276" w:lineRule="auto"/>
              <w:jc w:val="center"/>
              <w:rPr>
                <w:szCs w:val="28"/>
              </w:rPr>
            </w:pPr>
          </w:p>
        </w:tc>
      </w:tr>
      <w:tr w:rsidR="000E398F" w:rsidRPr="000E398F" w:rsidTr="000E398F">
        <w:trPr>
          <w:trHeight w:hRule="exact" w:val="340"/>
        </w:trPr>
        <w:tc>
          <w:tcPr>
            <w:tcW w:w="846" w:type="dxa"/>
          </w:tcPr>
          <w:p w:rsidR="000E398F" w:rsidRPr="000E398F" w:rsidRDefault="000E398F" w:rsidP="000E398F">
            <w:pPr>
              <w:numPr>
                <w:ilvl w:val="0"/>
                <w:numId w:val="41"/>
              </w:numPr>
              <w:spacing w:after="200" w:line="276" w:lineRule="auto"/>
              <w:jc w:val="center"/>
              <w:rPr>
                <w:szCs w:val="28"/>
              </w:rPr>
            </w:pPr>
          </w:p>
        </w:tc>
        <w:tc>
          <w:tcPr>
            <w:tcW w:w="3118" w:type="dxa"/>
          </w:tcPr>
          <w:p w:rsidR="000E398F" w:rsidRPr="000E398F" w:rsidRDefault="000E398F" w:rsidP="000E398F">
            <w:pPr>
              <w:spacing w:after="200" w:line="276" w:lineRule="auto"/>
              <w:jc w:val="center"/>
              <w:rPr>
                <w:szCs w:val="28"/>
              </w:rPr>
            </w:pPr>
            <w:r w:rsidRPr="000E398F">
              <w:rPr>
                <w:szCs w:val="28"/>
              </w:rPr>
              <w:t>с. Буздяк</w:t>
            </w:r>
          </w:p>
        </w:tc>
        <w:tc>
          <w:tcPr>
            <w:tcW w:w="1935" w:type="dxa"/>
          </w:tcPr>
          <w:p w:rsidR="000E398F" w:rsidRPr="000E398F" w:rsidRDefault="000E398F" w:rsidP="000E398F">
            <w:pPr>
              <w:spacing w:after="200" w:line="276" w:lineRule="auto"/>
              <w:jc w:val="center"/>
              <w:rPr>
                <w:szCs w:val="28"/>
              </w:rPr>
            </w:pPr>
            <w:r w:rsidRPr="000E398F">
              <w:rPr>
                <w:szCs w:val="28"/>
              </w:rPr>
              <w:t>1</w:t>
            </w:r>
          </w:p>
        </w:tc>
        <w:tc>
          <w:tcPr>
            <w:tcW w:w="3310" w:type="dxa"/>
          </w:tcPr>
          <w:p w:rsidR="000E398F" w:rsidRPr="000E398F" w:rsidRDefault="000E398F" w:rsidP="000E398F">
            <w:pPr>
              <w:spacing w:after="200" w:line="276" w:lineRule="auto"/>
              <w:jc w:val="center"/>
              <w:rPr>
                <w:szCs w:val="28"/>
              </w:rPr>
            </w:pPr>
          </w:p>
        </w:tc>
      </w:tr>
      <w:tr w:rsidR="000E398F" w:rsidRPr="000E398F" w:rsidTr="000E398F">
        <w:trPr>
          <w:trHeight w:hRule="exact" w:val="340"/>
        </w:trPr>
        <w:tc>
          <w:tcPr>
            <w:tcW w:w="846" w:type="dxa"/>
          </w:tcPr>
          <w:p w:rsidR="000E398F" w:rsidRPr="000E398F" w:rsidRDefault="000E398F" w:rsidP="000E398F">
            <w:pPr>
              <w:numPr>
                <w:ilvl w:val="0"/>
                <w:numId w:val="41"/>
              </w:numPr>
              <w:spacing w:after="200" w:line="276" w:lineRule="auto"/>
              <w:jc w:val="center"/>
              <w:rPr>
                <w:szCs w:val="28"/>
              </w:rPr>
            </w:pPr>
          </w:p>
        </w:tc>
        <w:tc>
          <w:tcPr>
            <w:tcW w:w="3118" w:type="dxa"/>
          </w:tcPr>
          <w:p w:rsidR="000E398F" w:rsidRPr="000E398F" w:rsidRDefault="000E398F" w:rsidP="000E398F">
            <w:pPr>
              <w:spacing w:after="200" w:line="276" w:lineRule="auto"/>
              <w:jc w:val="center"/>
              <w:rPr>
                <w:szCs w:val="28"/>
              </w:rPr>
            </w:pPr>
            <w:r w:rsidRPr="000E398F">
              <w:rPr>
                <w:szCs w:val="28"/>
              </w:rPr>
              <w:t>с. Шаран</w:t>
            </w:r>
          </w:p>
        </w:tc>
        <w:tc>
          <w:tcPr>
            <w:tcW w:w="1935" w:type="dxa"/>
          </w:tcPr>
          <w:p w:rsidR="000E398F" w:rsidRPr="000E398F" w:rsidRDefault="000E398F" w:rsidP="000E398F">
            <w:pPr>
              <w:spacing w:after="200" w:line="276" w:lineRule="auto"/>
              <w:jc w:val="center"/>
              <w:rPr>
                <w:szCs w:val="28"/>
              </w:rPr>
            </w:pPr>
            <w:r w:rsidRPr="000E398F">
              <w:rPr>
                <w:szCs w:val="28"/>
              </w:rPr>
              <w:t>1</w:t>
            </w:r>
          </w:p>
        </w:tc>
        <w:tc>
          <w:tcPr>
            <w:tcW w:w="3310" w:type="dxa"/>
          </w:tcPr>
          <w:p w:rsidR="000E398F" w:rsidRPr="000E398F" w:rsidRDefault="000E398F" w:rsidP="000E398F">
            <w:pPr>
              <w:spacing w:after="200" w:line="276" w:lineRule="auto"/>
              <w:jc w:val="center"/>
              <w:rPr>
                <w:szCs w:val="28"/>
              </w:rPr>
            </w:pPr>
          </w:p>
        </w:tc>
      </w:tr>
      <w:tr w:rsidR="000E398F" w:rsidRPr="000E398F" w:rsidTr="000E398F">
        <w:trPr>
          <w:trHeight w:hRule="exact" w:val="340"/>
        </w:trPr>
        <w:tc>
          <w:tcPr>
            <w:tcW w:w="846" w:type="dxa"/>
          </w:tcPr>
          <w:p w:rsidR="000E398F" w:rsidRPr="000E398F" w:rsidRDefault="000E398F" w:rsidP="000E398F">
            <w:pPr>
              <w:numPr>
                <w:ilvl w:val="0"/>
                <w:numId w:val="41"/>
              </w:numPr>
              <w:spacing w:after="200" w:line="276" w:lineRule="auto"/>
              <w:jc w:val="center"/>
              <w:rPr>
                <w:szCs w:val="28"/>
              </w:rPr>
            </w:pPr>
          </w:p>
        </w:tc>
        <w:tc>
          <w:tcPr>
            <w:tcW w:w="3118" w:type="dxa"/>
          </w:tcPr>
          <w:p w:rsidR="000E398F" w:rsidRPr="000E398F" w:rsidRDefault="000E398F" w:rsidP="000E398F">
            <w:pPr>
              <w:spacing w:after="200" w:line="276" w:lineRule="auto"/>
              <w:jc w:val="center"/>
              <w:rPr>
                <w:szCs w:val="28"/>
              </w:rPr>
            </w:pPr>
            <w:r w:rsidRPr="000E398F">
              <w:rPr>
                <w:szCs w:val="28"/>
              </w:rPr>
              <w:t>г. Белебей</w:t>
            </w:r>
          </w:p>
        </w:tc>
        <w:tc>
          <w:tcPr>
            <w:tcW w:w="1935" w:type="dxa"/>
          </w:tcPr>
          <w:p w:rsidR="000E398F" w:rsidRPr="000E398F" w:rsidRDefault="000E398F" w:rsidP="000E398F">
            <w:pPr>
              <w:spacing w:after="200" w:line="276" w:lineRule="auto"/>
              <w:jc w:val="center"/>
              <w:rPr>
                <w:szCs w:val="28"/>
              </w:rPr>
            </w:pPr>
            <w:r w:rsidRPr="000E398F">
              <w:rPr>
                <w:szCs w:val="28"/>
              </w:rPr>
              <w:t>Не менее 2</w:t>
            </w:r>
          </w:p>
        </w:tc>
        <w:tc>
          <w:tcPr>
            <w:tcW w:w="3310" w:type="dxa"/>
          </w:tcPr>
          <w:p w:rsidR="000E398F" w:rsidRPr="000E398F" w:rsidRDefault="000E398F" w:rsidP="000E398F">
            <w:pPr>
              <w:spacing w:after="200" w:line="276" w:lineRule="auto"/>
              <w:jc w:val="center"/>
              <w:rPr>
                <w:szCs w:val="28"/>
              </w:rPr>
            </w:pPr>
          </w:p>
        </w:tc>
      </w:tr>
      <w:tr w:rsidR="000E398F" w:rsidRPr="000E398F" w:rsidTr="000E398F">
        <w:trPr>
          <w:trHeight w:hRule="exact" w:val="340"/>
        </w:trPr>
        <w:tc>
          <w:tcPr>
            <w:tcW w:w="846" w:type="dxa"/>
          </w:tcPr>
          <w:p w:rsidR="000E398F" w:rsidRPr="000E398F" w:rsidRDefault="000E398F" w:rsidP="000E398F">
            <w:pPr>
              <w:numPr>
                <w:ilvl w:val="0"/>
                <w:numId w:val="41"/>
              </w:numPr>
              <w:spacing w:after="200" w:line="276" w:lineRule="auto"/>
              <w:jc w:val="center"/>
              <w:rPr>
                <w:szCs w:val="28"/>
              </w:rPr>
            </w:pPr>
          </w:p>
        </w:tc>
        <w:tc>
          <w:tcPr>
            <w:tcW w:w="3118" w:type="dxa"/>
          </w:tcPr>
          <w:p w:rsidR="000E398F" w:rsidRPr="000E398F" w:rsidRDefault="000E398F" w:rsidP="000E398F">
            <w:pPr>
              <w:spacing w:after="200" w:line="276" w:lineRule="auto"/>
              <w:jc w:val="center"/>
              <w:rPr>
                <w:szCs w:val="28"/>
              </w:rPr>
            </w:pPr>
            <w:r w:rsidRPr="000E398F">
              <w:rPr>
                <w:szCs w:val="28"/>
              </w:rPr>
              <w:t>с. Бижбуляк</w:t>
            </w:r>
          </w:p>
        </w:tc>
        <w:tc>
          <w:tcPr>
            <w:tcW w:w="1935" w:type="dxa"/>
          </w:tcPr>
          <w:p w:rsidR="000E398F" w:rsidRPr="000E398F" w:rsidRDefault="000E398F" w:rsidP="000E398F">
            <w:pPr>
              <w:spacing w:after="200" w:line="276" w:lineRule="auto"/>
              <w:jc w:val="center"/>
              <w:rPr>
                <w:szCs w:val="28"/>
              </w:rPr>
            </w:pPr>
            <w:r w:rsidRPr="000E398F">
              <w:rPr>
                <w:szCs w:val="28"/>
              </w:rPr>
              <w:t>1</w:t>
            </w:r>
          </w:p>
        </w:tc>
        <w:tc>
          <w:tcPr>
            <w:tcW w:w="3310" w:type="dxa"/>
          </w:tcPr>
          <w:p w:rsidR="000E398F" w:rsidRPr="000E398F" w:rsidRDefault="000E398F" w:rsidP="000E398F">
            <w:pPr>
              <w:spacing w:after="200" w:line="276" w:lineRule="auto"/>
              <w:jc w:val="center"/>
              <w:rPr>
                <w:szCs w:val="28"/>
              </w:rPr>
            </w:pPr>
          </w:p>
        </w:tc>
      </w:tr>
      <w:tr w:rsidR="000E398F" w:rsidRPr="000E398F" w:rsidTr="000E398F">
        <w:trPr>
          <w:trHeight w:hRule="exact" w:val="340"/>
        </w:trPr>
        <w:tc>
          <w:tcPr>
            <w:tcW w:w="846" w:type="dxa"/>
          </w:tcPr>
          <w:p w:rsidR="000E398F" w:rsidRPr="000E398F" w:rsidRDefault="000E398F" w:rsidP="000E398F">
            <w:pPr>
              <w:numPr>
                <w:ilvl w:val="0"/>
                <w:numId w:val="41"/>
              </w:numPr>
              <w:spacing w:after="200" w:line="276" w:lineRule="auto"/>
              <w:jc w:val="center"/>
              <w:rPr>
                <w:szCs w:val="28"/>
              </w:rPr>
            </w:pPr>
          </w:p>
        </w:tc>
        <w:tc>
          <w:tcPr>
            <w:tcW w:w="3118" w:type="dxa"/>
          </w:tcPr>
          <w:p w:rsidR="000E398F" w:rsidRPr="000E398F" w:rsidRDefault="000E398F" w:rsidP="000E398F">
            <w:pPr>
              <w:spacing w:after="200" w:line="276" w:lineRule="auto"/>
              <w:jc w:val="center"/>
              <w:rPr>
                <w:szCs w:val="28"/>
              </w:rPr>
            </w:pPr>
            <w:r w:rsidRPr="000E398F">
              <w:rPr>
                <w:szCs w:val="28"/>
              </w:rPr>
              <w:t>г. Давлеканово</w:t>
            </w:r>
          </w:p>
        </w:tc>
        <w:tc>
          <w:tcPr>
            <w:tcW w:w="1935" w:type="dxa"/>
          </w:tcPr>
          <w:p w:rsidR="000E398F" w:rsidRPr="000E398F" w:rsidRDefault="000E398F" w:rsidP="000E398F">
            <w:pPr>
              <w:spacing w:after="200" w:line="276" w:lineRule="auto"/>
              <w:jc w:val="center"/>
              <w:rPr>
                <w:szCs w:val="28"/>
              </w:rPr>
            </w:pPr>
            <w:r w:rsidRPr="000E398F">
              <w:rPr>
                <w:szCs w:val="28"/>
              </w:rPr>
              <w:t>Не менее 2</w:t>
            </w:r>
          </w:p>
        </w:tc>
        <w:tc>
          <w:tcPr>
            <w:tcW w:w="3310" w:type="dxa"/>
          </w:tcPr>
          <w:p w:rsidR="000E398F" w:rsidRPr="000E398F" w:rsidRDefault="000E398F" w:rsidP="000E398F">
            <w:pPr>
              <w:spacing w:after="200" w:line="276" w:lineRule="auto"/>
              <w:jc w:val="center"/>
              <w:rPr>
                <w:szCs w:val="28"/>
              </w:rPr>
            </w:pPr>
          </w:p>
        </w:tc>
      </w:tr>
      <w:tr w:rsidR="000E398F" w:rsidRPr="000E398F" w:rsidTr="000E398F">
        <w:trPr>
          <w:trHeight w:hRule="exact" w:val="340"/>
        </w:trPr>
        <w:tc>
          <w:tcPr>
            <w:tcW w:w="846" w:type="dxa"/>
          </w:tcPr>
          <w:p w:rsidR="000E398F" w:rsidRPr="000E398F" w:rsidRDefault="000E398F" w:rsidP="000E398F">
            <w:pPr>
              <w:numPr>
                <w:ilvl w:val="0"/>
                <w:numId w:val="41"/>
              </w:numPr>
              <w:spacing w:after="200" w:line="276" w:lineRule="auto"/>
              <w:jc w:val="center"/>
              <w:rPr>
                <w:szCs w:val="28"/>
              </w:rPr>
            </w:pPr>
          </w:p>
        </w:tc>
        <w:tc>
          <w:tcPr>
            <w:tcW w:w="3118" w:type="dxa"/>
          </w:tcPr>
          <w:p w:rsidR="000E398F" w:rsidRPr="000E398F" w:rsidRDefault="000E398F" w:rsidP="000E398F">
            <w:pPr>
              <w:spacing w:after="200" w:line="276" w:lineRule="auto"/>
              <w:jc w:val="center"/>
              <w:rPr>
                <w:szCs w:val="28"/>
              </w:rPr>
            </w:pPr>
            <w:r w:rsidRPr="000E398F">
              <w:rPr>
                <w:szCs w:val="28"/>
              </w:rPr>
              <w:t>с. Ермекеево</w:t>
            </w:r>
          </w:p>
        </w:tc>
        <w:tc>
          <w:tcPr>
            <w:tcW w:w="1935" w:type="dxa"/>
          </w:tcPr>
          <w:p w:rsidR="000E398F" w:rsidRPr="000E398F" w:rsidRDefault="000E398F" w:rsidP="000E398F">
            <w:pPr>
              <w:spacing w:after="200" w:line="276" w:lineRule="auto"/>
              <w:jc w:val="center"/>
              <w:rPr>
                <w:szCs w:val="28"/>
              </w:rPr>
            </w:pPr>
            <w:r w:rsidRPr="000E398F">
              <w:rPr>
                <w:szCs w:val="28"/>
              </w:rPr>
              <w:t>1</w:t>
            </w:r>
          </w:p>
        </w:tc>
        <w:tc>
          <w:tcPr>
            <w:tcW w:w="3310" w:type="dxa"/>
          </w:tcPr>
          <w:p w:rsidR="000E398F" w:rsidRPr="000E398F" w:rsidRDefault="000E398F" w:rsidP="000E398F">
            <w:pPr>
              <w:spacing w:after="200" w:line="276" w:lineRule="auto"/>
              <w:jc w:val="center"/>
              <w:rPr>
                <w:szCs w:val="28"/>
              </w:rPr>
            </w:pPr>
          </w:p>
        </w:tc>
      </w:tr>
      <w:tr w:rsidR="000E398F" w:rsidRPr="000E398F" w:rsidTr="000E398F">
        <w:trPr>
          <w:trHeight w:hRule="exact" w:val="340"/>
        </w:trPr>
        <w:tc>
          <w:tcPr>
            <w:tcW w:w="846" w:type="dxa"/>
          </w:tcPr>
          <w:p w:rsidR="000E398F" w:rsidRPr="000E398F" w:rsidRDefault="000E398F" w:rsidP="000E398F">
            <w:pPr>
              <w:numPr>
                <w:ilvl w:val="0"/>
                <w:numId w:val="41"/>
              </w:numPr>
              <w:spacing w:after="200" w:line="276" w:lineRule="auto"/>
              <w:jc w:val="center"/>
              <w:rPr>
                <w:szCs w:val="28"/>
              </w:rPr>
            </w:pPr>
          </w:p>
        </w:tc>
        <w:tc>
          <w:tcPr>
            <w:tcW w:w="3118" w:type="dxa"/>
          </w:tcPr>
          <w:p w:rsidR="000E398F" w:rsidRPr="000E398F" w:rsidRDefault="000E398F" w:rsidP="000E398F">
            <w:pPr>
              <w:spacing w:after="200" w:line="276" w:lineRule="auto"/>
              <w:jc w:val="center"/>
              <w:rPr>
                <w:szCs w:val="28"/>
              </w:rPr>
            </w:pPr>
            <w:r w:rsidRPr="000E398F">
              <w:rPr>
                <w:szCs w:val="28"/>
              </w:rPr>
              <w:t>с. Киргиз-</w:t>
            </w:r>
            <w:proofErr w:type="spellStart"/>
            <w:r w:rsidRPr="000E398F">
              <w:rPr>
                <w:szCs w:val="28"/>
              </w:rPr>
              <w:t>Мияки</w:t>
            </w:r>
            <w:proofErr w:type="spellEnd"/>
          </w:p>
        </w:tc>
        <w:tc>
          <w:tcPr>
            <w:tcW w:w="1935" w:type="dxa"/>
          </w:tcPr>
          <w:p w:rsidR="000E398F" w:rsidRPr="000E398F" w:rsidRDefault="000E398F" w:rsidP="000E398F">
            <w:pPr>
              <w:spacing w:after="200" w:line="276" w:lineRule="auto"/>
              <w:jc w:val="center"/>
              <w:rPr>
                <w:szCs w:val="28"/>
              </w:rPr>
            </w:pPr>
            <w:r w:rsidRPr="000E398F">
              <w:rPr>
                <w:szCs w:val="28"/>
              </w:rPr>
              <w:t>1</w:t>
            </w:r>
          </w:p>
        </w:tc>
        <w:tc>
          <w:tcPr>
            <w:tcW w:w="3310" w:type="dxa"/>
          </w:tcPr>
          <w:p w:rsidR="000E398F" w:rsidRPr="000E398F" w:rsidRDefault="000E398F" w:rsidP="000E398F">
            <w:pPr>
              <w:spacing w:after="200" w:line="276" w:lineRule="auto"/>
              <w:jc w:val="center"/>
              <w:rPr>
                <w:szCs w:val="28"/>
              </w:rPr>
            </w:pPr>
          </w:p>
        </w:tc>
      </w:tr>
      <w:tr w:rsidR="000E398F" w:rsidRPr="000E398F" w:rsidTr="000E398F">
        <w:trPr>
          <w:trHeight w:hRule="exact" w:val="340"/>
        </w:trPr>
        <w:tc>
          <w:tcPr>
            <w:tcW w:w="846" w:type="dxa"/>
          </w:tcPr>
          <w:p w:rsidR="000E398F" w:rsidRPr="000E398F" w:rsidRDefault="000E398F" w:rsidP="000E398F">
            <w:pPr>
              <w:numPr>
                <w:ilvl w:val="0"/>
                <w:numId w:val="41"/>
              </w:numPr>
              <w:spacing w:after="200" w:line="276" w:lineRule="auto"/>
              <w:jc w:val="center"/>
              <w:rPr>
                <w:szCs w:val="28"/>
              </w:rPr>
            </w:pPr>
          </w:p>
        </w:tc>
        <w:tc>
          <w:tcPr>
            <w:tcW w:w="3118" w:type="dxa"/>
          </w:tcPr>
          <w:p w:rsidR="000E398F" w:rsidRPr="000E398F" w:rsidRDefault="000E398F" w:rsidP="000E398F">
            <w:pPr>
              <w:spacing w:after="200" w:line="276" w:lineRule="auto"/>
              <w:jc w:val="center"/>
              <w:rPr>
                <w:szCs w:val="28"/>
              </w:rPr>
            </w:pPr>
            <w:r w:rsidRPr="000E398F">
              <w:rPr>
                <w:szCs w:val="28"/>
              </w:rPr>
              <w:t xml:space="preserve">п. </w:t>
            </w:r>
            <w:proofErr w:type="spellStart"/>
            <w:r w:rsidRPr="000E398F">
              <w:rPr>
                <w:szCs w:val="28"/>
              </w:rPr>
              <w:t>Раевка</w:t>
            </w:r>
            <w:proofErr w:type="spellEnd"/>
          </w:p>
        </w:tc>
        <w:tc>
          <w:tcPr>
            <w:tcW w:w="1935" w:type="dxa"/>
          </w:tcPr>
          <w:p w:rsidR="000E398F" w:rsidRPr="000E398F" w:rsidRDefault="000E398F" w:rsidP="000E398F">
            <w:pPr>
              <w:spacing w:after="200" w:line="276" w:lineRule="auto"/>
              <w:jc w:val="center"/>
              <w:rPr>
                <w:szCs w:val="28"/>
              </w:rPr>
            </w:pPr>
            <w:r w:rsidRPr="000E398F">
              <w:rPr>
                <w:szCs w:val="28"/>
              </w:rPr>
              <w:t>1</w:t>
            </w:r>
          </w:p>
        </w:tc>
        <w:tc>
          <w:tcPr>
            <w:tcW w:w="3310" w:type="dxa"/>
          </w:tcPr>
          <w:p w:rsidR="000E398F" w:rsidRPr="000E398F" w:rsidRDefault="000E398F" w:rsidP="000E398F">
            <w:pPr>
              <w:spacing w:after="200" w:line="276" w:lineRule="auto"/>
              <w:jc w:val="center"/>
              <w:rPr>
                <w:szCs w:val="28"/>
              </w:rPr>
            </w:pPr>
          </w:p>
        </w:tc>
      </w:tr>
      <w:tr w:rsidR="000E398F" w:rsidRPr="000E398F" w:rsidTr="000E398F">
        <w:trPr>
          <w:trHeight w:hRule="exact" w:val="340"/>
        </w:trPr>
        <w:tc>
          <w:tcPr>
            <w:tcW w:w="846" w:type="dxa"/>
          </w:tcPr>
          <w:p w:rsidR="000E398F" w:rsidRPr="000E398F" w:rsidRDefault="000E398F" w:rsidP="000E398F">
            <w:pPr>
              <w:numPr>
                <w:ilvl w:val="0"/>
                <w:numId w:val="41"/>
              </w:numPr>
              <w:spacing w:after="200" w:line="276" w:lineRule="auto"/>
              <w:jc w:val="center"/>
              <w:rPr>
                <w:szCs w:val="28"/>
              </w:rPr>
            </w:pPr>
          </w:p>
        </w:tc>
        <w:tc>
          <w:tcPr>
            <w:tcW w:w="3118" w:type="dxa"/>
          </w:tcPr>
          <w:p w:rsidR="000E398F" w:rsidRPr="000E398F" w:rsidRDefault="000E398F" w:rsidP="000E398F">
            <w:pPr>
              <w:spacing w:after="200" w:line="276" w:lineRule="auto"/>
              <w:jc w:val="center"/>
              <w:rPr>
                <w:szCs w:val="28"/>
              </w:rPr>
            </w:pPr>
            <w:r w:rsidRPr="000E398F">
              <w:rPr>
                <w:szCs w:val="28"/>
              </w:rPr>
              <w:t>г. Октябрьский</w:t>
            </w:r>
          </w:p>
        </w:tc>
        <w:tc>
          <w:tcPr>
            <w:tcW w:w="1935" w:type="dxa"/>
          </w:tcPr>
          <w:p w:rsidR="000E398F" w:rsidRPr="000E398F" w:rsidRDefault="000E398F" w:rsidP="000E398F">
            <w:pPr>
              <w:spacing w:after="200" w:line="276" w:lineRule="auto"/>
              <w:jc w:val="center"/>
              <w:rPr>
                <w:szCs w:val="28"/>
              </w:rPr>
            </w:pPr>
            <w:r w:rsidRPr="000E398F">
              <w:rPr>
                <w:szCs w:val="28"/>
              </w:rPr>
              <w:t>Не менее 3</w:t>
            </w:r>
          </w:p>
        </w:tc>
        <w:tc>
          <w:tcPr>
            <w:tcW w:w="3310" w:type="dxa"/>
          </w:tcPr>
          <w:p w:rsidR="000E398F" w:rsidRPr="000E398F" w:rsidRDefault="000E398F" w:rsidP="000E398F">
            <w:pPr>
              <w:spacing w:after="200" w:line="276" w:lineRule="auto"/>
              <w:jc w:val="center"/>
              <w:rPr>
                <w:szCs w:val="28"/>
              </w:rPr>
            </w:pPr>
          </w:p>
        </w:tc>
      </w:tr>
      <w:tr w:rsidR="000E398F" w:rsidRPr="000E398F" w:rsidTr="000E398F">
        <w:trPr>
          <w:trHeight w:hRule="exact" w:val="453"/>
        </w:trPr>
        <w:tc>
          <w:tcPr>
            <w:tcW w:w="846" w:type="dxa"/>
          </w:tcPr>
          <w:p w:rsidR="000E398F" w:rsidRPr="000E398F" w:rsidRDefault="000E398F" w:rsidP="000E398F">
            <w:pPr>
              <w:numPr>
                <w:ilvl w:val="0"/>
                <w:numId w:val="41"/>
              </w:numPr>
              <w:spacing w:after="200" w:line="276" w:lineRule="auto"/>
              <w:jc w:val="center"/>
              <w:rPr>
                <w:szCs w:val="28"/>
              </w:rPr>
            </w:pPr>
          </w:p>
        </w:tc>
        <w:tc>
          <w:tcPr>
            <w:tcW w:w="3118" w:type="dxa"/>
          </w:tcPr>
          <w:p w:rsidR="000E398F" w:rsidRPr="000E398F" w:rsidRDefault="000E398F" w:rsidP="000E398F">
            <w:pPr>
              <w:spacing w:after="200" w:line="276" w:lineRule="auto"/>
              <w:jc w:val="center"/>
              <w:rPr>
                <w:szCs w:val="28"/>
              </w:rPr>
            </w:pPr>
            <w:r w:rsidRPr="000E398F">
              <w:rPr>
                <w:szCs w:val="28"/>
              </w:rPr>
              <w:t>с. Чекмагуш</w:t>
            </w:r>
          </w:p>
        </w:tc>
        <w:tc>
          <w:tcPr>
            <w:tcW w:w="1935" w:type="dxa"/>
          </w:tcPr>
          <w:p w:rsidR="000E398F" w:rsidRPr="000E398F" w:rsidRDefault="000E398F" w:rsidP="000E398F">
            <w:pPr>
              <w:spacing w:after="200" w:line="276" w:lineRule="auto"/>
              <w:jc w:val="center"/>
              <w:rPr>
                <w:szCs w:val="28"/>
              </w:rPr>
            </w:pPr>
            <w:r w:rsidRPr="000E398F">
              <w:rPr>
                <w:szCs w:val="28"/>
              </w:rPr>
              <w:t>1</w:t>
            </w:r>
          </w:p>
        </w:tc>
        <w:tc>
          <w:tcPr>
            <w:tcW w:w="3310" w:type="dxa"/>
          </w:tcPr>
          <w:p w:rsidR="000E398F" w:rsidRPr="000E398F" w:rsidRDefault="000E398F" w:rsidP="000E398F">
            <w:pPr>
              <w:spacing w:after="200" w:line="276" w:lineRule="auto"/>
              <w:jc w:val="center"/>
              <w:rPr>
                <w:szCs w:val="28"/>
              </w:rPr>
            </w:pPr>
          </w:p>
        </w:tc>
      </w:tr>
      <w:tr w:rsidR="000E398F" w:rsidRPr="000E398F" w:rsidTr="000E398F">
        <w:trPr>
          <w:trHeight w:hRule="exact" w:val="340"/>
        </w:trPr>
        <w:tc>
          <w:tcPr>
            <w:tcW w:w="846" w:type="dxa"/>
          </w:tcPr>
          <w:p w:rsidR="000E398F" w:rsidRPr="000E398F" w:rsidRDefault="000E398F" w:rsidP="000E398F">
            <w:pPr>
              <w:numPr>
                <w:ilvl w:val="0"/>
                <w:numId w:val="41"/>
              </w:numPr>
              <w:spacing w:after="200" w:line="276" w:lineRule="auto"/>
              <w:jc w:val="center"/>
              <w:rPr>
                <w:szCs w:val="28"/>
              </w:rPr>
            </w:pPr>
          </w:p>
        </w:tc>
        <w:tc>
          <w:tcPr>
            <w:tcW w:w="3118" w:type="dxa"/>
          </w:tcPr>
          <w:p w:rsidR="000E398F" w:rsidRPr="000E398F" w:rsidRDefault="000E398F" w:rsidP="000E398F">
            <w:pPr>
              <w:spacing w:after="200" w:line="276" w:lineRule="auto"/>
              <w:jc w:val="center"/>
              <w:rPr>
                <w:szCs w:val="28"/>
              </w:rPr>
            </w:pPr>
            <w:r w:rsidRPr="000E398F">
              <w:rPr>
                <w:szCs w:val="28"/>
              </w:rPr>
              <w:t>г. Сибай</w:t>
            </w:r>
          </w:p>
        </w:tc>
        <w:tc>
          <w:tcPr>
            <w:tcW w:w="1935" w:type="dxa"/>
          </w:tcPr>
          <w:p w:rsidR="000E398F" w:rsidRPr="000E398F" w:rsidRDefault="000E398F" w:rsidP="000E398F">
            <w:pPr>
              <w:spacing w:after="200" w:line="276" w:lineRule="auto"/>
              <w:jc w:val="center"/>
              <w:rPr>
                <w:szCs w:val="28"/>
              </w:rPr>
            </w:pPr>
            <w:r w:rsidRPr="000E398F">
              <w:rPr>
                <w:szCs w:val="28"/>
              </w:rPr>
              <w:t>Не менее 2</w:t>
            </w:r>
          </w:p>
        </w:tc>
        <w:tc>
          <w:tcPr>
            <w:tcW w:w="3310" w:type="dxa"/>
          </w:tcPr>
          <w:p w:rsidR="000E398F" w:rsidRPr="000E398F" w:rsidRDefault="000E398F" w:rsidP="000E398F">
            <w:pPr>
              <w:spacing w:after="200" w:line="276" w:lineRule="auto"/>
              <w:jc w:val="center"/>
              <w:rPr>
                <w:szCs w:val="28"/>
              </w:rPr>
            </w:pPr>
          </w:p>
        </w:tc>
      </w:tr>
      <w:tr w:rsidR="000E398F" w:rsidRPr="000E398F" w:rsidTr="000E398F">
        <w:trPr>
          <w:trHeight w:hRule="exact" w:val="340"/>
        </w:trPr>
        <w:tc>
          <w:tcPr>
            <w:tcW w:w="846" w:type="dxa"/>
          </w:tcPr>
          <w:p w:rsidR="000E398F" w:rsidRPr="000E398F" w:rsidRDefault="000E398F" w:rsidP="000E398F">
            <w:pPr>
              <w:numPr>
                <w:ilvl w:val="0"/>
                <w:numId w:val="41"/>
              </w:numPr>
              <w:spacing w:after="200" w:line="276" w:lineRule="auto"/>
              <w:jc w:val="center"/>
              <w:rPr>
                <w:szCs w:val="28"/>
              </w:rPr>
            </w:pPr>
          </w:p>
        </w:tc>
        <w:tc>
          <w:tcPr>
            <w:tcW w:w="3118" w:type="dxa"/>
          </w:tcPr>
          <w:p w:rsidR="000E398F" w:rsidRPr="000E398F" w:rsidRDefault="000E398F" w:rsidP="000E398F">
            <w:pPr>
              <w:spacing w:after="200" w:line="276" w:lineRule="auto"/>
              <w:jc w:val="center"/>
              <w:rPr>
                <w:szCs w:val="28"/>
              </w:rPr>
            </w:pPr>
            <w:r w:rsidRPr="000E398F">
              <w:rPr>
                <w:szCs w:val="28"/>
              </w:rPr>
              <w:t xml:space="preserve">с. </w:t>
            </w:r>
            <w:proofErr w:type="spellStart"/>
            <w:r w:rsidRPr="000E398F">
              <w:rPr>
                <w:szCs w:val="28"/>
              </w:rPr>
              <w:t>Акъяр</w:t>
            </w:r>
            <w:proofErr w:type="spellEnd"/>
          </w:p>
        </w:tc>
        <w:tc>
          <w:tcPr>
            <w:tcW w:w="1935" w:type="dxa"/>
          </w:tcPr>
          <w:p w:rsidR="000E398F" w:rsidRPr="000E398F" w:rsidRDefault="000E398F" w:rsidP="000E398F">
            <w:pPr>
              <w:spacing w:after="200" w:line="276" w:lineRule="auto"/>
              <w:jc w:val="center"/>
              <w:rPr>
                <w:szCs w:val="28"/>
              </w:rPr>
            </w:pPr>
            <w:r w:rsidRPr="000E398F">
              <w:rPr>
                <w:szCs w:val="28"/>
              </w:rPr>
              <w:t>1</w:t>
            </w:r>
          </w:p>
        </w:tc>
        <w:tc>
          <w:tcPr>
            <w:tcW w:w="3310" w:type="dxa"/>
          </w:tcPr>
          <w:p w:rsidR="000E398F" w:rsidRPr="000E398F" w:rsidRDefault="000E398F" w:rsidP="000E398F">
            <w:pPr>
              <w:spacing w:after="200" w:line="276" w:lineRule="auto"/>
              <w:jc w:val="center"/>
              <w:rPr>
                <w:szCs w:val="28"/>
              </w:rPr>
            </w:pPr>
          </w:p>
        </w:tc>
      </w:tr>
      <w:tr w:rsidR="000E398F" w:rsidRPr="000E398F" w:rsidTr="000E398F">
        <w:trPr>
          <w:trHeight w:hRule="exact" w:val="340"/>
        </w:trPr>
        <w:tc>
          <w:tcPr>
            <w:tcW w:w="846" w:type="dxa"/>
          </w:tcPr>
          <w:p w:rsidR="000E398F" w:rsidRPr="000E398F" w:rsidRDefault="000E398F" w:rsidP="000E398F">
            <w:pPr>
              <w:numPr>
                <w:ilvl w:val="0"/>
                <w:numId w:val="41"/>
              </w:numPr>
              <w:spacing w:after="200" w:line="276" w:lineRule="auto"/>
              <w:jc w:val="center"/>
              <w:rPr>
                <w:szCs w:val="28"/>
              </w:rPr>
            </w:pPr>
          </w:p>
        </w:tc>
        <w:tc>
          <w:tcPr>
            <w:tcW w:w="3118" w:type="dxa"/>
          </w:tcPr>
          <w:p w:rsidR="000E398F" w:rsidRPr="000E398F" w:rsidRDefault="000E398F" w:rsidP="000E398F">
            <w:pPr>
              <w:spacing w:after="200" w:line="276" w:lineRule="auto"/>
              <w:jc w:val="center"/>
              <w:rPr>
                <w:szCs w:val="28"/>
              </w:rPr>
            </w:pPr>
            <w:r w:rsidRPr="000E398F">
              <w:rPr>
                <w:szCs w:val="28"/>
              </w:rPr>
              <w:t>г. Баймак</w:t>
            </w:r>
          </w:p>
        </w:tc>
        <w:tc>
          <w:tcPr>
            <w:tcW w:w="1935" w:type="dxa"/>
          </w:tcPr>
          <w:p w:rsidR="000E398F" w:rsidRPr="000E398F" w:rsidRDefault="000E398F" w:rsidP="000E398F">
            <w:pPr>
              <w:spacing w:after="200" w:line="276" w:lineRule="auto"/>
              <w:jc w:val="center"/>
              <w:rPr>
                <w:szCs w:val="28"/>
              </w:rPr>
            </w:pPr>
            <w:r w:rsidRPr="000E398F">
              <w:rPr>
                <w:szCs w:val="28"/>
              </w:rPr>
              <w:t>1</w:t>
            </w:r>
          </w:p>
        </w:tc>
        <w:tc>
          <w:tcPr>
            <w:tcW w:w="3310" w:type="dxa"/>
          </w:tcPr>
          <w:p w:rsidR="000E398F" w:rsidRPr="000E398F" w:rsidRDefault="000E398F" w:rsidP="000E398F">
            <w:pPr>
              <w:spacing w:after="200" w:line="276" w:lineRule="auto"/>
              <w:jc w:val="center"/>
              <w:rPr>
                <w:szCs w:val="28"/>
              </w:rPr>
            </w:pPr>
          </w:p>
        </w:tc>
      </w:tr>
      <w:tr w:rsidR="000E398F" w:rsidRPr="000E398F" w:rsidTr="000E398F">
        <w:trPr>
          <w:trHeight w:hRule="exact" w:val="340"/>
        </w:trPr>
        <w:tc>
          <w:tcPr>
            <w:tcW w:w="846" w:type="dxa"/>
          </w:tcPr>
          <w:p w:rsidR="000E398F" w:rsidRPr="000E398F" w:rsidRDefault="000E398F" w:rsidP="000E398F">
            <w:pPr>
              <w:numPr>
                <w:ilvl w:val="0"/>
                <w:numId w:val="41"/>
              </w:numPr>
              <w:spacing w:after="200" w:line="276" w:lineRule="auto"/>
              <w:jc w:val="center"/>
              <w:rPr>
                <w:szCs w:val="28"/>
              </w:rPr>
            </w:pPr>
          </w:p>
        </w:tc>
        <w:tc>
          <w:tcPr>
            <w:tcW w:w="3118" w:type="dxa"/>
          </w:tcPr>
          <w:p w:rsidR="000E398F" w:rsidRPr="000E398F" w:rsidRDefault="000E398F" w:rsidP="000E398F">
            <w:pPr>
              <w:spacing w:after="200" w:line="276" w:lineRule="auto"/>
              <w:jc w:val="center"/>
              <w:rPr>
                <w:szCs w:val="28"/>
              </w:rPr>
            </w:pPr>
            <w:r w:rsidRPr="000E398F">
              <w:rPr>
                <w:szCs w:val="28"/>
              </w:rPr>
              <w:t>с. Зилаир</w:t>
            </w:r>
          </w:p>
        </w:tc>
        <w:tc>
          <w:tcPr>
            <w:tcW w:w="1935" w:type="dxa"/>
          </w:tcPr>
          <w:p w:rsidR="000E398F" w:rsidRPr="000E398F" w:rsidRDefault="000E398F" w:rsidP="000E398F">
            <w:pPr>
              <w:spacing w:after="200" w:line="276" w:lineRule="auto"/>
              <w:jc w:val="center"/>
              <w:rPr>
                <w:szCs w:val="28"/>
              </w:rPr>
            </w:pPr>
            <w:r w:rsidRPr="000E398F">
              <w:rPr>
                <w:szCs w:val="28"/>
              </w:rPr>
              <w:t>1</w:t>
            </w:r>
          </w:p>
        </w:tc>
        <w:tc>
          <w:tcPr>
            <w:tcW w:w="3310" w:type="dxa"/>
          </w:tcPr>
          <w:p w:rsidR="000E398F" w:rsidRPr="000E398F" w:rsidRDefault="000E398F" w:rsidP="000E398F">
            <w:pPr>
              <w:spacing w:after="200" w:line="276" w:lineRule="auto"/>
              <w:jc w:val="center"/>
              <w:rPr>
                <w:szCs w:val="28"/>
              </w:rPr>
            </w:pPr>
          </w:p>
        </w:tc>
      </w:tr>
      <w:tr w:rsidR="000E398F" w:rsidRPr="000E398F" w:rsidTr="000E398F">
        <w:trPr>
          <w:trHeight w:hRule="exact" w:val="340"/>
        </w:trPr>
        <w:tc>
          <w:tcPr>
            <w:tcW w:w="846" w:type="dxa"/>
          </w:tcPr>
          <w:p w:rsidR="000E398F" w:rsidRPr="000E398F" w:rsidRDefault="000E398F" w:rsidP="000E398F">
            <w:pPr>
              <w:numPr>
                <w:ilvl w:val="0"/>
                <w:numId w:val="41"/>
              </w:numPr>
              <w:spacing w:after="200" w:line="276" w:lineRule="auto"/>
              <w:jc w:val="center"/>
              <w:rPr>
                <w:szCs w:val="28"/>
              </w:rPr>
            </w:pPr>
          </w:p>
        </w:tc>
        <w:tc>
          <w:tcPr>
            <w:tcW w:w="3118" w:type="dxa"/>
          </w:tcPr>
          <w:p w:rsidR="000E398F" w:rsidRPr="000E398F" w:rsidRDefault="000E398F" w:rsidP="000E398F">
            <w:pPr>
              <w:spacing w:after="200" w:line="276" w:lineRule="auto"/>
              <w:jc w:val="center"/>
              <w:rPr>
                <w:szCs w:val="28"/>
              </w:rPr>
            </w:pPr>
            <w:r w:rsidRPr="000E398F">
              <w:rPr>
                <w:szCs w:val="28"/>
              </w:rPr>
              <w:t xml:space="preserve">с. </w:t>
            </w:r>
            <w:proofErr w:type="spellStart"/>
            <w:r w:rsidRPr="000E398F">
              <w:rPr>
                <w:szCs w:val="28"/>
              </w:rPr>
              <w:t>Коб</w:t>
            </w:r>
            <w:proofErr w:type="spellEnd"/>
            <w:r w:rsidRPr="000E398F">
              <w:rPr>
                <w:szCs w:val="28"/>
              </w:rPr>
              <w:t>-Покровка</w:t>
            </w:r>
          </w:p>
        </w:tc>
        <w:tc>
          <w:tcPr>
            <w:tcW w:w="1935" w:type="dxa"/>
          </w:tcPr>
          <w:p w:rsidR="000E398F" w:rsidRPr="000E398F" w:rsidRDefault="000E398F" w:rsidP="000E398F">
            <w:pPr>
              <w:spacing w:after="200" w:line="276" w:lineRule="auto"/>
              <w:jc w:val="center"/>
              <w:rPr>
                <w:szCs w:val="28"/>
              </w:rPr>
            </w:pPr>
            <w:r w:rsidRPr="000E398F">
              <w:rPr>
                <w:szCs w:val="28"/>
              </w:rPr>
              <w:t>1</w:t>
            </w:r>
          </w:p>
        </w:tc>
        <w:tc>
          <w:tcPr>
            <w:tcW w:w="3310" w:type="dxa"/>
          </w:tcPr>
          <w:p w:rsidR="000E398F" w:rsidRPr="000E398F" w:rsidRDefault="000E398F" w:rsidP="000E398F">
            <w:pPr>
              <w:spacing w:after="200" w:line="276" w:lineRule="auto"/>
              <w:jc w:val="center"/>
              <w:rPr>
                <w:szCs w:val="28"/>
              </w:rPr>
            </w:pPr>
          </w:p>
        </w:tc>
      </w:tr>
      <w:tr w:rsidR="000E398F" w:rsidRPr="000E398F" w:rsidTr="000E398F">
        <w:trPr>
          <w:trHeight w:hRule="exact" w:val="340"/>
        </w:trPr>
        <w:tc>
          <w:tcPr>
            <w:tcW w:w="846" w:type="dxa"/>
          </w:tcPr>
          <w:p w:rsidR="000E398F" w:rsidRPr="000E398F" w:rsidRDefault="000E398F" w:rsidP="000E398F">
            <w:pPr>
              <w:numPr>
                <w:ilvl w:val="0"/>
                <w:numId w:val="41"/>
              </w:numPr>
              <w:spacing w:after="200" w:line="276" w:lineRule="auto"/>
              <w:jc w:val="center"/>
              <w:rPr>
                <w:szCs w:val="28"/>
              </w:rPr>
            </w:pPr>
          </w:p>
        </w:tc>
        <w:tc>
          <w:tcPr>
            <w:tcW w:w="3118" w:type="dxa"/>
          </w:tcPr>
          <w:p w:rsidR="000E398F" w:rsidRPr="000E398F" w:rsidRDefault="000E398F" w:rsidP="000E398F">
            <w:pPr>
              <w:spacing w:after="200" w:line="276" w:lineRule="auto"/>
              <w:jc w:val="center"/>
              <w:rPr>
                <w:szCs w:val="28"/>
              </w:rPr>
            </w:pPr>
            <w:r w:rsidRPr="000E398F">
              <w:rPr>
                <w:szCs w:val="28"/>
              </w:rPr>
              <w:t>г. Бирск</w:t>
            </w:r>
          </w:p>
        </w:tc>
        <w:tc>
          <w:tcPr>
            <w:tcW w:w="1935" w:type="dxa"/>
          </w:tcPr>
          <w:p w:rsidR="000E398F" w:rsidRPr="000E398F" w:rsidRDefault="000E398F" w:rsidP="000E398F">
            <w:pPr>
              <w:spacing w:after="200" w:line="276" w:lineRule="auto"/>
              <w:jc w:val="center"/>
              <w:rPr>
                <w:szCs w:val="28"/>
              </w:rPr>
            </w:pPr>
            <w:r w:rsidRPr="000E398F">
              <w:rPr>
                <w:szCs w:val="28"/>
              </w:rPr>
              <w:t>Не менее 3</w:t>
            </w:r>
          </w:p>
        </w:tc>
        <w:tc>
          <w:tcPr>
            <w:tcW w:w="3310" w:type="dxa"/>
          </w:tcPr>
          <w:p w:rsidR="000E398F" w:rsidRPr="000E398F" w:rsidRDefault="000E398F" w:rsidP="000E398F">
            <w:pPr>
              <w:spacing w:after="200" w:line="276" w:lineRule="auto"/>
              <w:jc w:val="center"/>
              <w:rPr>
                <w:szCs w:val="28"/>
              </w:rPr>
            </w:pPr>
          </w:p>
        </w:tc>
      </w:tr>
      <w:tr w:rsidR="000E398F" w:rsidRPr="000E398F" w:rsidTr="000E398F">
        <w:trPr>
          <w:trHeight w:hRule="exact" w:val="340"/>
        </w:trPr>
        <w:tc>
          <w:tcPr>
            <w:tcW w:w="846" w:type="dxa"/>
          </w:tcPr>
          <w:p w:rsidR="000E398F" w:rsidRPr="000E398F" w:rsidRDefault="000E398F" w:rsidP="000E398F">
            <w:pPr>
              <w:numPr>
                <w:ilvl w:val="0"/>
                <w:numId w:val="41"/>
              </w:numPr>
              <w:spacing w:after="200" w:line="276" w:lineRule="auto"/>
              <w:jc w:val="center"/>
              <w:rPr>
                <w:szCs w:val="28"/>
              </w:rPr>
            </w:pPr>
          </w:p>
        </w:tc>
        <w:tc>
          <w:tcPr>
            <w:tcW w:w="3118" w:type="dxa"/>
          </w:tcPr>
          <w:p w:rsidR="000E398F" w:rsidRPr="000E398F" w:rsidRDefault="000E398F" w:rsidP="000E398F">
            <w:pPr>
              <w:spacing w:after="200" w:line="276" w:lineRule="auto"/>
              <w:jc w:val="center"/>
              <w:rPr>
                <w:szCs w:val="28"/>
              </w:rPr>
            </w:pPr>
            <w:r w:rsidRPr="000E398F">
              <w:rPr>
                <w:szCs w:val="28"/>
              </w:rPr>
              <w:t xml:space="preserve">г. </w:t>
            </w:r>
            <w:proofErr w:type="spellStart"/>
            <w:r w:rsidRPr="000E398F">
              <w:rPr>
                <w:szCs w:val="28"/>
              </w:rPr>
              <w:t>Агидель</w:t>
            </w:r>
            <w:proofErr w:type="spellEnd"/>
          </w:p>
        </w:tc>
        <w:tc>
          <w:tcPr>
            <w:tcW w:w="1935" w:type="dxa"/>
          </w:tcPr>
          <w:p w:rsidR="000E398F" w:rsidRPr="000E398F" w:rsidRDefault="000E398F" w:rsidP="000E398F">
            <w:pPr>
              <w:spacing w:after="200" w:line="276" w:lineRule="auto"/>
              <w:jc w:val="center"/>
              <w:rPr>
                <w:szCs w:val="28"/>
              </w:rPr>
            </w:pPr>
            <w:r w:rsidRPr="000E398F">
              <w:rPr>
                <w:szCs w:val="28"/>
              </w:rPr>
              <w:t>1</w:t>
            </w:r>
          </w:p>
        </w:tc>
        <w:tc>
          <w:tcPr>
            <w:tcW w:w="3310" w:type="dxa"/>
          </w:tcPr>
          <w:p w:rsidR="000E398F" w:rsidRPr="000E398F" w:rsidRDefault="000E398F" w:rsidP="000E398F">
            <w:pPr>
              <w:spacing w:after="200" w:line="276" w:lineRule="auto"/>
              <w:jc w:val="center"/>
              <w:rPr>
                <w:szCs w:val="28"/>
              </w:rPr>
            </w:pPr>
          </w:p>
        </w:tc>
      </w:tr>
      <w:tr w:rsidR="000E398F" w:rsidRPr="000E398F" w:rsidTr="000E398F">
        <w:trPr>
          <w:trHeight w:hRule="exact" w:val="340"/>
        </w:trPr>
        <w:tc>
          <w:tcPr>
            <w:tcW w:w="846" w:type="dxa"/>
          </w:tcPr>
          <w:p w:rsidR="000E398F" w:rsidRPr="000E398F" w:rsidRDefault="000E398F" w:rsidP="000E398F">
            <w:pPr>
              <w:numPr>
                <w:ilvl w:val="0"/>
                <w:numId w:val="41"/>
              </w:numPr>
              <w:spacing w:after="200" w:line="276" w:lineRule="auto"/>
              <w:jc w:val="center"/>
              <w:rPr>
                <w:szCs w:val="28"/>
              </w:rPr>
            </w:pPr>
          </w:p>
        </w:tc>
        <w:tc>
          <w:tcPr>
            <w:tcW w:w="3118" w:type="dxa"/>
          </w:tcPr>
          <w:p w:rsidR="000E398F" w:rsidRPr="000E398F" w:rsidRDefault="000E398F" w:rsidP="000E398F">
            <w:pPr>
              <w:spacing w:after="200" w:line="276" w:lineRule="auto"/>
              <w:jc w:val="center"/>
              <w:rPr>
                <w:szCs w:val="28"/>
              </w:rPr>
            </w:pPr>
            <w:r w:rsidRPr="000E398F">
              <w:rPr>
                <w:szCs w:val="28"/>
              </w:rPr>
              <w:t>г. Нефтекамск</w:t>
            </w:r>
          </w:p>
        </w:tc>
        <w:tc>
          <w:tcPr>
            <w:tcW w:w="1935" w:type="dxa"/>
          </w:tcPr>
          <w:p w:rsidR="000E398F" w:rsidRPr="000E398F" w:rsidRDefault="000E398F" w:rsidP="000E398F">
            <w:pPr>
              <w:spacing w:after="200" w:line="276" w:lineRule="auto"/>
              <w:jc w:val="center"/>
              <w:rPr>
                <w:szCs w:val="28"/>
              </w:rPr>
            </w:pPr>
            <w:r w:rsidRPr="000E398F">
              <w:rPr>
                <w:szCs w:val="28"/>
              </w:rPr>
              <w:t>Не менее 2</w:t>
            </w:r>
          </w:p>
        </w:tc>
        <w:tc>
          <w:tcPr>
            <w:tcW w:w="3310" w:type="dxa"/>
          </w:tcPr>
          <w:p w:rsidR="000E398F" w:rsidRPr="000E398F" w:rsidRDefault="000E398F" w:rsidP="000E398F">
            <w:pPr>
              <w:spacing w:after="200" w:line="276" w:lineRule="auto"/>
              <w:jc w:val="center"/>
              <w:rPr>
                <w:szCs w:val="28"/>
              </w:rPr>
            </w:pPr>
          </w:p>
        </w:tc>
      </w:tr>
      <w:tr w:rsidR="000E398F" w:rsidRPr="000E398F" w:rsidTr="000E398F">
        <w:trPr>
          <w:trHeight w:hRule="exact" w:val="340"/>
        </w:trPr>
        <w:tc>
          <w:tcPr>
            <w:tcW w:w="846" w:type="dxa"/>
          </w:tcPr>
          <w:p w:rsidR="000E398F" w:rsidRPr="000E398F" w:rsidRDefault="000E398F" w:rsidP="000E398F">
            <w:pPr>
              <w:numPr>
                <w:ilvl w:val="0"/>
                <w:numId w:val="41"/>
              </w:numPr>
              <w:spacing w:after="200" w:line="276" w:lineRule="auto"/>
              <w:jc w:val="center"/>
              <w:rPr>
                <w:szCs w:val="28"/>
              </w:rPr>
            </w:pPr>
          </w:p>
        </w:tc>
        <w:tc>
          <w:tcPr>
            <w:tcW w:w="3118" w:type="dxa"/>
          </w:tcPr>
          <w:p w:rsidR="000E398F" w:rsidRPr="000E398F" w:rsidRDefault="000E398F" w:rsidP="000E398F">
            <w:pPr>
              <w:spacing w:after="200" w:line="276" w:lineRule="auto"/>
              <w:jc w:val="center"/>
              <w:rPr>
                <w:szCs w:val="28"/>
              </w:rPr>
            </w:pPr>
            <w:r w:rsidRPr="000E398F">
              <w:rPr>
                <w:szCs w:val="28"/>
              </w:rPr>
              <w:t xml:space="preserve">пос. </w:t>
            </w:r>
            <w:proofErr w:type="spellStart"/>
            <w:r w:rsidRPr="000E398F">
              <w:rPr>
                <w:szCs w:val="28"/>
              </w:rPr>
              <w:t>Николо</w:t>
            </w:r>
            <w:proofErr w:type="spellEnd"/>
            <w:r w:rsidRPr="000E398F">
              <w:rPr>
                <w:szCs w:val="28"/>
              </w:rPr>
              <w:t>-Березовка</w:t>
            </w:r>
          </w:p>
        </w:tc>
        <w:tc>
          <w:tcPr>
            <w:tcW w:w="1935" w:type="dxa"/>
          </w:tcPr>
          <w:p w:rsidR="000E398F" w:rsidRPr="000E398F" w:rsidRDefault="000E398F" w:rsidP="000E398F">
            <w:pPr>
              <w:spacing w:after="200" w:line="276" w:lineRule="auto"/>
              <w:jc w:val="center"/>
              <w:rPr>
                <w:szCs w:val="28"/>
              </w:rPr>
            </w:pPr>
            <w:r w:rsidRPr="000E398F">
              <w:rPr>
                <w:szCs w:val="28"/>
              </w:rPr>
              <w:t>1</w:t>
            </w:r>
          </w:p>
        </w:tc>
        <w:tc>
          <w:tcPr>
            <w:tcW w:w="3310" w:type="dxa"/>
          </w:tcPr>
          <w:p w:rsidR="000E398F" w:rsidRPr="000E398F" w:rsidRDefault="000E398F" w:rsidP="000E398F">
            <w:pPr>
              <w:spacing w:after="200" w:line="276" w:lineRule="auto"/>
              <w:jc w:val="center"/>
              <w:rPr>
                <w:szCs w:val="28"/>
              </w:rPr>
            </w:pPr>
          </w:p>
        </w:tc>
      </w:tr>
      <w:tr w:rsidR="000E398F" w:rsidRPr="000E398F" w:rsidTr="000E398F">
        <w:trPr>
          <w:trHeight w:hRule="exact" w:val="340"/>
        </w:trPr>
        <w:tc>
          <w:tcPr>
            <w:tcW w:w="846" w:type="dxa"/>
          </w:tcPr>
          <w:p w:rsidR="000E398F" w:rsidRPr="000E398F" w:rsidRDefault="000E398F" w:rsidP="000E398F">
            <w:pPr>
              <w:numPr>
                <w:ilvl w:val="0"/>
                <w:numId w:val="41"/>
              </w:numPr>
              <w:spacing w:after="200" w:line="276" w:lineRule="auto"/>
              <w:jc w:val="center"/>
              <w:rPr>
                <w:szCs w:val="28"/>
              </w:rPr>
            </w:pPr>
          </w:p>
        </w:tc>
        <w:tc>
          <w:tcPr>
            <w:tcW w:w="3118" w:type="dxa"/>
          </w:tcPr>
          <w:p w:rsidR="000E398F" w:rsidRPr="000E398F" w:rsidRDefault="000E398F" w:rsidP="000E398F">
            <w:pPr>
              <w:spacing w:after="200" w:line="276" w:lineRule="auto"/>
              <w:jc w:val="center"/>
              <w:rPr>
                <w:szCs w:val="28"/>
              </w:rPr>
            </w:pPr>
            <w:r w:rsidRPr="000E398F">
              <w:rPr>
                <w:szCs w:val="28"/>
              </w:rPr>
              <w:t xml:space="preserve">с. </w:t>
            </w:r>
            <w:proofErr w:type="spellStart"/>
            <w:r w:rsidRPr="000E398F">
              <w:rPr>
                <w:szCs w:val="28"/>
              </w:rPr>
              <w:t>Староболтачево</w:t>
            </w:r>
            <w:proofErr w:type="spellEnd"/>
          </w:p>
        </w:tc>
        <w:tc>
          <w:tcPr>
            <w:tcW w:w="1935" w:type="dxa"/>
          </w:tcPr>
          <w:p w:rsidR="000E398F" w:rsidRPr="000E398F" w:rsidRDefault="000E398F" w:rsidP="000E398F">
            <w:pPr>
              <w:spacing w:after="200" w:line="276" w:lineRule="auto"/>
              <w:jc w:val="center"/>
              <w:rPr>
                <w:szCs w:val="28"/>
              </w:rPr>
            </w:pPr>
            <w:r w:rsidRPr="000E398F">
              <w:rPr>
                <w:szCs w:val="28"/>
              </w:rPr>
              <w:t>1</w:t>
            </w:r>
          </w:p>
        </w:tc>
        <w:tc>
          <w:tcPr>
            <w:tcW w:w="3310" w:type="dxa"/>
          </w:tcPr>
          <w:p w:rsidR="000E398F" w:rsidRPr="000E398F" w:rsidRDefault="000E398F" w:rsidP="000E398F">
            <w:pPr>
              <w:spacing w:after="200" w:line="276" w:lineRule="auto"/>
              <w:jc w:val="center"/>
              <w:rPr>
                <w:szCs w:val="28"/>
              </w:rPr>
            </w:pPr>
          </w:p>
        </w:tc>
      </w:tr>
      <w:tr w:rsidR="000E398F" w:rsidRPr="000E398F" w:rsidTr="000E398F">
        <w:trPr>
          <w:trHeight w:hRule="exact" w:val="340"/>
        </w:trPr>
        <w:tc>
          <w:tcPr>
            <w:tcW w:w="846" w:type="dxa"/>
          </w:tcPr>
          <w:p w:rsidR="000E398F" w:rsidRPr="000E398F" w:rsidRDefault="000E398F" w:rsidP="000E398F">
            <w:pPr>
              <w:numPr>
                <w:ilvl w:val="0"/>
                <w:numId w:val="41"/>
              </w:numPr>
              <w:spacing w:after="200" w:line="276" w:lineRule="auto"/>
              <w:jc w:val="center"/>
              <w:rPr>
                <w:szCs w:val="28"/>
              </w:rPr>
            </w:pPr>
          </w:p>
        </w:tc>
        <w:tc>
          <w:tcPr>
            <w:tcW w:w="3118" w:type="dxa"/>
          </w:tcPr>
          <w:p w:rsidR="000E398F" w:rsidRPr="000E398F" w:rsidRDefault="000E398F" w:rsidP="000E398F">
            <w:pPr>
              <w:spacing w:after="200" w:line="276" w:lineRule="auto"/>
              <w:jc w:val="center"/>
              <w:rPr>
                <w:szCs w:val="28"/>
              </w:rPr>
            </w:pPr>
            <w:r w:rsidRPr="000E398F">
              <w:rPr>
                <w:szCs w:val="28"/>
              </w:rPr>
              <w:t>г. Дюртюли</w:t>
            </w:r>
          </w:p>
        </w:tc>
        <w:tc>
          <w:tcPr>
            <w:tcW w:w="1935" w:type="dxa"/>
          </w:tcPr>
          <w:p w:rsidR="000E398F" w:rsidRPr="000E398F" w:rsidRDefault="000E398F" w:rsidP="000E398F">
            <w:pPr>
              <w:spacing w:after="200" w:line="276" w:lineRule="auto"/>
              <w:jc w:val="center"/>
              <w:rPr>
                <w:szCs w:val="28"/>
              </w:rPr>
            </w:pPr>
            <w:r w:rsidRPr="000E398F">
              <w:rPr>
                <w:szCs w:val="28"/>
              </w:rPr>
              <w:t>1</w:t>
            </w:r>
          </w:p>
        </w:tc>
        <w:tc>
          <w:tcPr>
            <w:tcW w:w="3310" w:type="dxa"/>
          </w:tcPr>
          <w:p w:rsidR="000E398F" w:rsidRPr="000E398F" w:rsidRDefault="000E398F" w:rsidP="000E398F">
            <w:pPr>
              <w:spacing w:after="200" w:line="276" w:lineRule="auto"/>
              <w:jc w:val="center"/>
              <w:rPr>
                <w:szCs w:val="28"/>
              </w:rPr>
            </w:pPr>
          </w:p>
        </w:tc>
      </w:tr>
      <w:tr w:rsidR="000E398F" w:rsidRPr="000E398F" w:rsidTr="000E398F">
        <w:trPr>
          <w:trHeight w:hRule="exact" w:val="340"/>
        </w:trPr>
        <w:tc>
          <w:tcPr>
            <w:tcW w:w="846" w:type="dxa"/>
          </w:tcPr>
          <w:p w:rsidR="000E398F" w:rsidRPr="000E398F" w:rsidRDefault="000E398F" w:rsidP="000E398F">
            <w:pPr>
              <w:numPr>
                <w:ilvl w:val="0"/>
                <w:numId w:val="41"/>
              </w:numPr>
              <w:spacing w:after="200" w:line="276" w:lineRule="auto"/>
              <w:jc w:val="center"/>
              <w:rPr>
                <w:szCs w:val="28"/>
              </w:rPr>
            </w:pPr>
          </w:p>
        </w:tc>
        <w:tc>
          <w:tcPr>
            <w:tcW w:w="3118" w:type="dxa"/>
          </w:tcPr>
          <w:p w:rsidR="000E398F" w:rsidRPr="000E398F" w:rsidRDefault="000E398F" w:rsidP="000E398F">
            <w:pPr>
              <w:spacing w:after="200" w:line="276" w:lineRule="auto"/>
              <w:jc w:val="center"/>
              <w:rPr>
                <w:szCs w:val="28"/>
              </w:rPr>
            </w:pPr>
            <w:r w:rsidRPr="000E398F">
              <w:rPr>
                <w:szCs w:val="28"/>
              </w:rPr>
              <w:t>г. Янаул</w:t>
            </w:r>
          </w:p>
        </w:tc>
        <w:tc>
          <w:tcPr>
            <w:tcW w:w="1935" w:type="dxa"/>
          </w:tcPr>
          <w:p w:rsidR="000E398F" w:rsidRPr="000E398F" w:rsidRDefault="000E398F" w:rsidP="000E398F">
            <w:pPr>
              <w:spacing w:after="200" w:line="276" w:lineRule="auto"/>
              <w:jc w:val="center"/>
              <w:rPr>
                <w:szCs w:val="28"/>
              </w:rPr>
            </w:pPr>
            <w:r w:rsidRPr="000E398F">
              <w:rPr>
                <w:szCs w:val="28"/>
              </w:rPr>
              <w:t>1</w:t>
            </w:r>
          </w:p>
        </w:tc>
        <w:tc>
          <w:tcPr>
            <w:tcW w:w="3310" w:type="dxa"/>
          </w:tcPr>
          <w:p w:rsidR="000E398F" w:rsidRPr="000E398F" w:rsidRDefault="000E398F" w:rsidP="000E398F">
            <w:pPr>
              <w:spacing w:after="200" w:line="276" w:lineRule="auto"/>
              <w:jc w:val="center"/>
              <w:rPr>
                <w:szCs w:val="28"/>
              </w:rPr>
            </w:pPr>
          </w:p>
        </w:tc>
      </w:tr>
      <w:tr w:rsidR="000E398F" w:rsidRPr="000E398F" w:rsidTr="000E398F">
        <w:trPr>
          <w:trHeight w:hRule="exact" w:val="340"/>
        </w:trPr>
        <w:tc>
          <w:tcPr>
            <w:tcW w:w="846" w:type="dxa"/>
          </w:tcPr>
          <w:p w:rsidR="000E398F" w:rsidRPr="000E398F" w:rsidRDefault="000E398F" w:rsidP="000E398F">
            <w:pPr>
              <w:numPr>
                <w:ilvl w:val="0"/>
                <w:numId w:val="41"/>
              </w:numPr>
              <w:spacing w:after="200" w:line="276" w:lineRule="auto"/>
              <w:jc w:val="center"/>
              <w:rPr>
                <w:szCs w:val="28"/>
              </w:rPr>
            </w:pPr>
          </w:p>
        </w:tc>
        <w:tc>
          <w:tcPr>
            <w:tcW w:w="3118" w:type="dxa"/>
          </w:tcPr>
          <w:p w:rsidR="000E398F" w:rsidRPr="000E398F" w:rsidRDefault="000E398F" w:rsidP="000E398F">
            <w:pPr>
              <w:spacing w:after="200" w:line="276" w:lineRule="auto"/>
              <w:jc w:val="center"/>
              <w:rPr>
                <w:szCs w:val="28"/>
              </w:rPr>
            </w:pPr>
            <w:r w:rsidRPr="000E398F">
              <w:rPr>
                <w:szCs w:val="28"/>
              </w:rPr>
              <w:t>с. Бураево</w:t>
            </w:r>
          </w:p>
        </w:tc>
        <w:tc>
          <w:tcPr>
            <w:tcW w:w="1935" w:type="dxa"/>
          </w:tcPr>
          <w:p w:rsidR="000E398F" w:rsidRPr="000E398F" w:rsidRDefault="000E398F" w:rsidP="000E398F">
            <w:pPr>
              <w:spacing w:after="200" w:line="276" w:lineRule="auto"/>
              <w:jc w:val="center"/>
              <w:rPr>
                <w:szCs w:val="28"/>
              </w:rPr>
            </w:pPr>
            <w:r w:rsidRPr="000E398F">
              <w:rPr>
                <w:szCs w:val="28"/>
              </w:rPr>
              <w:t>1</w:t>
            </w:r>
          </w:p>
        </w:tc>
        <w:tc>
          <w:tcPr>
            <w:tcW w:w="3310" w:type="dxa"/>
          </w:tcPr>
          <w:p w:rsidR="000E398F" w:rsidRPr="000E398F" w:rsidRDefault="000E398F" w:rsidP="000E398F">
            <w:pPr>
              <w:spacing w:after="200" w:line="276" w:lineRule="auto"/>
              <w:jc w:val="center"/>
              <w:rPr>
                <w:szCs w:val="28"/>
              </w:rPr>
            </w:pPr>
          </w:p>
        </w:tc>
      </w:tr>
      <w:tr w:rsidR="000E398F" w:rsidRPr="000E398F" w:rsidTr="000E398F">
        <w:trPr>
          <w:trHeight w:hRule="exact" w:val="340"/>
        </w:trPr>
        <w:tc>
          <w:tcPr>
            <w:tcW w:w="846" w:type="dxa"/>
          </w:tcPr>
          <w:p w:rsidR="000E398F" w:rsidRPr="000E398F" w:rsidRDefault="000E398F" w:rsidP="000E398F">
            <w:pPr>
              <w:numPr>
                <w:ilvl w:val="0"/>
                <w:numId w:val="41"/>
              </w:numPr>
              <w:spacing w:after="200" w:line="276" w:lineRule="auto"/>
              <w:jc w:val="center"/>
              <w:rPr>
                <w:szCs w:val="28"/>
              </w:rPr>
            </w:pPr>
          </w:p>
        </w:tc>
        <w:tc>
          <w:tcPr>
            <w:tcW w:w="3118" w:type="dxa"/>
          </w:tcPr>
          <w:p w:rsidR="000E398F" w:rsidRPr="000E398F" w:rsidRDefault="000E398F" w:rsidP="000E398F">
            <w:pPr>
              <w:spacing w:after="200" w:line="276" w:lineRule="auto"/>
              <w:jc w:val="center"/>
              <w:rPr>
                <w:szCs w:val="28"/>
              </w:rPr>
            </w:pPr>
            <w:r w:rsidRPr="000E398F">
              <w:rPr>
                <w:szCs w:val="28"/>
              </w:rPr>
              <w:t>с. Аскино</w:t>
            </w:r>
          </w:p>
        </w:tc>
        <w:tc>
          <w:tcPr>
            <w:tcW w:w="1935" w:type="dxa"/>
          </w:tcPr>
          <w:p w:rsidR="000E398F" w:rsidRPr="000E398F" w:rsidRDefault="000E398F" w:rsidP="000E398F">
            <w:pPr>
              <w:spacing w:after="200" w:line="276" w:lineRule="auto"/>
              <w:jc w:val="center"/>
              <w:rPr>
                <w:szCs w:val="28"/>
              </w:rPr>
            </w:pPr>
            <w:r w:rsidRPr="000E398F">
              <w:rPr>
                <w:szCs w:val="28"/>
              </w:rPr>
              <w:t>1</w:t>
            </w:r>
          </w:p>
        </w:tc>
        <w:tc>
          <w:tcPr>
            <w:tcW w:w="3310" w:type="dxa"/>
          </w:tcPr>
          <w:p w:rsidR="000E398F" w:rsidRPr="000E398F" w:rsidRDefault="000E398F" w:rsidP="000E398F">
            <w:pPr>
              <w:spacing w:after="200" w:line="276" w:lineRule="auto"/>
              <w:jc w:val="center"/>
              <w:rPr>
                <w:szCs w:val="28"/>
              </w:rPr>
            </w:pPr>
          </w:p>
        </w:tc>
      </w:tr>
      <w:tr w:rsidR="000E398F" w:rsidRPr="000E398F" w:rsidTr="000E398F">
        <w:trPr>
          <w:trHeight w:hRule="exact" w:val="340"/>
        </w:trPr>
        <w:tc>
          <w:tcPr>
            <w:tcW w:w="846" w:type="dxa"/>
          </w:tcPr>
          <w:p w:rsidR="000E398F" w:rsidRPr="000E398F" w:rsidRDefault="000E398F" w:rsidP="000E398F">
            <w:pPr>
              <w:numPr>
                <w:ilvl w:val="0"/>
                <w:numId w:val="41"/>
              </w:numPr>
              <w:spacing w:after="200" w:line="276" w:lineRule="auto"/>
              <w:jc w:val="center"/>
              <w:rPr>
                <w:szCs w:val="28"/>
              </w:rPr>
            </w:pPr>
          </w:p>
        </w:tc>
        <w:tc>
          <w:tcPr>
            <w:tcW w:w="3118" w:type="dxa"/>
          </w:tcPr>
          <w:p w:rsidR="000E398F" w:rsidRPr="000E398F" w:rsidRDefault="000E398F" w:rsidP="000E398F">
            <w:pPr>
              <w:spacing w:after="200" w:line="276" w:lineRule="auto"/>
              <w:jc w:val="center"/>
              <w:rPr>
                <w:szCs w:val="28"/>
              </w:rPr>
            </w:pPr>
            <w:r w:rsidRPr="000E398F">
              <w:rPr>
                <w:szCs w:val="28"/>
              </w:rPr>
              <w:t>с. В. Татышлы</w:t>
            </w:r>
          </w:p>
        </w:tc>
        <w:tc>
          <w:tcPr>
            <w:tcW w:w="1935" w:type="dxa"/>
          </w:tcPr>
          <w:p w:rsidR="000E398F" w:rsidRPr="000E398F" w:rsidRDefault="000E398F" w:rsidP="000E398F">
            <w:pPr>
              <w:spacing w:after="200" w:line="276" w:lineRule="auto"/>
              <w:jc w:val="center"/>
              <w:rPr>
                <w:szCs w:val="28"/>
              </w:rPr>
            </w:pPr>
            <w:r w:rsidRPr="000E398F">
              <w:rPr>
                <w:szCs w:val="28"/>
              </w:rPr>
              <w:t>1</w:t>
            </w:r>
          </w:p>
        </w:tc>
        <w:tc>
          <w:tcPr>
            <w:tcW w:w="3310" w:type="dxa"/>
          </w:tcPr>
          <w:p w:rsidR="000E398F" w:rsidRPr="000E398F" w:rsidRDefault="000E398F" w:rsidP="000E398F">
            <w:pPr>
              <w:spacing w:after="200" w:line="276" w:lineRule="auto"/>
              <w:jc w:val="center"/>
              <w:rPr>
                <w:szCs w:val="28"/>
              </w:rPr>
            </w:pPr>
          </w:p>
        </w:tc>
      </w:tr>
      <w:tr w:rsidR="000E398F" w:rsidRPr="000E398F" w:rsidTr="000E398F">
        <w:trPr>
          <w:trHeight w:hRule="exact" w:val="340"/>
        </w:trPr>
        <w:tc>
          <w:tcPr>
            <w:tcW w:w="846" w:type="dxa"/>
          </w:tcPr>
          <w:p w:rsidR="000E398F" w:rsidRPr="000E398F" w:rsidRDefault="000E398F" w:rsidP="000E398F">
            <w:pPr>
              <w:numPr>
                <w:ilvl w:val="0"/>
                <w:numId w:val="41"/>
              </w:numPr>
              <w:spacing w:after="200" w:line="276" w:lineRule="auto"/>
              <w:jc w:val="center"/>
              <w:rPr>
                <w:szCs w:val="28"/>
              </w:rPr>
            </w:pPr>
          </w:p>
        </w:tc>
        <w:tc>
          <w:tcPr>
            <w:tcW w:w="3118" w:type="dxa"/>
          </w:tcPr>
          <w:p w:rsidR="000E398F" w:rsidRPr="000E398F" w:rsidRDefault="000E398F" w:rsidP="000E398F">
            <w:pPr>
              <w:spacing w:after="200" w:line="276" w:lineRule="auto"/>
              <w:jc w:val="center"/>
              <w:rPr>
                <w:szCs w:val="28"/>
              </w:rPr>
            </w:pPr>
            <w:r w:rsidRPr="000E398F">
              <w:rPr>
                <w:szCs w:val="28"/>
              </w:rPr>
              <w:t>с. Караидель</w:t>
            </w:r>
          </w:p>
        </w:tc>
        <w:tc>
          <w:tcPr>
            <w:tcW w:w="1935" w:type="dxa"/>
          </w:tcPr>
          <w:p w:rsidR="000E398F" w:rsidRPr="000E398F" w:rsidRDefault="000E398F" w:rsidP="000E398F">
            <w:pPr>
              <w:spacing w:after="200" w:line="276" w:lineRule="auto"/>
              <w:jc w:val="center"/>
              <w:rPr>
                <w:szCs w:val="28"/>
              </w:rPr>
            </w:pPr>
            <w:r w:rsidRPr="000E398F">
              <w:rPr>
                <w:szCs w:val="28"/>
              </w:rPr>
              <w:t>1</w:t>
            </w:r>
          </w:p>
        </w:tc>
        <w:tc>
          <w:tcPr>
            <w:tcW w:w="3310" w:type="dxa"/>
          </w:tcPr>
          <w:p w:rsidR="000E398F" w:rsidRPr="000E398F" w:rsidRDefault="000E398F" w:rsidP="000E398F">
            <w:pPr>
              <w:spacing w:after="200" w:line="276" w:lineRule="auto"/>
              <w:jc w:val="center"/>
              <w:rPr>
                <w:szCs w:val="28"/>
              </w:rPr>
            </w:pPr>
          </w:p>
        </w:tc>
      </w:tr>
      <w:tr w:rsidR="000E398F" w:rsidRPr="000E398F" w:rsidTr="000E398F">
        <w:trPr>
          <w:trHeight w:hRule="exact" w:val="340"/>
        </w:trPr>
        <w:tc>
          <w:tcPr>
            <w:tcW w:w="846" w:type="dxa"/>
          </w:tcPr>
          <w:p w:rsidR="000E398F" w:rsidRPr="000E398F" w:rsidRDefault="000E398F" w:rsidP="000E398F">
            <w:pPr>
              <w:numPr>
                <w:ilvl w:val="0"/>
                <w:numId w:val="41"/>
              </w:numPr>
              <w:spacing w:after="200" w:line="276" w:lineRule="auto"/>
              <w:jc w:val="center"/>
              <w:rPr>
                <w:szCs w:val="28"/>
              </w:rPr>
            </w:pPr>
          </w:p>
        </w:tc>
        <w:tc>
          <w:tcPr>
            <w:tcW w:w="3118" w:type="dxa"/>
          </w:tcPr>
          <w:p w:rsidR="000E398F" w:rsidRPr="000E398F" w:rsidRDefault="000E398F" w:rsidP="000E398F">
            <w:pPr>
              <w:spacing w:after="200" w:line="276" w:lineRule="auto"/>
              <w:jc w:val="center"/>
              <w:rPr>
                <w:szCs w:val="28"/>
              </w:rPr>
            </w:pPr>
            <w:r w:rsidRPr="000E398F">
              <w:rPr>
                <w:szCs w:val="28"/>
              </w:rPr>
              <w:t>с. Мишкино</w:t>
            </w:r>
          </w:p>
        </w:tc>
        <w:tc>
          <w:tcPr>
            <w:tcW w:w="1935" w:type="dxa"/>
          </w:tcPr>
          <w:p w:rsidR="000E398F" w:rsidRPr="000E398F" w:rsidRDefault="000E398F" w:rsidP="000E398F">
            <w:pPr>
              <w:spacing w:after="200" w:line="276" w:lineRule="auto"/>
              <w:jc w:val="center"/>
              <w:rPr>
                <w:szCs w:val="28"/>
              </w:rPr>
            </w:pPr>
            <w:r w:rsidRPr="000E398F">
              <w:rPr>
                <w:szCs w:val="28"/>
              </w:rPr>
              <w:t>1</w:t>
            </w:r>
          </w:p>
        </w:tc>
        <w:tc>
          <w:tcPr>
            <w:tcW w:w="3310" w:type="dxa"/>
          </w:tcPr>
          <w:p w:rsidR="000E398F" w:rsidRPr="000E398F" w:rsidRDefault="000E398F" w:rsidP="000E398F">
            <w:pPr>
              <w:spacing w:after="200" w:line="276" w:lineRule="auto"/>
              <w:jc w:val="center"/>
              <w:rPr>
                <w:szCs w:val="28"/>
              </w:rPr>
            </w:pPr>
          </w:p>
        </w:tc>
      </w:tr>
      <w:tr w:rsidR="000E398F" w:rsidRPr="000E398F" w:rsidTr="000E398F">
        <w:trPr>
          <w:trHeight w:hRule="exact" w:val="340"/>
        </w:trPr>
        <w:tc>
          <w:tcPr>
            <w:tcW w:w="846" w:type="dxa"/>
          </w:tcPr>
          <w:p w:rsidR="000E398F" w:rsidRPr="000E398F" w:rsidRDefault="000E398F" w:rsidP="000E398F">
            <w:pPr>
              <w:numPr>
                <w:ilvl w:val="0"/>
                <w:numId w:val="41"/>
              </w:numPr>
              <w:spacing w:after="200" w:line="276" w:lineRule="auto"/>
              <w:jc w:val="center"/>
              <w:rPr>
                <w:szCs w:val="28"/>
              </w:rPr>
            </w:pPr>
          </w:p>
        </w:tc>
        <w:tc>
          <w:tcPr>
            <w:tcW w:w="3118" w:type="dxa"/>
          </w:tcPr>
          <w:p w:rsidR="000E398F" w:rsidRPr="000E398F" w:rsidRDefault="000E398F" w:rsidP="000E398F">
            <w:pPr>
              <w:spacing w:after="200" w:line="276" w:lineRule="auto"/>
              <w:jc w:val="center"/>
              <w:rPr>
                <w:szCs w:val="28"/>
              </w:rPr>
            </w:pPr>
            <w:r w:rsidRPr="000E398F">
              <w:rPr>
                <w:szCs w:val="28"/>
              </w:rPr>
              <w:t>с. Калтасы</w:t>
            </w:r>
          </w:p>
        </w:tc>
        <w:tc>
          <w:tcPr>
            <w:tcW w:w="1935" w:type="dxa"/>
          </w:tcPr>
          <w:p w:rsidR="000E398F" w:rsidRPr="000E398F" w:rsidRDefault="000E398F" w:rsidP="000E398F">
            <w:pPr>
              <w:spacing w:after="200" w:line="276" w:lineRule="auto"/>
              <w:jc w:val="center"/>
              <w:rPr>
                <w:szCs w:val="28"/>
              </w:rPr>
            </w:pPr>
            <w:r w:rsidRPr="000E398F">
              <w:rPr>
                <w:szCs w:val="28"/>
              </w:rPr>
              <w:t>1</w:t>
            </w:r>
          </w:p>
        </w:tc>
        <w:tc>
          <w:tcPr>
            <w:tcW w:w="3310" w:type="dxa"/>
          </w:tcPr>
          <w:p w:rsidR="000E398F" w:rsidRPr="000E398F" w:rsidRDefault="000E398F" w:rsidP="000E398F">
            <w:pPr>
              <w:spacing w:after="200" w:line="276" w:lineRule="auto"/>
              <w:jc w:val="center"/>
              <w:rPr>
                <w:szCs w:val="28"/>
              </w:rPr>
            </w:pPr>
          </w:p>
        </w:tc>
      </w:tr>
      <w:tr w:rsidR="000E398F" w:rsidRPr="000E398F" w:rsidTr="000E398F">
        <w:trPr>
          <w:trHeight w:hRule="exact" w:val="340"/>
        </w:trPr>
        <w:tc>
          <w:tcPr>
            <w:tcW w:w="846" w:type="dxa"/>
          </w:tcPr>
          <w:p w:rsidR="000E398F" w:rsidRPr="000E398F" w:rsidRDefault="000E398F" w:rsidP="000E398F">
            <w:pPr>
              <w:numPr>
                <w:ilvl w:val="0"/>
                <w:numId w:val="41"/>
              </w:numPr>
              <w:spacing w:after="200" w:line="276" w:lineRule="auto"/>
              <w:jc w:val="center"/>
              <w:rPr>
                <w:szCs w:val="28"/>
              </w:rPr>
            </w:pPr>
          </w:p>
        </w:tc>
        <w:tc>
          <w:tcPr>
            <w:tcW w:w="3118" w:type="dxa"/>
          </w:tcPr>
          <w:p w:rsidR="000E398F" w:rsidRPr="000E398F" w:rsidRDefault="000E398F" w:rsidP="000E398F">
            <w:pPr>
              <w:spacing w:after="200" w:line="276" w:lineRule="auto"/>
              <w:jc w:val="center"/>
              <w:rPr>
                <w:szCs w:val="28"/>
              </w:rPr>
            </w:pPr>
            <w:r w:rsidRPr="000E398F">
              <w:rPr>
                <w:szCs w:val="28"/>
              </w:rPr>
              <w:t xml:space="preserve">с. Н. </w:t>
            </w:r>
            <w:proofErr w:type="spellStart"/>
            <w:r w:rsidRPr="000E398F">
              <w:rPr>
                <w:szCs w:val="28"/>
              </w:rPr>
              <w:t>Яркеево</w:t>
            </w:r>
            <w:proofErr w:type="spellEnd"/>
          </w:p>
        </w:tc>
        <w:tc>
          <w:tcPr>
            <w:tcW w:w="1935" w:type="dxa"/>
          </w:tcPr>
          <w:p w:rsidR="000E398F" w:rsidRPr="000E398F" w:rsidRDefault="000E398F" w:rsidP="000E398F">
            <w:pPr>
              <w:spacing w:after="200" w:line="276" w:lineRule="auto"/>
              <w:jc w:val="center"/>
              <w:rPr>
                <w:szCs w:val="28"/>
              </w:rPr>
            </w:pPr>
            <w:r w:rsidRPr="000E398F">
              <w:rPr>
                <w:szCs w:val="28"/>
              </w:rPr>
              <w:t>1</w:t>
            </w:r>
          </w:p>
        </w:tc>
        <w:tc>
          <w:tcPr>
            <w:tcW w:w="3310" w:type="dxa"/>
          </w:tcPr>
          <w:p w:rsidR="000E398F" w:rsidRPr="000E398F" w:rsidRDefault="000E398F" w:rsidP="000E398F">
            <w:pPr>
              <w:spacing w:after="200" w:line="276" w:lineRule="auto"/>
              <w:jc w:val="center"/>
              <w:rPr>
                <w:szCs w:val="28"/>
              </w:rPr>
            </w:pPr>
          </w:p>
        </w:tc>
      </w:tr>
      <w:tr w:rsidR="000E398F" w:rsidRPr="000E398F" w:rsidTr="000E398F">
        <w:trPr>
          <w:trHeight w:hRule="exact" w:val="340"/>
        </w:trPr>
        <w:tc>
          <w:tcPr>
            <w:tcW w:w="846" w:type="dxa"/>
          </w:tcPr>
          <w:p w:rsidR="000E398F" w:rsidRPr="000E398F" w:rsidRDefault="000E398F" w:rsidP="000E398F">
            <w:pPr>
              <w:numPr>
                <w:ilvl w:val="0"/>
                <w:numId w:val="41"/>
              </w:numPr>
              <w:spacing w:after="200" w:line="276" w:lineRule="auto"/>
              <w:jc w:val="center"/>
              <w:rPr>
                <w:szCs w:val="28"/>
              </w:rPr>
            </w:pPr>
          </w:p>
        </w:tc>
        <w:tc>
          <w:tcPr>
            <w:tcW w:w="3118" w:type="dxa"/>
          </w:tcPr>
          <w:p w:rsidR="000E398F" w:rsidRPr="000E398F" w:rsidRDefault="000E398F" w:rsidP="000E398F">
            <w:pPr>
              <w:spacing w:after="200" w:line="276" w:lineRule="auto"/>
              <w:jc w:val="center"/>
              <w:rPr>
                <w:szCs w:val="28"/>
              </w:rPr>
            </w:pPr>
            <w:r w:rsidRPr="000E398F">
              <w:rPr>
                <w:szCs w:val="28"/>
              </w:rPr>
              <w:t>пос. Краснохолмский</w:t>
            </w:r>
          </w:p>
        </w:tc>
        <w:tc>
          <w:tcPr>
            <w:tcW w:w="1935" w:type="dxa"/>
          </w:tcPr>
          <w:p w:rsidR="000E398F" w:rsidRPr="000E398F" w:rsidRDefault="000E398F" w:rsidP="000E398F">
            <w:pPr>
              <w:spacing w:after="200" w:line="276" w:lineRule="auto"/>
              <w:jc w:val="center"/>
              <w:rPr>
                <w:szCs w:val="28"/>
              </w:rPr>
            </w:pPr>
            <w:r w:rsidRPr="000E398F">
              <w:rPr>
                <w:szCs w:val="28"/>
              </w:rPr>
              <w:t>1</w:t>
            </w:r>
          </w:p>
        </w:tc>
        <w:tc>
          <w:tcPr>
            <w:tcW w:w="3310" w:type="dxa"/>
          </w:tcPr>
          <w:p w:rsidR="000E398F" w:rsidRPr="000E398F" w:rsidRDefault="000E398F" w:rsidP="000E398F">
            <w:pPr>
              <w:spacing w:after="200" w:line="276" w:lineRule="auto"/>
              <w:jc w:val="center"/>
              <w:rPr>
                <w:szCs w:val="28"/>
              </w:rPr>
            </w:pPr>
          </w:p>
        </w:tc>
      </w:tr>
      <w:tr w:rsidR="000E398F" w:rsidRPr="000E398F" w:rsidTr="000E398F">
        <w:trPr>
          <w:trHeight w:hRule="exact" w:val="340"/>
        </w:trPr>
        <w:tc>
          <w:tcPr>
            <w:tcW w:w="846" w:type="dxa"/>
          </w:tcPr>
          <w:p w:rsidR="000E398F" w:rsidRPr="000E398F" w:rsidRDefault="000E398F" w:rsidP="000E398F">
            <w:pPr>
              <w:numPr>
                <w:ilvl w:val="0"/>
                <w:numId w:val="41"/>
              </w:numPr>
              <w:spacing w:after="200" w:line="276" w:lineRule="auto"/>
              <w:jc w:val="center"/>
              <w:rPr>
                <w:szCs w:val="28"/>
              </w:rPr>
            </w:pPr>
          </w:p>
        </w:tc>
        <w:tc>
          <w:tcPr>
            <w:tcW w:w="3118" w:type="dxa"/>
          </w:tcPr>
          <w:p w:rsidR="000E398F" w:rsidRPr="000E398F" w:rsidRDefault="000E398F" w:rsidP="000E398F">
            <w:pPr>
              <w:spacing w:after="200" w:line="276" w:lineRule="auto"/>
              <w:jc w:val="center"/>
              <w:rPr>
                <w:szCs w:val="28"/>
              </w:rPr>
            </w:pPr>
            <w:r w:rsidRPr="000E398F">
              <w:rPr>
                <w:szCs w:val="28"/>
              </w:rPr>
              <w:t>г. Белорецк</w:t>
            </w:r>
          </w:p>
        </w:tc>
        <w:tc>
          <w:tcPr>
            <w:tcW w:w="1935" w:type="dxa"/>
          </w:tcPr>
          <w:p w:rsidR="000E398F" w:rsidRPr="000E398F" w:rsidRDefault="000E398F" w:rsidP="000E398F">
            <w:pPr>
              <w:spacing w:after="200" w:line="276" w:lineRule="auto"/>
              <w:jc w:val="center"/>
              <w:rPr>
                <w:szCs w:val="28"/>
              </w:rPr>
            </w:pPr>
            <w:r w:rsidRPr="000E398F">
              <w:rPr>
                <w:szCs w:val="28"/>
              </w:rPr>
              <w:t>Не менее 2</w:t>
            </w:r>
          </w:p>
        </w:tc>
        <w:tc>
          <w:tcPr>
            <w:tcW w:w="3310" w:type="dxa"/>
          </w:tcPr>
          <w:p w:rsidR="000E398F" w:rsidRPr="000E398F" w:rsidRDefault="000E398F" w:rsidP="000E398F">
            <w:pPr>
              <w:spacing w:after="200" w:line="276" w:lineRule="auto"/>
              <w:jc w:val="center"/>
              <w:rPr>
                <w:szCs w:val="28"/>
              </w:rPr>
            </w:pPr>
          </w:p>
        </w:tc>
      </w:tr>
      <w:tr w:rsidR="000E398F" w:rsidRPr="000E398F" w:rsidTr="000E398F">
        <w:trPr>
          <w:trHeight w:hRule="exact" w:val="340"/>
        </w:trPr>
        <w:tc>
          <w:tcPr>
            <w:tcW w:w="846" w:type="dxa"/>
          </w:tcPr>
          <w:p w:rsidR="000E398F" w:rsidRPr="000E398F" w:rsidRDefault="000E398F" w:rsidP="000E398F">
            <w:pPr>
              <w:numPr>
                <w:ilvl w:val="0"/>
                <w:numId w:val="41"/>
              </w:numPr>
              <w:spacing w:after="200" w:line="276" w:lineRule="auto"/>
              <w:jc w:val="center"/>
              <w:rPr>
                <w:szCs w:val="28"/>
              </w:rPr>
            </w:pPr>
          </w:p>
        </w:tc>
        <w:tc>
          <w:tcPr>
            <w:tcW w:w="3118" w:type="dxa"/>
          </w:tcPr>
          <w:p w:rsidR="000E398F" w:rsidRPr="000E398F" w:rsidRDefault="000E398F" w:rsidP="000E398F">
            <w:pPr>
              <w:spacing w:after="200" w:line="276" w:lineRule="auto"/>
              <w:jc w:val="center"/>
              <w:rPr>
                <w:szCs w:val="28"/>
              </w:rPr>
            </w:pPr>
            <w:r w:rsidRPr="000E398F">
              <w:rPr>
                <w:szCs w:val="28"/>
              </w:rPr>
              <w:t>с. Аскарово</w:t>
            </w:r>
          </w:p>
        </w:tc>
        <w:tc>
          <w:tcPr>
            <w:tcW w:w="1935" w:type="dxa"/>
          </w:tcPr>
          <w:p w:rsidR="000E398F" w:rsidRPr="000E398F" w:rsidRDefault="000E398F" w:rsidP="000E398F">
            <w:pPr>
              <w:spacing w:after="200" w:line="276" w:lineRule="auto"/>
              <w:jc w:val="center"/>
              <w:rPr>
                <w:szCs w:val="28"/>
              </w:rPr>
            </w:pPr>
            <w:r w:rsidRPr="000E398F">
              <w:rPr>
                <w:szCs w:val="28"/>
              </w:rPr>
              <w:t>1</w:t>
            </w:r>
          </w:p>
        </w:tc>
        <w:tc>
          <w:tcPr>
            <w:tcW w:w="3310" w:type="dxa"/>
          </w:tcPr>
          <w:p w:rsidR="000E398F" w:rsidRPr="000E398F" w:rsidRDefault="000E398F" w:rsidP="000E398F">
            <w:pPr>
              <w:spacing w:after="200" w:line="276" w:lineRule="auto"/>
              <w:jc w:val="center"/>
              <w:rPr>
                <w:szCs w:val="28"/>
              </w:rPr>
            </w:pPr>
          </w:p>
        </w:tc>
      </w:tr>
      <w:tr w:rsidR="000E398F" w:rsidRPr="000E398F" w:rsidTr="000E398F">
        <w:trPr>
          <w:trHeight w:hRule="exact" w:val="340"/>
        </w:trPr>
        <w:tc>
          <w:tcPr>
            <w:tcW w:w="846" w:type="dxa"/>
          </w:tcPr>
          <w:p w:rsidR="000E398F" w:rsidRPr="000E398F" w:rsidRDefault="000E398F" w:rsidP="000E398F">
            <w:pPr>
              <w:numPr>
                <w:ilvl w:val="0"/>
                <w:numId w:val="41"/>
              </w:numPr>
              <w:spacing w:after="200" w:line="276" w:lineRule="auto"/>
              <w:jc w:val="center"/>
              <w:rPr>
                <w:szCs w:val="28"/>
              </w:rPr>
            </w:pPr>
          </w:p>
        </w:tc>
        <w:tc>
          <w:tcPr>
            <w:tcW w:w="3118" w:type="dxa"/>
          </w:tcPr>
          <w:p w:rsidR="000E398F" w:rsidRPr="000E398F" w:rsidRDefault="000E398F" w:rsidP="000E398F">
            <w:pPr>
              <w:spacing w:after="200" w:line="276" w:lineRule="auto"/>
              <w:jc w:val="center"/>
              <w:rPr>
                <w:szCs w:val="28"/>
              </w:rPr>
            </w:pPr>
            <w:r w:rsidRPr="000E398F">
              <w:rPr>
                <w:szCs w:val="28"/>
              </w:rPr>
              <w:t>с. Старосубхангулово</w:t>
            </w:r>
          </w:p>
        </w:tc>
        <w:tc>
          <w:tcPr>
            <w:tcW w:w="1935" w:type="dxa"/>
          </w:tcPr>
          <w:p w:rsidR="000E398F" w:rsidRPr="000E398F" w:rsidRDefault="000E398F" w:rsidP="000E398F">
            <w:pPr>
              <w:spacing w:after="200" w:line="276" w:lineRule="auto"/>
              <w:jc w:val="center"/>
              <w:rPr>
                <w:szCs w:val="28"/>
              </w:rPr>
            </w:pPr>
            <w:r w:rsidRPr="000E398F">
              <w:rPr>
                <w:szCs w:val="28"/>
              </w:rPr>
              <w:t>1</w:t>
            </w:r>
          </w:p>
        </w:tc>
        <w:tc>
          <w:tcPr>
            <w:tcW w:w="3310" w:type="dxa"/>
          </w:tcPr>
          <w:p w:rsidR="000E398F" w:rsidRPr="000E398F" w:rsidRDefault="000E398F" w:rsidP="000E398F">
            <w:pPr>
              <w:spacing w:after="200" w:line="276" w:lineRule="auto"/>
              <w:jc w:val="center"/>
              <w:rPr>
                <w:szCs w:val="28"/>
              </w:rPr>
            </w:pPr>
          </w:p>
        </w:tc>
      </w:tr>
      <w:tr w:rsidR="000E398F" w:rsidRPr="000E398F" w:rsidTr="000E398F">
        <w:trPr>
          <w:trHeight w:hRule="exact" w:val="340"/>
        </w:trPr>
        <w:tc>
          <w:tcPr>
            <w:tcW w:w="846" w:type="dxa"/>
          </w:tcPr>
          <w:p w:rsidR="000E398F" w:rsidRPr="000E398F" w:rsidRDefault="000E398F" w:rsidP="000E398F">
            <w:pPr>
              <w:numPr>
                <w:ilvl w:val="0"/>
                <w:numId w:val="41"/>
              </w:numPr>
              <w:spacing w:after="200" w:line="276" w:lineRule="auto"/>
              <w:jc w:val="center"/>
              <w:rPr>
                <w:szCs w:val="28"/>
              </w:rPr>
            </w:pPr>
          </w:p>
        </w:tc>
        <w:tc>
          <w:tcPr>
            <w:tcW w:w="3118" w:type="dxa"/>
          </w:tcPr>
          <w:p w:rsidR="000E398F" w:rsidRPr="000E398F" w:rsidRDefault="000E398F" w:rsidP="000E398F">
            <w:pPr>
              <w:spacing w:after="200" w:line="276" w:lineRule="auto"/>
              <w:jc w:val="center"/>
              <w:rPr>
                <w:szCs w:val="28"/>
              </w:rPr>
            </w:pPr>
            <w:r w:rsidRPr="000E398F">
              <w:rPr>
                <w:szCs w:val="28"/>
              </w:rPr>
              <w:t>г. Учалы</w:t>
            </w:r>
          </w:p>
        </w:tc>
        <w:tc>
          <w:tcPr>
            <w:tcW w:w="1935" w:type="dxa"/>
          </w:tcPr>
          <w:p w:rsidR="000E398F" w:rsidRPr="000E398F" w:rsidRDefault="000E398F" w:rsidP="000E398F">
            <w:pPr>
              <w:spacing w:after="200" w:line="276" w:lineRule="auto"/>
              <w:jc w:val="center"/>
              <w:rPr>
                <w:szCs w:val="28"/>
              </w:rPr>
            </w:pPr>
            <w:r w:rsidRPr="000E398F">
              <w:rPr>
                <w:szCs w:val="28"/>
              </w:rPr>
              <w:t>Не менее 2</w:t>
            </w:r>
          </w:p>
        </w:tc>
        <w:tc>
          <w:tcPr>
            <w:tcW w:w="3310" w:type="dxa"/>
          </w:tcPr>
          <w:p w:rsidR="000E398F" w:rsidRPr="000E398F" w:rsidRDefault="000E398F" w:rsidP="000E398F">
            <w:pPr>
              <w:spacing w:after="200" w:line="276" w:lineRule="auto"/>
              <w:jc w:val="center"/>
              <w:rPr>
                <w:szCs w:val="28"/>
              </w:rPr>
            </w:pPr>
          </w:p>
        </w:tc>
      </w:tr>
      <w:tr w:rsidR="000E398F" w:rsidRPr="000E398F" w:rsidTr="000E398F">
        <w:trPr>
          <w:trHeight w:hRule="exact" w:val="340"/>
        </w:trPr>
        <w:tc>
          <w:tcPr>
            <w:tcW w:w="846" w:type="dxa"/>
          </w:tcPr>
          <w:p w:rsidR="000E398F" w:rsidRPr="000E398F" w:rsidRDefault="000E398F" w:rsidP="000E398F">
            <w:pPr>
              <w:numPr>
                <w:ilvl w:val="0"/>
                <w:numId w:val="41"/>
              </w:numPr>
              <w:spacing w:after="200" w:line="276" w:lineRule="auto"/>
              <w:jc w:val="center"/>
              <w:rPr>
                <w:szCs w:val="28"/>
              </w:rPr>
            </w:pPr>
          </w:p>
        </w:tc>
        <w:tc>
          <w:tcPr>
            <w:tcW w:w="3118" w:type="dxa"/>
          </w:tcPr>
          <w:p w:rsidR="000E398F" w:rsidRPr="000E398F" w:rsidRDefault="000E398F" w:rsidP="000E398F">
            <w:pPr>
              <w:spacing w:after="200" w:line="276" w:lineRule="auto"/>
              <w:jc w:val="center"/>
              <w:rPr>
                <w:szCs w:val="28"/>
              </w:rPr>
            </w:pPr>
            <w:r w:rsidRPr="000E398F">
              <w:rPr>
                <w:szCs w:val="28"/>
              </w:rPr>
              <w:t>ЗАТО Межгорье</w:t>
            </w:r>
          </w:p>
        </w:tc>
        <w:tc>
          <w:tcPr>
            <w:tcW w:w="1935" w:type="dxa"/>
          </w:tcPr>
          <w:p w:rsidR="000E398F" w:rsidRPr="000E398F" w:rsidRDefault="000E398F" w:rsidP="000E398F">
            <w:pPr>
              <w:spacing w:after="200" w:line="276" w:lineRule="auto"/>
              <w:jc w:val="center"/>
              <w:rPr>
                <w:szCs w:val="28"/>
              </w:rPr>
            </w:pPr>
            <w:r w:rsidRPr="000E398F">
              <w:rPr>
                <w:szCs w:val="28"/>
              </w:rPr>
              <w:t>1</w:t>
            </w:r>
          </w:p>
        </w:tc>
        <w:tc>
          <w:tcPr>
            <w:tcW w:w="3310" w:type="dxa"/>
          </w:tcPr>
          <w:p w:rsidR="000E398F" w:rsidRPr="000E398F" w:rsidRDefault="000E398F" w:rsidP="000E398F">
            <w:pPr>
              <w:spacing w:after="200" w:line="276" w:lineRule="auto"/>
              <w:jc w:val="center"/>
              <w:rPr>
                <w:szCs w:val="28"/>
              </w:rPr>
            </w:pPr>
          </w:p>
        </w:tc>
      </w:tr>
      <w:tr w:rsidR="000E398F" w:rsidRPr="000E398F" w:rsidTr="000E398F">
        <w:trPr>
          <w:trHeight w:hRule="exact" w:val="340"/>
        </w:trPr>
        <w:tc>
          <w:tcPr>
            <w:tcW w:w="846" w:type="dxa"/>
          </w:tcPr>
          <w:p w:rsidR="000E398F" w:rsidRPr="000E398F" w:rsidRDefault="000E398F" w:rsidP="000E398F">
            <w:pPr>
              <w:numPr>
                <w:ilvl w:val="0"/>
                <w:numId w:val="41"/>
              </w:numPr>
              <w:spacing w:after="200" w:line="276" w:lineRule="auto"/>
              <w:jc w:val="center"/>
              <w:rPr>
                <w:szCs w:val="28"/>
              </w:rPr>
            </w:pPr>
          </w:p>
        </w:tc>
        <w:tc>
          <w:tcPr>
            <w:tcW w:w="3118" w:type="dxa"/>
          </w:tcPr>
          <w:p w:rsidR="000E398F" w:rsidRPr="000E398F" w:rsidRDefault="000E398F" w:rsidP="000E398F">
            <w:pPr>
              <w:spacing w:after="200" w:line="276" w:lineRule="auto"/>
              <w:jc w:val="center"/>
              <w:rPr>
                <w:szCs w:val="28"/>
              </w:rPr>
            </w:pPr>
            <w:r w:rsidRPr="000E398F">
              <w:rPr>
                <w:szCs w:val="28"/>
              </w:rPr>
              <w:t>с. Месягутово</w:t>
            </w:r>
          </w:p>
        </w:tc>
        <w:tc>
          <w:tcPr>
            <w:tcW w:w="1935" w:type="dxa"/>
          </w:tcPr>
          <w:p w:rsidR="000E398F" w:rsidRPr="000E398F" w:rsidRDefault="000E398F" w:rsidP="000E398F">
            <w:pPr>
              <w:spacing w:after="200" w:line="276" w:lineRule="auto"/>
              <w:jc w:val="center"/>
              <w:rPr>
                <w:szCs w:val="28"/>
              </w:rPr>
            </w:pPr>
            <w:r w:rsidRPr="000E398F">
              <w:rPr>
                <w:szCs w:val="28"/>
              </w:rPr>
              <w:t>1</w:t>
            </w:r>
          </w:p>
        </w:tc>
        <w:tc>
          <w:tcPr>
            <w:tcW w:w="3310" w:type="dxa"/>
          </w:tcPr>
          <w:p w:rsidR="000E398F" w:rsidRPr="000E398F" w:rsidRDefault="000E398F" w:rsidP="000E398F">
            <w:pPr>
              <w:spacing w:after="200" w:line="276" w:lineRule="auto"/>
              <w:jc w:val="center"/>
              <w:rPr>
                <w:szCs w:val="28"/>
              </w:rPr>
            </w:pPr>
          </w:p>
        </w:tc>
      </w:tr>
      <w:tr w:rsidR="000E398F" w:rsidRPr="000E398F" w:rsidTr="000E398F">
        <w:trPr>
          <w:trHeight w:hRule="exact" w:val="340"/>
        </w:trPr>
        <w:tc>
          <w:tcPr>
            <w:tcW w:w="846" w:type="dxa"/>
          </w:tcPr>
          <w:p w:rsidR="000E398F" w:rsidRPr="000E398F" w:rsidRDefault="000E398F" w:rsidP="000E398F">
            <w:pPr>
              <w:numPr>
                <w:ilvl w:val="0"/>
                <w:numId w:val="41"/>
              </w:numPr>
              <w:spacing w:after="200" w:line="276" w:lineRule="auto"/>
              <w:jc w:val="center"/>
              <w:rPr>
                <w:szCs w:val="28"/>
              </w:rPr>
            </w:pPr>
          </w:p>
        </w:tc>
        <w:tc>
          <w:tcPr>
            <w:tcW w:w="3118" w:type="dxa"/>
          </w:tcPr>
          <w:p w:rsidR="000E398F" w:rsidRPr="000E398F" w:rsidRDefault="000E398F" w:rsidP="000E398F">
            <w:pPr>
              <w:spacing w:after="200" w:line="276" w:lineRule="auto"/>
              <w:jc w:val="center"/>
              <w:rPr>
                <w:szCs w:val="28"/>
              </w:rPr>
            </w:pPr>
            <w:r w:rsidRPr="000E398F">
              <w:rPr>
                <w:szCs w:val="28"/>
              </w:rPr>
              <w:t xml:space="preserve">с. </w:t>
            </w:r>
            <w:proofErr w:type="spellStart"/>
            <w:r w:rsidRPr="000E398F">
              <w:rPr>
                <w:szCs w:val="28"/>
              </w:rPr>
              <w:t>Большеустекинское</w:t>
            </w:r>
            <w:proofErr w:type="spellEnd"/>
          </w:p>
        </w:tc>
        <w:tc>
          <w:tcPr>
            <w:tcW w:w="1935" w:type="dxa"/>
          </w:tcPr>
          <w:p w:rsidR="000E398F" w:rsidRPr="000E398F" w:rsidRDefault="000E398F" w:rsidP="000E398F">
            <w:pPr>
              <w:spacing w:after="200" w:line="276" w:lineRule="auto"/>
              <w:jc w:val="center"/>
              <w:rPr>
                <w:szCs w:val="28"/>
              </w:rPr>
            </w:pPr>
            <w:r w:rsidRPr="000E398F">
              <w:rPr>
                <w:szCs w:val="28"/>
              </w:rPr>
              <w:t>1</w:t>
            </w:r>
          </w:p>
        </w:tc>
        <w:tc>
          <w:tcPr>
            <w:tcW w:w="3310" w:type="dxa"/>
          </w:tcPr>
          <w:p w:rsidR="000E398F" w:rsidRPr="000E398F" w:rsidRDefault="000E398F" w:rsidP="000E398F">
            <w:pPr>
              <w:spacing w:after="200" w:line="276" w:lineRule="auto"/>
              <w:jc w:val="center"/>
              <w:rPr>
                <w:szCs w:val="28"/>
              </w:rPr>
            </w:pPr>
          </w:p>
        </w:tc>
      </w:tr>
      <w:tr w:rsidR="000E398F" w:rsidRPr="000E398F" w:rsidTr="000E398F">
        <w:trPr>
          <w:trHeight w:hRule="exact" w:val="340"/>
        </w:trPr>
        <w:tc>
          <w:tcPr>
            <w:tcW w:w="846" w:type="dxa"/>
          </w:tcPr>
          <w:p w:rsidR="000E398F" w:rsidRPr="000E398F" w:rsidRDefault="000E398F" w:rsidP="000E398F">
            <w:pPr>
              <w:numPr>
                <w:ilvl w:val="0"/>
                <w:numId w:val="41"/>
              </w:numPr>
              <w:spacing w:after="200" w:line="276" w:lineRule="auto"/>
              <w:jc w:val="center"/>
              <w:rPr>
                <w:szCs w:val="28"/>
              </w:rPr>
            </w:pPr>
          </w:p>
        </w:tc>
        <w:tc>
          <w:tcPr>
            <w:tcW w:w="3118" w:type="dxa"/>
          </w:tcPr>
          <w:p w:rsidR="000E398F" w:rsidRPr="000E398F" w:rsidRDefault="000E398F" w:rsidP="000E398F">
            <w:pPr>
              <w:spacing w:after="200" w:line="276" w:lineRule="auto"/>
              <w:jc w:val="center"/>
              <w:rPr>
                <w:szCs w:val="28"/>
              </w:rPr>
            </w:pPr>
            <w:r w:rsidRPr="000E398F">
              <w:rPr>
                <w:szCs w:val="28"/>
              </w:rPr>
              <w:t>с. В. Киги</w:t>
            </w:r>
          </w:p>
        </w:tc>
        <w:tc>
          <w:tcPr>
            <w:tcW w:w="1935" w:type="dxa"/>
          </w:tcPr>
          <w:p w:rsidR="000E398F" w:rsidRPr="000E398F" w:rsidRDefault="000E398F" w:rsidP="000E398F">
            <w:pPr>
              <w:spacing w:after="200" w:line="276" w:lineRule="auto"/>
              <w:jc w:val="center"/>
              <w:rPr>
                <w:szCs w:val="28"/>
              </w:rPr>
            </w:pPr>
            <w:r w:rsidRPr="000E398F">
              <w:rPr>
                <w:szCs w:val="28"/>
              </w:rPr>
              <w:t>1</w:t>
            </w:r>
          </w:p>
        </w:tc>
        <w:tc>
          <w:tcPr>
            <w:tcW w:w="3310" w:type="dxa"/>
          </w:tcPr>
          <w:p w:rsidR="000E398F" w:rsidRPr="000E398F" w:rsidRDefault="000E398F" w:rsidP="000E398F">
            <w:pPr>
              <w:spacing w:after="200" w:line="276" w:lineRule="auto"/>
              <w:jc w:val="center"/>
              <w:rPr>
                <w:szCs w:val="28"/>
              </w:rPr>
            </w:pPr>
          </w:p>
        </w:tc>
      </w:tr>
      <w:tr w:rsidR="000E398F" w:rsidRPr="000E398F" w:rsidTr="000E398F">
        <w:trPr>
          <w:trHeight w:hRule="exact" w:val="340"/>
        </w:trPr>
        <w:tc>
          <w:tcPr>
            <w:tcW w:w="846" w:type="dxa"/>
          </w:tcPr>
          <w:p w:rsidR="000E398F" w:rsidRPr="000E398F" w:rsidRDefault="000E398F" w:rsidP="000E398F">
            <w:pPr>
              <w:numPr>
                <w:ilvl w:val="0"/>
                <w:numId w:val="41"/>
              </w:numPr>
              <w:spacing w:after="200" w:line="276" w:lineRule="auto"/>
              <w:jc w:val="center"/>
              <w:rPr>
                <w:szCs w:val="28"/>
              </w:rPr>
            </w:pPr>
          </w:p>
        </w:tc>
        <w:tc>
          <w:tcPr>
            <w:tcW w:w="3118" w:type="dxa"/>
          </w:tcPr>
          <w:p w:rsidR="000E398F" w:rsidRPr="000E398F" w:rsidRDefault="000E398F" w:rsidP="000E398F">
            <w:pPr>
              <w:spacing w:after="200" w:line="276" w:lineRule="auto"/>
              <w:jc w:val="center"/>
              <w:rPr>
                <w:szCs w:val="28"/>
              </w:rPr>
            </w:pPr>
            <w:r w:rsidRPr="000E398F">
              <w:rPr>
                <w:szCs w:val="28"/>
              </w:rPr>
              <w:t xml:space="preserve">с. </w:t>
            </w:r>
            <w:proofErr w:type="spellStart"/>
            <w:r w:rsidRPr="000E398F">
              <w:rPr>
                <w:szCs w:val="28"/>
              </w:rPr>
              <w:t>Малояз</w:t>
            </w:r>
            <w:proofErr w:type="spellEnd"/>
          </w:p>
        </w:tc>
        <w:tc>
          <w:tcPr>
            <w:tcW w:w="1935" w:type="dxa"/>
          </w:tcPr>
          <w:p w:rsidR="000E398F" w:rsidRPr="000E398F" w:rsidRDefault="000E398F" w:rsidP="000E398F">
            <w:pPr>
              <w:spacing w:after="200" w:line="276" w:lineRule="auto"/>
              <w:jc w:val="center"/>
              <w:rPr>
                <w:szCs w:val="28"/>
              </w:rPr>
            </w:pPr>
            <w:r w:rsidRPr="000E398F">
              <w:rPr>
                <w:szCs w:val="28"/>
              </w:rPr>
              <w:t>1</w:t>
            </w:r>
          </w:p>
        </w:tc>
        <w:tc>
          <w:tcPr>
            <w:tcW w:w="3310" w:type="dxa"/>
          </w:tcPr>
          <w:p w:rsidR="000E398F" w:rsidRPr="000E398F" w:rsidRDefault="000E398F" w:rsidP="000E398F">
            <w:pPr>
              <w:spacing w:after="200" w:line="276" w:lineRule="auto"/>
              <w:jc w:val="center"/>
              <w:rPr>
                <w:szCs w:val="28"/>
              </w:rPr>
            </w:pPr>
          </w:p>
        </w:tc>
      </w:tr>
      <w:tr w:rsidR="000E398F" w:rsidRPr="000E398F" w:rsidTr="000E398F">
        <w:trPr>
          <w:trHeight w:hRule="exact" w:val="340"/>
        </w:trPr>
        <w:tc>
          <w:tcPr>
            <w:tcW w:w="846" w:type="dxa"/>
          </w:tcPr>
          <w:p w:rsidR="000E398F" w:rsidRPr="000E398F" w:rsidRDefault="000E398F" w:rsidP="000E398F">
            <w:pPr>
              <w:numPr>
                <w:ilvl w:val="0"/>
                <w:numId w:val="41"/>
              </w:numPr>
              <w:spacing w:after="200" w:line="276" w:lineRule="auto"/>
              <w:jc w:val="center"/>
              <w:rPr>
                <w:szCs w:val="28"/>
              </w:rPr>
            </w:pPr>
          </w:p>
        </w:tc>
        <w:tc>
          <w:tcPr>
            <w:tcW w:w="3118" w:type="dxa"/>
          </w:tcPr>
          <w:p w:rsidR="000E398F" w:rsidRPr="000E398F" w:rsidRDefault="000E398F" w:rsidP="000E398F">
            <w:pPr>
              <w:spacing w:after="200" w:line="276" w:lineRule="auto"/>
              <w:jc w:val="center"/>
              <w:rPr>
                <w:szCs w:val="28"/>
              </w:rPr>
            </w:pPr>
            <w:r w:rsidRPr="000E398F">
              <w:rPr>
                <w:szCs w:val="28"/>
              </w:rPr>
              <w:t xml:space="preserve">с. Н. </w:t>
            </w:r>
            <w:proofErr w:type="spellStart"/>
            <w:r w:rsidRPr="000E398F">
              <w:rPr>
                <w:szCs w:val="28"/>
              </w:rPr>
              <w:t>Белокатай</w:t>
            </w:r>
            <w:proofErr w:type="spellEnd"/>
          </w:p>
        </w:tc>
        <w:tc>
          <w:tcPr>
            <w:tcW w:w="1935" w:type="dxa"/>
          </w:tcPr>
          <w:p w:rsidR="000E398F" w:rsidRPr="000E398F" w:rsidRDefault="000E398F" w:rsidP="000E398F">
            <w:pPr>
              <w:spacing w:after="200" w:line="276" w:lineRule="auto"/>
              <w:jc w:val="center"/>
              <w:rPr>
                <w:szCs w:val="28"/>
              </w:rPr>
            </w:pPr>
            <w:r w:rsidRPr="000E398F">
              <w:rPr>
                <w:szCs w:val="28"/>
              </w:rPr>
              <w:t>1</w:t>
            </w:r>
          </w:p>
        </w:tc>
        <w:tc>
          <w:tcPr>
            <w:tcW w:w="3310" w:type="dxa"/>
          </w:tcPr>
          <w:p w:rsidR="000E398F" w:rsidRPr="000E398F" w:rsidRDefault="000E398F" w:rsidP="000E398F">
            <w:pPr>
              <w:spacing w:after="200" w:line="276" w:lineRule="auto"/>
              <w:jc w:val="center"/>
              <w:rPr>
                <w:szCs w:val="28"/>
              </w:rPr>
            </w:pPr>
          </w:p>
        </w:tc>
      </w:tr>
      <w:tr w:rsidR="000E398F" w:rsidRPr="000E398F" w:rsidTr="000E398F">
        <w:trPr>
          <w:trHeight w:hRule="exact" w:val="340"/>
        </w:trPr>
        <w:tc>
          <w:tcPr>
            <w:tcW w:w="846" w:type="dxa"/>
          </w:tcPr>
          <w:p w:rsidR="000E398F" w:rsidRPr="000E398F" w:rsidRDefault="000E398F" w:rsidP="000E398F">
            <w:pPr>
              <w:numPr>
                <w:ilvl w:val="0"/>
                <w:numId w:val="41"/>
              </w:numPr>
              <w:spacing w:after="200" w:line="276" w:lineRule="auto"/>
              <w:jc w:val="center"/>
              <w:rPr>
                <w:szCs w:val="28"/>
              </w:rPr>
            </w:pPr>
          </w:p>
        </w:tc>
        <w:tc>
          <w:tcPr>
            <w:tcW w:w="3118" w:type="dxa"/>
          </w:tcPr>
          <w:p w:rsidR="000E398F" w:rsidRPr="000E398F" w:rsidRDefault="000E398F" w:rsidP="000E398F">
            <w:pPr>
              <w:spacing w:after="200" w:line="276" w:lineRule="auto"/>
              <w:jc w:val="center"/>
              <w:rPr>
                <w:szCs w:val="28"/>
              </w:rPr>
            </w:pPr>
            <w:r w:rsidRPr="000E398F">
              <w:rPr>
                <w:szCs w:val="28"/>
              </w:rPr>
              <w:t>г. Мелеуз</w:t>
            </w:r>
          </w:p>
        </w:tc>
        <w:tc>
          <w:tcPr>
            <w:tcW w:w="1935" w:type="dxa"/>
          </w:tcPr>
          <w:p w:rsidR="000E398F" w:rsidRPr="000E398F" w:rsidRDefault="000E398F" w:rsidP="000E398F">
            <w:pPr>
              <w:spacing w:after="200" w:line="276" w:lineRule="auto"/>
              <w:jc w:val="center"/>
              <w:rPr>
                <w:szCs w:val="28"/>
              </w:rPr>
            </w:pPr>
            <w:r w:rsidRPr="000E398F">
              <w:rPr>
                <w:szCs w:val="28"/>
              </w:rPr>
              <w:t>Не менее 3</w:t>
            </w:r>
          </w:p>
        </w:tc>
        <w:tc>
          <w:tcPr>
            <w:tcW w:w="3310" w:type="dxa"/>
          </w:tcPr>
          <w:p w:rsidR="000E398F" w:rsidRPr="000E398F" w:rsidRDefault="000E398F" w:rsidP="000E398F">
            <w:pPr>
              <w:spacing w:after="200" w:line="276" w:lineRule="auto"/>
              <w:jc w:val="center"/>
              <w:rPr>
                <w:szCs w:val="28"/>
              </w:rPr>
            </w:pPr>
          </w:p>
        </w:tc>
      </w:tr>
      <w:tr w:rsidR="000E398F" w:rsidRPr="000E398F" w:rsidTr="000E398F">
        <w:trPr>
          <w:trHeight w:hRule="exact" w:val="340"/>
        </w:trPr>
        <w:tc>
          <w:tcPr>
            <w:tcW w:w="846" w:type="dxa"/>
          </w:tcPr>
          <w:p w:rsidR="000E398F" w:rsidRPr="000E398F" w:rsidRDefault="000E398F" w:rsidP="000E398F">
            <w:pPr>
              <w:numPr>
                <w:ilvl w:val="0"/>
                <w:numId w:val="41"/>
              </w:numPr>
              <w:spacing w:after="200" w:line="276" w:lineRule="auto"/>
              <w:jc w:val="center"/>
              <w:rPr>
                <w:szCs w:val="28"/>
              </w:rPr>
            </w:pPr>
          </w:p>
        </w:tc>
        <w:tc>
          <w:tcPr>
            <w:tcW w:w="3118" w:type="dxa"/>
          </w:tcPr>
          <w:p w:rsidR="000E398F" w:rsidRPr="000E398F" w:rsidRDefault="000E398F" w:rsidP="000E398F">
            <w:pPr>
              <w:spacing w:after="200" w:line="276" w:lineRule="auto"/>
              <w:jc w:val="center"/>
              <w:rPr>
                <w:szCs w:val="28"/>
              </w:rPr>
            </w:pPr>
            <w:r w:rsidRPr="000E398F">
              <w:rPr>
                <w:szCs w:val="28"/>
              </w:rPr>
              <w:t>г. Кумертау</w:t>
            </w:r>
          </w:p>
        </w:tc>
        <w:tc>
          <w:tcPr>
            <w:tcW w:w="1935" w:type="dxa"/>
          </w:tcPr>
          <w:p w:rsidR="000E398F" w:rsidRPr="000E398F" w:rsidRDefault="000E398F" w:rsidP="000E398F">
            <w:pPr>
              <w:spacing w:after="200" w:line="276" w:lineRule="auto"/>
              <w:jc w:val="center"/>
              <w:rPr>
                <w:szCs w:val="28"/>
              </w:rPr>
            </w:pPr>
            <w:r w:rsidRPr="000E398F">
              <w:rPr>
                <w:szCs w:val="28"/>
              </w:rPr>
              <w:t>Не менее 2</w:t>
            </w:r>
          </w:p>
        </w:tc>
        <w:tc>
          <w:tcPr>
            <w:tcW w:w="3310" w:type="dxa"/>
          </w:tcPr>
          <w:p w:rsidR="000E398F" w:rsidRPr="000E398F" w:rsidRDefault="000E398F" w:rsidP="000E398F">
            <w:pPr>
              <w:spacing w:after="200" w:line="276" w:lineRule="auto"/>
              <w:jc w:val="center"/>
              <w:rPr>
                <w:szCs w:val="28"/>
              </w:rPr>
            </w:pPr>
          </w:p>
        </w:tc>
      </w:tr>
      <w:tr w:rsidR="000E398F" w:rsidRPr="000E398F" w:rsidTr="000E398F">
        <w:trPr>
          <w:trHeight w:hRule="exact" w:val="340"/>
        </w:trPr>
        <w:tc>
          <w:tcPr>
            <w:tcW w:w="846" w:type="dxa"/>
          </w:tcPr>
          <w:p w:rsidR="000E398F" w:rsidRPr="000E398F" w:rsidRDefault="000E398F" w:rsidP="000E398F">
            <w:pPr>
              <w:numPr>
                <w:ilvl w:val="0"/>
                <w:numId w:val="41"/>
              </w:numPr>
              <w:spacing w:after="200" w:line="276" w:lineRule="auto"/>
              <w:jc w:val="center"/>
              <w:rPr>
                <w:szCs w:val="28"/>
              </w:rPr>
            </w:pPr>
          </w:p>
        </w:tc>
        <w:tc>
          <w:tcPr>
            <w:tcW w:w="3118" w:type="dxa"/>
          </w:tcPr>
          <w:p w:rsidR="000E398F" w:rsidRPr="000E398F" w:rsidRDefault="000E398F" w:rsidP="000E398F">
            <w:pPr>
              <w:spacing w:after="200" w:line="276" w:lineRule="auto"/>
              <w:jc w:val="center"/>
              <w:rPr>
                <w:szCs w:val="28"/>
              </w:rPr>
            </w:pPr>
            <w:r w:rsidRPr="000E398F">
              <w:rPr>
                <w:szCs w:val="28"/>
              </w:rPr>
              <w:t xml:space="preserve">с. </w:t>
            </w:r>
            <w:proofErr w:type="spellStart"/>
            <w:r w:rsidRPr="000E398F">
              <w:rPr>
                <w:szCs w:val="28"/>
              </w:rPr>
              <w:t>Исянгулово</w:t>
            </w:r>
            <w:proofErr w:type="spellEnd"/>
          </w:p>
        </w:tc>
        <w:tc>
          <w:tcPr>
            <w:tcW w:w="1935" w:type="dxa"/>
          </w:tcPr>
          <w:p w:rsidR="000E398F" w:rsidRPr="000E398F" w:rsidRDefault="000E398F" w:rsidP="000E398F">
            <w:pPr>
              <w:spacing w:after="200" w:line="276" w:lineRule="auto"/>
              <w:jc w:val="center"/>
              <w:rPr>
                <w:szCs w:val="28"/>
              </w:rPr>
            </w:pPr>
            <w:r w:rsidRPr="000E398F">
              <w:rPr>
                <w:szCs w:val="28"/>
              </w:rPr>
              <w:t>1</w:t>
            </w:r>
          </w:p>
        </w:tc>
        <w:tc>
          <w:tcPr>
            <w:tcW w:w="3310" w:type="dxa"/>
          </w:tcPr>
          <w:p w:rsidR="000E398F" w:rsidRPr="000E398F" w:rsidRDefault="000E398F" w:rsidP="000E398F">
            <w:pPr>
              <w:spacing w:after="200" w:line="276" w:lineRule="auto"/>
              <w:jc w:val="center"/>
              <w:rPr>
                <w:szCs w:val="28"/>
              </w:rPr>
            </w:pPr>
          </w:p>
        </w:tc>
      </w:tr>
      <w:tr w:rsidR="000E398F" w:rsidRPr="000E398F" w:rsidTr="000E398F">
        <w:trPr>
          <w:trHeight w:hRule="exact" w:val="340"/>
        </w:trPr>
        <w:tc>
          <w:tcPr>
            <w:tcW w:w="846" w:type="dxa"/>
          </w:tcPr>
          <w:p w:rsidR="000E398F" w:rsidRPr="000E398F" w:rsidRDefault="000E398F" w:rsidP="000E398F">
            <w:pPr>
              <w:numPr>
                <w:ilvl w:val="0"/>
                <w:numId w:val="41"/>
              </w:numPr>
              <w:spacing w:after="200" w:line="276" w:lineRule="auto"/>
              <w:jc w:val="center"/>
              <w:rPr>
                <w:szCs w:val="28"/>
              </w:rPr>
            </w:pPr>
          </w:p>
        </w:tc>
        <w:tc>
          <w:tcPr>
            <w:tcW w:w="3118" w:type="dxa"/>
          </w:tcPr>
          <w:p w:rsidR="000E398F" w:rsidRPr="000E398F" w:rsidRDefault="000E398F" w:rsidP="000E398F">
            <w:pPr>
              <w:spacing w:after="200" w:line="276" w:lineRule="auto"/>
              <w:jc w:val="center"/>
              <w:rPr>
                <w:szCs w:val="28"/>
              </w:rPr>
            </w:pPr>
            <w:r w:rsidRPr="000E398F">
              <w:rPr>
                <w:szCs w:val="28"/>
              </w:rPr>
              <w:t>р. п. Ермолаево</w:t>
            </w:r>
          </w:p>
        </w:tc>
        <w:tc>
          <w:tcPr>
            <w:tcW w:w="1935" w:type="dxa"/>
          </w:tcPr>
          <w:p w:rsidR="000E398F" w:rsidRPr="000E398F" w:rsidRDefault="000E398F" w:rsidP="000E398F">
            <w:pPr>
              <w:spacing w:after="200" w:line="276" w:lineRule="auto"/>
              <w:jc w:val="center"/>
              <w:rPr>
                <w:szCs w:val="28"/>
              </w:rPr>
            </w:pPr>
            <w:r w:rsidRPr="000E398F">
              <w:rPr>
                <w:szCs w:val="28"/>
              </w:rPr>
              <w:t>1</w:t>
            </w:r>
          </w:p>
        </w:tc>
        <w:tc>
          <w:tcPr>
            <w:tcW w:w="3310" w:type="dxa"/>
          </w:tcPr>
          <w:p w:rsidR="000E398F" w:rsidRPr="000E398F" w:rsidRDefault="000E398F" w:rsidP="000E398F">
            <w:pPr>
              <w:spacing w:after="200" w:line="276" w:lineRule="auto"/>
              <w:jc w:val="center"/>
              <w:rPr>
                <w:szCs w:val="28"/>
              </w:rPr>
            </w:pPr>
          </w:p>
        </w:tc>
      </w:tr>
      <w:tr w:rsidR="000E398F" w:rsidRPr="000E398F" w:rsidTr="000E398F">
        <w:trPr>
          <w:trHeight w:hRule="exact" w:val="340"/>
        </w:trPr>
        <w:tc>
          <w:tcPr>
            <w:tcW w:w="846" w:type="dxa"/>
          </w:tcPr>
          <w:p w:rsidR="000E398F" w:rsidRPr="000E398F" w:rsidRDefault="000E398F" w:rsidP="000E398F">
            <w:pPr>
              <w:numPr>
                <w:ilvl w:val="0"/>
                <w:numId w:val="41"/>
              </w:numPr>
              <w:spacing w:after="200" w:line="276" w:lineRule="auto"/>
              <w:jc w:val="center"/>
              <w:rPr>
                <w:szCs w:val="28"/>
              </w:rPr>
            </w:pPr>
          </w:p>
        </w:tc>
        <w:tc>
          <w:tcPr>
            <w:tcW w:w="3118" w:type="dxa"/>
          </w:tcPr>
          <w:p w:rsidR="000E398F" w:rsidRPr="000E398F" w:rsidRDefault="000E398F" w:rsidP="000E398F">
            <w:pPr>
              <w:spacing w:after="200" w:line="276" w:lineRule="auto"/>
              <w:jc w:val="center"/>
              <w:rPr>
                <w:szCs w:val="28"/>
              </w:rPr>
            </w:pPr>
            <w:r w:rsidRPr="000E398F">
              <w:rPr>
                <w:szCs w:val="28"/>
              </w:rPr>
              <w:t>с. Мраково</w:t>
            </w:r>
          </w:p>
        </w:tc>
        <w:tc>
          <w:tcPr>
            <w:tcW w:w="1935" w:type="dxa"/>
          </w:tcPr>
          <w:p w:rsidR="000E398F" w:rsidRPr="000E398F" w:rsidRDefault="000E398F" w:rsidP="000E398F">
            <w:pPr>
              <w:spacing w:after="200" w:line="276" w:lineRule="auto"/>
              <w:jc w:val="center"/>
              <w:rPr>
                <w:szCs w:val="28"/>
              </w:rPr>
            </w:pPr>
            <w:r w:rsidRPr="000E398F">
              <w:rPr>
                <w:szCs w:val="28"/>
              </w:rPr>
              <w:t>1</w:t>
            </w:r>
          </w:p>
        </w:tc>
        <w:tc>
          <w:tcPr>
            <w:tcW w:w="3310" w:type="dxa"/>
          </w:tcPr>
          <w:p w:rsidR="000E398F" w:rsidRPr="000E398F" w:rsidRDefault="000E398F" w:rsidP="000E398F">
            <w:pPr>
              <w:spacing w:after="200" w:line="276" w:lineRule="auto"/>
              <w:jc w:val="center"/>
              <w:rPr>
                <w:szCs w:val="28"/>
              </w:rPr>
            </w:pPr>
          </w:p>
        </w:tc>
      </w:tr>
    </w:tbl>
    <w:p w:rsidR="000E398F" w:rsidRPr="000E398F" w:rsidRDefault="000E398F" w:rsidP="000E398F">
      <w:pPr>
        <w:jc w:val="center"/>
        <w:rPr>
          <w:ins w:id="145" w:author="Фаттахов Фанис Винерович" w:date="2015-10-28T09:23:00Z"/>
          <w:b/>
        </w:rPr>
      </w:pPr>
    </w:p>
    <w:p w:rsidR="000E398F" w:rsidRPr="000E398F" w:rsidRDefault="000E398F" w:rsidP="000E398F">
      <w:pPr>
        <w:jc w:val="right"/>
        <w:rPr>
          <w:b/>
        </w:rPr>
      </w:pPr>
    </w:p>
    <w:p w:rsidR="000E398F" w:rsidRPr="000E398F" w:rsidRDefault="000E398F" w:rsidP="000E398F">
      <w:pPr>
        <w:jc w:val="right"/>
        <w:rPr>
          <w:b/>
        </w:rPr>
      </w:pPr>
    </w:p>
    <w:tbl>
      <w:tblPr>
        <w:tblW w:w="0" w:type="auto"/>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103"/>
        <w:gridCol w:w="4786"/>
      </w:tblGrid>
      <w:tr w:rsidR="000E398F" w:rsidRPr="000E398F" w:rsidTr="000E398F">
        <w:tc>
          <w:tcPr>
            <w:tcW w:w="5103" w:type="dxa"/>
          </w:tcPr>
          <w:p w:rsidR="000E398F" w:rsidRPr="000E398F" w:rsidRDefault="000E398F" w:rsidP="000E398F">
            <w:pPr>
              <w:rPr>
                <w:rFonts w:eastAsia="Arial Unicode MS" w:cs="Tahoma"/>
                <w:b/>
              </w:rPr>
            </w:pPr>
            <w:r w:rsidRPr="000E398F">
              <w:rPr>
                <w:rFonts w:eastAsia="Arial Unicode MS" w:cs="Tahoma"/>
                <w:b/>
                <w:szCs w:val="22"/>
              </w:rPr>
              <w:t>От Покупателя</w:t>
            </w:r>
          </w:p>
          <w:p w:rsidR="000E398F" w:rsidRPr="000E398F" w:rsidRDefault="000E398F" w:rsidP="000E398F">
            <w:pPr>
              <w:rPr>
                <w:rFonts w:eastAsia="Arial Unicode MS" w:cs="Tahoma"/>
                <w:b/>
              </w:rPr>
            </w:pPr>
          </w:p>
          <w:p w:rsidR="000E398F" w:rsidRPr="000E398F" w:rsidRDefault="000E398F" w:rsidP="000E398F">
            <w:pPr>
              <w:ind w:firstLine="87"/>
              <w:rPr>
                <w:b/>
                <w:sz w:val="22"/>
              </w:rPr>
            </w:pPr>
            <w:r w:rsidRPr="000E398F">
              <w:rPr>
                <w:b/>
                <w:sz w:val="22"/>
                <w:szCs w:val="22"/>
              </w:rPr>
              <w:t xml:space="preserve"> </w:t>
            </w:r>
          </w:p>
          <w:p w:rsidR="000E398F" w:rsidRPr="000E398F" w:rsidRDefault="000E398F" w:rsidP="000E398F">
            <w:pPr>
              <w:ind w:firstLine="87"/>
              <w:rPr>
                <w:sz w:val="22"/>
              </w:rPr>
            </w:pPr>
          </w:p>
          <w:p w:rsidR="000E398F" w:rsidRPr="000E398F" w:rsidRDefault="000E398F" w:rsidP="000E398F">
            <w:pPr>
              <w:ind w:firstLine="87"/>
              <w:rPr>
                <w:sz w:val="22"/>
              </w:rPr>
            </w:pPr>
          </w:p>
          <w:p w:rsidR="000E398F" w:rsidRPr="000E398F" w:rsidRDefault="000E398F" w:rsidP="000E398F">
            <w:pPr>
              <w:ind w:firstLine="87"/>
              <w:rPr>
                <w:b/>
              </w:rPr>
            </w:pPr>
            <w:r w:rsidRPr="000E398F">
              <w:rPr>
                <w:sz w:val="22"/>
                <w:szCs w:val="22"/>
              </w:rPr>
              <w:t>___________________/</w:t>
            </w:r>
            <w:r w:rsidRPr="000E398F">
              <w:rPr>
                <w:b/>
                <w:sz w:val="22"/>
                <w:szCs w:val="22"/>
              </w:rPr>
              <w:t>____________________</w:t>
            </w:r>
            <w:r w:rsidRPr="000E398F">
              <w:rPr>
                <w:b/>
                <w:szCs w:val="22"/>
              </w:rPr>
              <w:t>/</w:t>
            </w:r>
          </w:p>
          <w:p w:rsidR="000E398F" w:rsidRPr="000E398F" w:rsidRDefault="000E398F" w:rsidP="000E398F"/>
          <w:p w:rsidR="000E398F" w:rsidRPr="000E398F" w:rsidRDefault="000E398F" w:rsidP="000E398F"/>
        </w:tc>
        <w:tc>
          <w:tcPr>
            <w:tcW w:w="4786" w:type="dxa"/>
          </w:tcPr>
          <w:p w:rsidR="000E398F" w:rsidRPr="000E398F" w:rsidRDefault="000E398F" w:rsidP="000E398F">
            <w:pPr>
              <w:jc w:val="right"/>
              <w:rPr>
                <w:rFonts w:eastAsia="Arial Unicode MS" w:cs="Tahoma"/>
                <w:b/>
              </w:rPr>
            </w:pPr>
            <w:r w:rsidRPr="000E398F">
              <w:rPr>
                <w:rFonts w:eastAsia="Arial Unicode MS" w:cs="Tahoma"/>
                <w:b/>
                <w:szCs w:val="22"/>
              </w:rPr>
              <w:t>От Поставщика</w:t>
            </w:r>
          </w:p>
          <w:p w:rsidR="000E398F" w:rsidRPr="000E398F" w:rsidRDefault="000E398F" w:rsidP="000E398F">
            <w:pPr>
              <w:jc w:val="right"/>
              <w:rPr>
                <w:rFonts w:eastAsia="Arial Unicode MS" w:cs="Tahoma"/>
                <w:b/>
              </w:rPr>
            </w:pPr>
          </w:p>
          <w:p w:rsidR="000E398F" w:rsidRPr="000E398F" w:rsidRDefault="000E398F" w:rsidP="000E398F">
            <w:pPr>
              <w:jc w:val="right"/>
              <w:rPr>
                <w:rFonts w:eastAsia="Arial Unicode MS" w:cs="Tahoma"/>
                <w:b/>
              </w:rPr>
            </w:pPr>
          </w:p>
          <w:p w:rsidR="000E398F" w:rsidRPr="000E398F" w:rsidRDefault="000E398F" w:rsidP="000E398F">
            <w:pPr>
              <w:jc w:val="right"/>
              <w:rPr>
                <w:rFonts w:eastAsia="Arial Unicode MS" w:cs="Tahoma"/>
                <w:b/>
              </w:rPr>
            </w:pPr>
          </w:p>
          <w:p w:rsidR="000E398F" w:rsidRPr="000E398F" w:rsidRDefault="000E398F" w:rsidP="000E398F">
            <w:pPr>
              <w:jc w:val="right"/>
              <w:rPr>
                <w:rFonts w:eastAsia="Arial Unicode MS" w:cs="Tahoma"/>
                <w:b/>
              </w:rPr>
            </w:pPr>
          </w:p>
          <w:p w:rsidR="000E398F" w:rsidRPr="000E398F" w:rsidRDefault="000E398F" w:rsidP="000E398F">
            <w:pPr>
              <w:jc w:val="right"/>
            </w:pPr>
            <w:r w:rsidRPr="000E398F">
              <w:rPr>
                <w:rFonts w:eastAsia="Arial Unicode MS" w:cs="Tahoma"/>
                <w:b/>
                <w:szCs w:val="22"/>
              </w:rPr>
              <w:t>_______________/___________________/</w:t>
            </w:r>
          </w:p>
        </w:tc>
      </w:tr>
    </w:tbl>
    <w:p w:rsidR="000E398F" w:rsidRPr="000E398F" w:rsidRDefault="000E398F" w:rsidP="000E398F"/>
    <w:p w:rsidR="000E398F" w:rsidRPr="000E398F" w:rsidDel="00ED4BB6" w:rsidRDefault="000E398F" w:rsidP="000E398F">
      <w:pPr>
        <w:jc w:val="right"/>
        <w:rPr>
          <w:del w:id="146" w:author="Кондраков Дмитрий Леонидович" w:date="2015-10-27T15:25:00Z"/>
        </w:rPr>
      </w:pPr>
      <w:del w:id="147" w:author="Кондраков Дмитрий Леонидович" w:date="2015-10-27T15:25:00Z">
        <w:r w:rsidRPr="000E398F">
          <w:br w:type="page"/>
        </w:r>
      </w:del>
    </w:p>
    <w:p w:rsidR="000E398F" w:rsidRPr="000E398F" w:rsidRDefault="000E398F" w:rsidP="000E398F">
      <w:pPr>
        <w:jc w:val="right"/>
        <w:rPr>
          <w:rFonts w:eastAsia="Arial Unicode MS" w:cs="Tahoma"/>
          <w:szCs w:val="29"/>
        </w:rPr>
      </w:pPr>
      <w:r w:rsidRPr="000E398F">
        <w:rPr>
          <w:rFonts w:eastAsia="Arial Unicode MS" w:cs="Tahoma"/>
          <w:szCs w:val="29"/>
        </w:rPr>
        <w:lastRenderedPageBreak/>
        <w:t>Приложение № 4</w:t>
      </w:r>
    </w:p>
    <w:p w:rsidR="000E398F" w:rsidRPr="000E398F" w:rsidRDefault="000E398F" w:rsidP="000E398F">
      <w:pPr>
        <w:suppressAutoHyphens/>
        <w:spacing w:before="120" w:line="216" w:lineRule="auto"/>
        <w:ind w:left="-567" w:right="282" w:firstLine="1134"/>
        <w:jc w:val="right"/>
        <w:rPr>
          <w:rFonts w:cs="Tahoma"/>
          <w:szCs w:val="30"/>
          <w:lang w:eastAsia="ar-SA"/>
        </w:rPr>
      </w:pPr>
      <w:r w:rsidRPr="000E398F">
        <w:rPr>
          <w:bCs/>
          <w:szCs w:val="29"/>
          <w:lang w:eastAsia="ar-SA"/>
        </w:rPr>
        <w:t>к Договору</w:t>
      </w:r>
      <w:r w:rsidRPr="000E398F">
        <w:rPr>
          <w:rFonts w:cs="Tahoma"/>
          <w:szCs w:val="30"/>
          <w:lang w:eastAsia="ar-SA"/>
        </w:rPr>
        <w:t xml:space="preserve"> на поставку горюче-смазочных материалов через автозаправочные станции по топливным картам для средств транспорта и механизации ПАО «Башинформсвязь» на 2017 год </w:t>
      </w:r>
    </w:p>
    <w:p w:rsidR="000E398F" w:rsidRPr="000E398F" w:rsidRDefault="000E398F" w:rsidP="000E398F">
      <w:pPr>
        <w:suppressAutoHyphens/>
        <w:spacing w:line="216" w:lineRule="auto"/>
        <w:ind w:left="-567" w:right="282"/>
        <w:jc w:val="right"/>
        <w:rPr>
          <w:bCs/>
          <w:sz w:val="22"/>
          <w:szCs w:val="29"/>
          <w:lang w:eastAsia="ar-SA"/>
        </w:rPr>
      </w:pPr>
      <w:r w:rsidRPr="000E398F">
        <w:rPr>
          <w:bCs/>
          <w:szCs w:val="29"/>
          <w:lang w:eastAsia="ar-SA"/>
        </w:rPr>
        <w:t>№______ от «__</w:t>
      </w:r>
      <w:proofErr w:type="gramStart"/>
      <w:r w:rsidRPr="000E398F">
        <w:rPr>
          <w:bCs/>
          <w:szCs w:val="29"/>
          <w:lang w:eastAsia="ar-SA"/>
        </w:rPr>
        <w:t>_»_</w:t>
      </w:r>
      <w:proofErr w:type="gramEnd"/>
      <w:r w:rsidRPr="000E398F">
        <w:rPr>
          <w:bCs/>
          <w:szCs w:val="29"/>
          <w:lang w:eastAsia="ar-SA"/>
        </w:rPr>
        <w:t>_______201____г.</w:t>
      </w:r>
    </w:p>
    <w:p w:rsidR="000E398F" w:rsidRPr="000E398F" w:rsidRDefault="000E398F" w:rsidP="000E398F">
      <w:pPr>
        <w:jc w:val="right"/>
      </w:pPr>
      <w:r w:rsidRPr="000E398F">
        <w:t xml:space="preserve">  </w:t>
      </w:r>
    </w:p>
    <w:p w:rsidR="000E398F" w:rsidRPr="000E398F" w:rsidRDefault="000E398F" w:rsidP="000E398F">
      <w:pPr>
        <w:widowControl w:val="0"/>
        <w:ind w:right="-283"/>
        <w:jc w:val="right"/>
        <w:rPr>
          <w:sz w:val="23"/>
          <w:szCs w:val="23"/>
        </w:rPr>
      </w:pPr>
    </w:p>
    <w:p w:rsidR="000E398F" w:rsidRPr="000E398F" w:rsidRDefault="000E398F" w:rsidP="000E398F">
      <w:pPr>
        <w:widowControl w:val="0"/>
        <w:ind w:right="-283"/>
        <w:jc w:val="right"/>
        <w:rPr>
          <w:sz w:val="23"/>
          <w:szCs w:val="23"/>
        </w:rPr>
      </w:pPr>
    </w:p>
    <w:p w:rsidR="000E398F" w:rsidRPr="000E398F" w:rsidRDefault="000E398F" w:rsidP="000E398F">
      <w:pPr>
        <w:spacing w:before="240" w:after="60"/>
        <w:jc w:val="center"/>
        <w:outlineLvl w:val="5"/>
        <w:rPr>
          <w:b/>
          <w:bCs/>
          <w:sz w:val="23"/>
          <w:szCs w:val="23"/>
        </w:rPr>
      </w:pPr>
      <w:r w:rsidRPr="000E398F">
        <w:rPr>
          <w:b/>
          <w:bCs/>
          <w:sz w:val="23"/>
          <w:szCs w:val="23"/>
        </w:rPr>
        <w:t>ПРОТОКОЛ № __</w:t>
      </w:r>
    </w:p>
    <w:p w:rsidR="000E398F" w:rsidRPr="000E398F" w:rsidRDefault="000E398F" w:rsidP="000E398F">
      <w:pPr>
        <w:widowControl w:val="0"/>
        <w:tabs>
          <w:tab w:val="center" w:pos="4988"/>
          <w:tab w:val="right" w:pos="9976"/>
        </w:tabs>
        <w:jc w:val="center"/>
        <w:rPr>
          <w:b/>
          <w:i/>
          <w:color w:val="000000"/>
          <w:sz w:val="23"/>
          <w:szCs w:val="23"/>
        </w:rPr>
      </w:pPr>
      <w:r w:rsidRPr="000E398F">
        <w:rPr>
          <w:b/>
          <w:i/>
          <w:color w:val="000000"/>
          <w:sz w:val="23"/>
          <w:szCs w:val="23"/>
        </w:rPr>
        <w:t>согласования цены</w:t>
      </w:r>
    </w:p>
    <w:p w:rsidR="000E398F" w:rsidRPr="000E398F" w:rsidRDefault="000E398F" w:rsidP="000E398F">
      <w:pPr>
        <w:widowControl w:val="0"/>
        <w:jc w:val="right"/>
        <w:rPr>
          <w:b/>
          <w:i/>
          <w:sz w:val="23"/>
          <w:szCs w:val="23"/>
        </w:rPr>
      </w:pPr>
    </w:p>
    <w:p w:rsidR="000E398F" w:rsidRPr="000E398F" w:rsidRDefault="000E398F" w:rsidP="000E398F">
      <w:pPr>
        <w:widowControl w:val="0"/>
        <w:jc w:val="both"/>
        <w:rPr>
          <w:b/>
          <w:i/>
          <w:sz w:val="23"/>
          <w:szCs w:val="23"/>
        </w:rPr>
      </w:pPr>
    </w:p>
    <w:p w:rsidR="000E398F" w:rsidRPr="000E398F" w:rsidRDefault="000E398F" w:rsidP="000E398F">
      <w:pPr>
        <w:widowControl w:val="0"/>
        <w:ind w:left="720"/>
        <w:rPr>
          <w:sz w:val="23"/>
          <w:szCs w:val="23"/>
        </w:rPr>
      </w:pPr>
      <w:r w:rsidRPr="000E398F">
        <w:rPr>
          <w:sz w:val="23"/>
          <w:szCs w:val="23"/>
        </w:rPr>
        <w:t>г. Уфа</w:t>
      </w:r>
      <w:r w:rsidRPr="000E398F">
        <w:rPr>
          <w:sz w:val="23"/>
          <w:szCs w:val="23"/>
        </w:rPr>
        <w:tab/>
      </w:r>
      <w:r w:rsidRPr="000E398F">
        <w:rPr>
          <w:sz w:val="23"/>
          <w:szCs w:val="23"/>
        </w:rPr>
        <w:tab/>
        <w:t xml:space="preserve">   </w:t>
      </w:r>
      <w:r w:rsidRPr="000E398F">
        <w:rPr>
          <w:sz w:val="23"/>
          <w:szCs w:val="23"/>
        </w:rPr>
        <w:tab/>
      </w:r>
      <w:r w:rsidRPr="000E398F">
        <w:rPr>
          <w:sz w:val="23"/>
          <w:szCs w:val="23"/>
        </w:rPr>
        <w:tab/>
        <w:t xml:space="preserve">                                                           "___" _______</w:t>
      </w:r>
      <w:proofErr w:type="gramStart"/>
      <w:r w:rsidRPr="000E398F">
        <w:rPr>
          <w:sz w:val="23"/>
          <w:szCs w:val="23"/>
        </w:rPr>
        <w:t>_  20</w:t>
      </w:r>
      <w:proofErr w:type="gramEnd"/>
      <w:r w:rsidRPr="000E398F">
        <w:rPr>
          <w:sz w:val="23"/>
          <w:szCs w:val="23"/>
        </w:rPr>
        <w:t>__ г.</w:t>
      </w:r>
    </w:p>
    <w:p w:rsidR="000E398F" w:rsidRPr="000E398F" w:rsidRDefault="000E398F" w:rsidP="000E398F">
      <w:pPr>
        <w:widowControl w:val="0"/>
        <w:rPr>
          <w:sz w:val="23"/>
          <w:szCs w:val="23"/>
        </w:rPr>
      </w:pPr>
    </w:p>
    <w:p w:rsidR="000E398F" w:rsidRPr="000E398F" w:rsidRDefault="000E398F" w:rsidP="000E398F">
      <w:pPr>
        <w:widowControl w:val="0"/>
        <w:ind w:firstLine="720"/>
        <w:jc w:val="both"/>
        <w:rPr>
          <w:sz w:val="23"/>
          <w:szCs w:val="23"/>
        </w:rPr>
      </w:pPr>
      <w:r w:rsidRPr="000E398F">
        <w:rPr>
          <w:sz w:val="23"/>
          <w:szCs w:val="23"/>
        </w:rPr>
        <w:t>Мы ниже подписавшиеся, от лица "Продавца" - _____________________________________________</w:t>
      </w:r>
      <w:r w:rsidRPr="000E398F">
        <w:rPr>
          <w:spacing w:val="-4"/>
          <w:sz w:val="23"/>
          <w:szCs w:val="23"/>
        </w:rPr>
        <w:t xml:space="preserve"> </w:t>
      </w:r>
      <w:r w:rsidRPr="000E398F">
        <w:rPr>
          <w:sz w:val="23"/>
          <w:szCs w:val="23"/>
        </w:rPr>
        <w:t xml:space="preserve">и от лица "Покупателя" ПАО «Башинформсвязь» – </w:t>
      </w:r>
      <w:proofErr w:type="spellStart"/>
      <w:r w:rsidRPr="000E398F">
        <w:rPr>
          <w:sz w:val="23"/>
          <w:szCs w:val="23"/>
        </w:rPr>
        <w:t>Долгоаршинных</w:t>
      </w:r>
      <w:proofErr w:type="spellEnd"/>
      <w:r w:rsidRPr="000E398F">
        <w:rPr>
          <w:sz w:val="23"/>
          <w:szCs w:val="23"/>
        </w:rPr>
        <w:t xml:space="preserve"> Марат </w:t>
      </w:r>
      <w:proofErr w:type="spellStart"/>
      <w:r w:rsidRPr="000E398F">
        <w:rPr>
          <w:sz w:val="23"/>
          <w:szCs w:val="23"/>
        </w:rPr>
        <w:t>Гайнуллович</w:t>
      </w:r>
      <w:proofErr w:type="spellEnd"/>
      <w:r w:rsidRPr="000E398F">
        <w:rPr>
          <w:sz w:val="23"/>
          <w:szCs w:val="23"/>
        </w:rPr>
        <w:t xml:space="preserve">, в дальнейшем именуемые Стороны, заключили настоящий Протокол согласования цены: </w:t>
      </w:r>
    </w:p>
    <w:p w:rsidR="000E398F" w:rsidRPr="000E398F" w:rsidRDefault="000E398F" w:rsidP="000E398F">
      <w:pPr>
        <w:widowControl w:val="0"/>
        <w:ind w:firstLine="720"/>
        <w:jc w:val="both"/>
        <w:rPr>
          <w:sz w:val="23"/>
          <w:szCs w:val="23"/>
        </w:rPr>
      </w:pPr>
    </w:p>
    <w:p w:rsidR="000E398F" w:rsidRPr="000E398F" w:rsidRDefault="000E398F" w:rsidP="000E398F">
      <w:pPr>
        <w:widowControl w:val="0"/>
        <w:ind w:firstLine="540"/>
        <w:jc w:val="both"/>
        <w:rPr>
          <w:color w:val="000000"/>
          <w:sz w:val="23"/>
          <w:szCs w:val="23"/>
        </w:rPr>
      </w:pPr>
      <w:r w:rsidRPr="000E398F">
        <w:rPr>
          <w:sz w:val="23"/>
          <w:szCs w:val="23"/>
        </w:rPr>
        <w:t xml:space="preserve">1. </w:t>
      </w:r>
      <w:r w:rsidRPr="000E398F">
        <w:rPr>
          <w:bCs/>
          <w:sz w:val="23"/>
          <w:szCs w:val="23"/>
        </w:rPr>
        <w:t xml:space="preserve">Цены на Товары, передаваемые на точках обслуживания Продавца Держателям карт Покупателя в рамках договора </w:t>
      </w:r>
      <w:r w:rsidRPr="000E398F">
        <w:rPr>
          <w:sz w:val="23"/>
          <w:szCs w:val="23"/>
        </w:rPr>
        <w:t xml:space="preserve">№ _____________________________ от «___» ____________ 20__ г., определяются исходя из действующих цен на точках обслуживания на момент передачи Товара за </w:t>
      </w:r>
      <w:r w:rsidRPr="000E398F">
        <w:rPr>
          <w:color w:val="000000"/>
          <w:sz w:val="23"/>
          <w:szCs w:val="23"/>
        </w:rPr>
        <w:t>наличный расчёт («цена на стеле»).</w:t>
      </w:r>
    </w:p>
    <w:p w:rsidR="000E398F" w:rsidRPr="000E398F" w:rsidRDefault="000E398F" w:rsidP="000E398F">
      <w:pPr>
        <w:widowControl w:val="0"/>
        <w:ind w:firstLine="540"/>
        <w:jc w:val="both"/>
        <w:rPr>
          <w:sz w:val="23"/>
          <w:szCs w:val="23"/>
        </w:rPr>
      </w:pPr>
    </w:p>
    <w:p w:rsidR="000E398F" w:rsidRPr="000E398F" w:rsidRDefault="000E398F" w:rsidP="000E398F">
      <w:pPr>
        <w:widowControl w:val="0"/>
        <w:ind w:firstLine="540"/>
        <w:jc w:val="both"/>
        <w:rPr>
          <w:sz w:val="23"/>
          <w:szCs w:val="23"/>
        </w:rPr>
      </w:pPr>
      <w:r w:rsidRPr="000E398F">
        <w:rPr>
          <w:bCs/>
          <w:sz w:val="23"/>
          <w:szCs w:val="23"/>
        </w:rPr>
        <w:t xml:space="preserve">2. Настоящий Протокол является неотъемлемой частью </w:t>
      </w:r>
      <w:r w:rsidRPr="000E398F">
        <w:rPr>
          <w:sz w:val="23"/>
          <w:szCs w:val="23"/>
        </w:rPr>
        <w:t xml:space="preserve">настоящего </w:t>
      </w:r>
      <w:r w:rsidRPr="000E398F">
        <w:rPr>
          <w:bCs/>
          <w:sz w:val="23"/>
          <w:szCs w:val="23"/>
        </w:rPr>
        <w:t xml:space="preserve">Договора </w:t>
      </w:r>
      <w:r w:rsidRPr="000E398F">
        <w:rPr>
          <w:sz w:val="23"/>
          <w:szCs w:val="23"/>
        </w:rPr>
        <w:t>№________________________________________________ от "__" _______ 20__ года, вступает в силу после его подписания Сторонами и действует до принятия Сторонами нового Протокола согласования цены.</w:t>
      </w:r>
    </w:p>
    <w:p w:rsidR="000E398F" w:rsidRPr="000E398F" w:rsidRDefault="000E398F" w:rsidP="000E398F">
      <w:pPr>
        <w:widowControl w:val="0"/>
        <w:spacing w:after="120"/>
        <w:ind w:firstLine="540"/>
        <w:jc w:val="both"/>
        <w:rPr>
          <w:sz w:val="23"/>
          <w:szCs w:val="23"/>
        </w:rPr>
      </w:pPr>
      <w:r w:rsidRPr="000E398F">
        <w:rPr>
          <w:sz w:val="23"/>
          <w:szCs w:val="23"/>
        </w:rPr>
        <w:t>3. Настоящий Протокол согласования цены составлен в 2-х подлинных экземплярах, имеющих равную юридическую силу, по одному для каждой из Сторон.</w:t>
      </w:r>
    </w:p>
    <w:p w:rsidR="000E398F" w:rsidRPr="000E398F" w:rsidRDefault="000E398F" w:rsidP="000E398F">
      <w:pPr>
        <w:widowControl w:val="0"/>
        <w:spacing w:before="120"/>
        <w:rPr>
          <w:b/>
          <w:i/>
          <w:sz w:val="23"/>
          <w:szCs w:val="23"/>
          <w:u w:val="single"/>
        </w:rPr>
      </w:pPr>
    </w:p>
    <w:p w:rsidR="000E398F" w:rsidRPr="000E398F" w:rsidRDefault="000E398F" w:rsidP="000E398F">
      <w:pPr>
        <w:widowControl w:val="0"/>
        <w:jc w:val="right"/>
        <w:rPr>
          <w:b/>
          <w:sz w:val="23"/>
          <w:szCs w:val="23"/>
        </w:rPr>
      </w:pPr>
    </w:p>
    <w:p w:rsidR="000E398F" w:rsidRPr="000E398F" w:rsidRDefault="000E398F" w:rsidP="000E398F">
      <w:pPr>
        <w:jc w:val="both"/>
        <w:rPr>
          <w:rFonts w:eastAsia="Arial Unicode MS" w:cs="Tahoma"/>
        </w:rPr>
      </w:pPr>
      <w:r w:rsidRPr="000E398F">
        <w:rPr>
          <w:rFonts w:eastAsia="Arial Unicode MS" w:cs="Tahoma"/>
        </w:rPr>
        <w:t>Покупатель</w:t>
      </w:r>
      <w:r w:rsidRPr="000E398F">
        <w:rPr>
          <w:rFonts w:eastAsia="Arial Unicode MS" w:cs="Tahoma"/>
        </w:rPr>
        <w:tab/>
      </w:r>
      <w:r w:rsidRPr="000E398F">
        <w:rPr>
          <w:rFonts w:eastAsia="Arial Unicode MS" w:cs="Tahoma"/>
        </w:rPr>
        <w:tab/>
      </w:r>
      <w:r w:rsidRPr="000E398F">
        <w:rPr>
          <w:rFonts w:eastAsia="Arial Unicode MS" w:cs="Tahoma"/>
        </w:rPr>
        <w:tab/>
      </w:r>
      <w:r w:rsidRPr="000E398F">
        <w:rPr>
          <w:rFonts w:eastAsia="Arial Unicode MS" w:cs="Tahoma"/>
        </w:rPr>
        <w:tab/>
      </w:r>
      <w:r w:rsidRPr="000E398F">
        <w:rPr>
          <w:rFonts w:eastAsia="Arial Unicode MS" w:cs="Tahoma"/>
        </w:rPr>
        <w:tab/>
      </w:r>
      <w:r w:rsidRPr="000E398F">
        <w:rPr>
          <w:rFonts w:eastAsia="Arial Unicode MS" w:cs="Tahoma"/>
        </w:rPr>
        <w:tab/>
      </w:r>
      <w:r w:rsidRPr="000E398F">
        <w:rPr>
          <w:rFonts w:eastAsia="Arial Unicode MS" w:cs="Tahoma"/>
        </w:rPr>
        <w:tab/>
        <w:t>Поставщик</w:t>
      </w:r>
    </w:p>
    <w:p w:rsidR="000E398F" w:rsidRPr="000E398F" w:rsidRDefault="000E398F" w:rsidP="000E398F">
      <w:pPr>
        <w:jc w:val="both"/>
        <w:rPr>
          <w:rFonts w:eastAsia="Arial Unicode MS" w:cs="Tahoma"/>
          <w:b/>
        </w:rPr>
      </w:pPr>
    </w:p>
    <w:p w:rsidR="000E398F" w:rsidRPr="000E398F" w:rsidRDefault="000E398F" w:rsidP="000E398F">
      <w:pPr>
        <w:jc w:val="both"/>
        <w:rPr>
          <w:rFonts w:eastAsia="Arial Unicode MS" w:cs="Tahoma"/>
          <w:b/>
        </w:rPr>
      </w:pPr>
    </w:p>
    <w:p w:rsidR="000E398F" w:rsidRPr="000E398F" w:rsidRDefault="000E398F" w:rsidP="000E398F">
      <w:pPr>
        <w:jc w:val="both"/>
        <w:rPr>
          <w:rFonts w:eastAsia="Arial Unicode MS" w:cs="Tahoma"/>
        </w:rPr>
      </w:pPr>
      <w:r w:rsidRPr="000E398F">
        <w:rPr>
          <w:rFonts w:eastAsia="Arial Unicode MS" w:cs="Tahoma"/>
        </w:rPr>
        <w:t>__________/</w:t>
      </w:r>
      <w:r w:rsidRPr="000E398F">
        <w:rPr>
          <w:rFonts w:eastAsia="Arial Unicode MS" w:cs="Tahoma"/>
          <w:lang w:val="en-US"/>
        </w:rPr>
        <w:t>________________________/</w:t>
      </w:r>
      <w:r w:rsidRPr="000E398F">
        <w:rPr>
          <w:rFonts w:eastAsia="Arial Unicode MS" w:cs="Tahoma"/>
        </w:rPr>
        <w:t xml:space="preserve">     _______________/____________/</w:t>
      </w:r>
    </w:p>
    <w:p w:rsidR="000E398F" w:rsidRPr="000E398F" w:rsidRDefault="000E398F" w:rsidP="000E398F">
      <w:pPr>
        <w:spacing w:after="160" w:line="259" w:lineRule="auto"/>
        <w:rPr>
          <w:rFonts w:asciiTheme="minorHAnsi" w:eastAsiaTheme="minorHAnsi" w:hAnsiTheme="minorHAnsi" w:cstheme="minorBidi"/>
          <w:sz w:val="22"/>
          <w:szCs w:val="22"/>
          <w:lang w:eastAsia="en-US"/>
        </w:rPr>
      </w:pPr>
    </w:p>
    <w:p w:rsidR="004E365E" w:rsidRPr="004E365E" w:rsidRDefault="004E365E" w:rsidP="004E365E">
      <w:pPr>
        <w:jc w:val="both"/>
        <w:rPr>
          <w:sz w:val="26"/>
          <w:szCs w:val="26"/>
          <w:highlight w:val="yellow"/>
        </w:rPr>
      </w:pPr>
    </w:p>
    <w:p w:rsidR="002166F2" w:rsidRPr="008D1560" w:rsidRDefault="002166F2" w:rsidP="00D677C8">
      <w:pPr>
        <w:ind w:left="7088" w:firstLine="708"/>
        <w:rPr>
          <w:rFonts w:eastAsia="MS Mincho"/>
          <w:sz w:val="22"/>
          <w:szCs w:val="22"/>
          <w:lang w:val="x-none" w:eastAsia="x-none"/>
        </w:rPr>
      </w:pPr>
    </w:p>
    <w:sectPr w:rsidR="002166F2" w:rsidRPr="008D1560" w:rsidSect="00D4568D">
      <w:headerReference w:type="default" r:id="rId47"/>
      <w:footerReference w:type="even" r:id="rId48"/>
      <w:footerReference w:type="default" r:id="rId49"/>
      <w:footerReference w:type="first" r:id="rId50"/>
      <w:pgSz w:w="11906" w:h="16838"/>
      <w:pgMar w:top="1276" w:right="851" w:bottom="1134"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E398F" w:rsidRDefault="000E398F" w:rsidP="00341A9D">
      <w:r>
        <w:separator/>
      </w:r>
    </w:p>
  </w:endnote>
  <w:endnote w:type="continuationSeparator" w:id="0">
    <w:p w:rsidR="000E398F" w:rsidRDefault="000E398F"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Nokia Sans">
    <w:altName w:val="Times New Roman"/>
    <w:charset w:val="00"/>
    <w:family w:val="auto"/>
    <w:pitch w:val="default"/>
  </w:font>
  <w:font w:name="DejaVu Sans">
    <w:altName w:val="Arial"/>
    <w:charset w:val="CC"/>
    <w:family w:val="swiss"/>
    <w:pitch w:val="variable"/>
    <w:sig w:usb0="00000000" w:usb1="D200FDFF" w:usb2="00046029" w:usb3="00000000" w:csb0="000001FF" w:csb1="00000000"/>
  </w:font>
  <w:font w:name="font184">
    <w:altName w:val="Arial Unicode MS"/>
    <w:panose1 w:val="00000000000000000000"/>
    <w:charset w:val="80"/>
    <w:family w:val="auto"/>
    <w:notTrueType/>
    <w:pitch w:val="variable"/>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Arial CYR">
    <w:panose1 w:val="020B0604020202020204"/>
    <w:charset w:val="CC"/>
    <w:family w:val="swiss"/>
    <w:pitch w:val="variable"/>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398F" w:rsidRDefault="000E398F" w:rsidP="004A3A0F">
    <w:pPr>
      <w:pStyle w:val="ab"/>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end"/>
    </w:r>
  </w:p>
  <w:p w:rsidR="000E398F" w:rsidRDefault="000E398F" w:rsidP="004A3A0F">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398F" w:rsidRDefault="000E398F" w:rsidP="004A3A0F">
    <w:pPr>
      <w:pStyle w:val="ab"/>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398F" w:rsidRPr="003F6B57" w:rsidRDefault="000E398F" w:rsidP="004A3A0F">
    <w:pPr>
      <w:pStyle w:val="ab"/>
      <w:jc w:val="right"/>
    </w:pPr>
    <w:r w:rsidRPr="00BD3C17">
      <w:fldChar w:fldCharType="begin"/>
    </w:r>
    <w:r w:rsidRPr="00BD3C17">
      <w:instrText>PAGE   \* MERGEFORMAT</w:instrText>
    </w:r>
    <w:r w:rsidRPr="00BD3C17">
      <w:fldChar w:fldCharType="separate"/>
    </w:r>
    <w:r w:rsidR="00103825">
      <w:rPr>
        <w:noProof/>
      </w:rPr>
      <w:t>42</w:t>
    </w:r>
    <w:r w:rsidRPr="00BD3C17">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E398F" w:rsidRDefault="000E398F" w:rsidP="00341A9D">
      <w:r>
        <w:separator/>
      </w:r>
    </w:p>
  </w:footnote>
  <w:footnote w:type="continuationSeparator" w:id="0">
    <w:p w:rsidR="000E398F" w:rsidRDefault="000E398F" w:rsidP="00341A9D">
      <w:r>
        <w:continuationSeparator/>
      </w:r>
    </w:p>
  </w:footnote>
  <w:footnote w:id="1">
    <w:p w:rsidR="000E398F" w:rsidRDefault="000E398F" w:rsidP="00341A9D">
      <w:pPr>
        <w:pStyle w:val="ConsPlusNormal"/>
        <w:ind w:firstLine="540"/>
        <w:jc w:val="both"/>
      </w:pPr>
      <w:r w:rsidRPr="00777613">
        <w:rPr>
          <w:rStyle w:val="afc"/>
          <w:rFonts w:ascii="Times New Roman" w:hAnsi="Times New Roman" w:cs="Times New Roman"/>
          <w:sz w:val="18"/>
          <w:szCs w:val="18"/>
        </w:rPr>
        <w:footnoteRef/>
      </w:r>
      <w:r w:rsidRPr="00777613">
        <w:rPr>
          <w:rFonts w:ascii="Times New Roman" w:hAnsi="Times New Roman" w:cs="Times New Roman"/>
          <w:sz w:val="18"/>
          <w:szCs w:val="18"/>
        </w:rPr>
        <w:t xml:space="preserve"> П</w:t>
      </w:r>
      <w:r w:rsidRPr="00D41EF0">
        <w:rPr>
          <w:rFonts w:ascii="Times New Roman" w:hAnsi="Times New Roman" w:cs="Times New Roman"/>
          <w:sz w:val="18"/>
          <w:szCs w:val="18"/>
        </w:rPr>
        <w:t xml:space="preserve">од </w:t>
      </w:r>
      <w:proofErr w:type="spellStart"/>
      <w:r>
        <w:rPr>
          <w:rFonts w:ascii="Times New Roman" w:hAnsi="Times New Roman" w:cs="Times New Roman"/>
          <w:sz w:val="18"/>
          <w:szCs w:val="18"/>
        </w:rPr>
        <w:t>аффилированностью</w:t>
      </w:r>
      <w:proofErr w:type="spellEnd"/>
      <w:r>
        <w:rPr>
          <w:rFonts w:ascii="Times New Roman" w:hAnsi="Times New Roman" w:cs="Times New Roman"/>
          <w:sz w:val="18"/>
          <w:szCs w:val="18"/>
        </w:rPr>
        <w:t xml:space="preserve"> понимае</w:t>
      </w:r>
      <w:r w:rsidRPr="00D41EF0">
        <w:rPr>
          <w:rFonts w:ascii="Times New Roman" w:hAnsi="Times New Roman" w:cs="Times New Roman"/>
          <w:sz w:val="18"/>
          <w:szCs w:val="18"/>
        </w:rPr>
        <w:t xml:space="preserve">тся </w:t>
      </w:r>
      <w:r>
        <w:rPr>
          <w:rFonts w:ascii="Times New Roman" w:hAnsi="Times New Roman" w:cs="Times New Roman"/>
          <w:sz w:val="18"/>
          <w:szCs w:val="18"/>
        </w:rPr>
        <w:t xml:space="preserve">наличие родственных связей (супруг/супруга; родители; дети; дедушка, бабушка, внуки; полнородные и </w:t>
      </w:r>
      <w:proofErr w:type="spellStart"/>
      <w:r>
        <w:rPr>
          <w:rFonts w:ascii="Times New Roman" w:hAnsi="Times New Roman" w:cs="Times New Roman"/>
          <w:sz w:val="18"/>
          <w:szCs w:val="18"/>
        </w:rPr>
        <w:t>неполнородные</w:t>
      </w:r>
      <w:proofErr w:type="spellEnd"/>
      <w:r w:rsidRPr="00D41EF0">
        <w:rPr>
          <w:rFonts w:ascii="Times New Roman" w:hAnsi="Times New Roman" w:cs="Times New Roman"/>
          <w:sz w:val="18"/>
          <w:szCs w:val="18"/>
        </w:rPr>
        <w:t xml:space="preserve"> </w:t>
      </w:r>
      <w:r>
        <w:rPr>
          <w:rFonts w:ascii="Times New Roman" w:hAnsi="Times New Roman" w:cs="Times New Roman"/>
          <w:sz w:val="18"/>
          <w:szCs w:val="18"/>
        </w:rPr>
        <w:t>братья и сестры</w:t>
      </w:r>
      <w:r w:rsidRPr="00D41EF0">
        <w:rPr>
          <w:rFonts w:ascii="Times New Roman" w:hAnsi="Times New Roman" w:cs="Times New Roman"/>
          <w:sz w:val="18"/>
          <w:szCs w:val="18"/>
        </w:rPr>
        <w:t>, у</w:t>
      </w:r>
      <w:r>
        <w:rPr>
          <w:rFonts w:ascii="Times New Roman" w:hAnsi="Times New Roman" w:cs="Times New Roman"/>
          <w:sz w:val="18"/>
          <w:szCs w:val="18"/>
        </w:rPr>
        <w:t xml:space="preserve">сыновители или усыновленные) между руководством Претендента </w:t>
      </w:r>
      <w:r w:rsidRPr="00730FD0">
        <w:rPr>
          <w:rFonts w:ascii="Times New Roman" w:hAnsi="Times New Roman" w:cs="Times New Roman"/>
          <w:sz w:val="18"/>
          <w:szCs w:val="18"/>
        </w:rPr>
        <w:t>(члены совета директоров (наблюдательного совета), члены коллегиальных исполнительных органов, ревизор</w:t>
      </w:r>
      <w:r>
        <w:rPr>
          <w:rFonts w:ascii="Times New Roman" w:hAnsi="Times New Roman" w:cs="Times New Roman"/>
          <w:sz w:val="18"/>
          <w:szCs w:val="18"/>
        </w:rPr>
        <w:t>, директор, генеральный директор, управляющий, президент, заместители директора и т.д.</w:t>
      </w:r>
      <w:r w:rsidRPr="00D41EF0">
        <w:rPr>
          <w:rFonts w:ascii="Times New Roman" w:hAnsi="Times New Roman" w:cs="Times New Roman"/>
          <w:sz w:val="18"/>
          <w:szCs w:val="18"/>
        </w:rPr>
        <w:t>)</w:t>
      </w:r>
      <w:r>
        <w:rPr>
          <w:rFonts w:ascii="Times New Roman" w:hAnsi="Times New Roman" w:cs="Times New Roman"/>
          <w:sz w:val="18"/>
          <w:szCs w:val="18"/>
        </w:rPr>
        <w:t>, выгодоприобретателями Претендента (</w:t>
      </w:r>
      <w:r w:rsidRPr="00D41EF0">
        <w:rPr>
          <w:rFonts w:ascii="Times New Roman" w:hAnsi="Times New Roman" w:cs="Times New Roman"/>
          <w:sz w:val="18"/>
          <w:szCs w:val="18"/>
        </w:rPr>
        <w:t>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Pr>
          <w:rFonts w:ascii="Times New Roman" w:hAnsi="Times New Roman" w:cs="Times New Roman"/>
          <w:sz w:val="18"/>
          <w:szCs w:val="18"/>
        </w:rPr>
        <w:t>)</w:t>
      </w:r>
      <w:r w:rsidRPr="00D41EF0">
        <w:rPr>
          <w:rFonts w:ascii="Times New Roman" w:hAnsi="Times New Roman" w:cs="Times New Roman"/>
          <w:sz w:val="18"/>
          <w:szCs w:val="18"/>
        </w:rPr>
        <w:t xml:space="preserve">, членами коллегиального исполнительного органа </w:t>
      </w:r>
      <w:r>
        <w:rPr>
          <w:rFonts w:ascii="Times New Roman" w:hAnsi="Times New Roman" w:cs="Times New Roman"/>
          <w:sz w:val="18"/>
          <w:szCs w:val="18"/>
        </w:rPr>
        <w:t xml:space="preserve">Претендента и руководством ПАО «Башинформсвязь», руководителем подразделения закупок ПАО «Башинформсвязь». </w:t>
      </w:r>
    </w:p>
  </w:footnote>
  <w:footnote w:id="2">
    <w:p w:rsidR="000E398F" w:rsidRPr="009831A8" w:rsidRDefault="000E398F" w:rsidP="00341A9D">
      <w:pPr>
        <w:pStyle w:val="afa"/>
        <w:rPr>
          <w:sz w:val="18"/>
          <w:szCs w:val="18"/>
        </w:rPr>
      </w:pPr>
      <w:r w:rsidRPr="00DD3C81">
        <w:rPr>
          <w:rStyle w:val="afc"/>
          <w:sz w:val="18"/>
          <w:szCs w:val="18"/>
        </w:rPr>
        <w:footnoteRef/>
      </w:r>
      <w:r w:rsidRPr="00DD3C81">
        <w:rPr>
          <w:sz w:val="18"/>
          <w:szCs w:val="18"/>
        </w:rPr>
        <w:t xml:space="preserve"> </w:t>
      </w:r>
      <w:r>
        <w:rPr>
          <w:sz w:val="18"/>
          <w:szCs w:val="18"/>
        </w:rPr>
        <w:t xml:space="preserve">Термин «руководство» используется в отношении членов Совета директоров, членов Правления. Актуальная информация о руководстве ПАО «Башинформсвязь» размещается на официальном сайте в сети Интернет </w:t>
      </w:r>
      <w:hyperlink r:id="rId1" w:history="1">
        <w:r w:rsidRPr="00BC6D39">
          <w:rPr>
            <w:rStyle w:val="a6"/>
            <w:sz w:val="18"/>
            <w:szCs w:val="18"/>
          </w:rPr>
          <w:t>www.</w:t>
        </w:r>
        <w:r w:rsidRPr="00BC6D39">
          <w:rPr>
            <w:rStyle w:val="a6"/>
            <w:sz w:val="18"/>
            <w:szCs w:val="18"/>
            <w:lang w:val="en-US"/>
          </w:rPr>
          <w:t>bashtel</w:t>
        </w:r>
        <w:r w:rsidRPr="00BC6D39">
          <w:rPr>
            <w:rStyle w:val="a6"/>
            <w:sz w:val="18"/>
            <w:szCs w:val="18"/>
          </w:rPr>
          <w:t>.</w:t>
        </w:r>
        <w:proofErr w:type="spellStart"/>
        <w:r w:rsidRPr="00BC6D39">
          <w:rPr>
            <w:rStyle w:val="a6"/>
            <w:sz w:val="18"/>
            <w:szCs w:val="18"/>
          </w:rPr>
          <w:t>ru</w:t>
        </w:r>
        <w:proofErr w:type="spellEnd"/>
        <w:proofErr w:type="gramStart"/>
      </w:hyperlink>
      <w:r>
        <w:rPr>
          <w:sz w:val="18"/>
          <w:szCs w:val="18"/>
        </w:rPr>
        <w:t xml:space="preserve"> .</w:t>
      </w:r>
      <w:proofErr w:type="gramEnd"/>
    </w:p>
    <w:p w:rsidR="000E398F" w:rsidRPr="00DD3C81" w:rsidRDefault="000E398F" w:rsidP="00341A9D">
      <w:pPr>
        <w:pStyle w:val="afa"/>
        <w:rPr>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398F" w:rsidRPr="00BD3C17" w:rsidRDefault="000E398F" w:rsidP="004A3A0F">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4A42FAF"/>
    <w:multiLevelType w:val="multilevel"/>
    <w:tmpl w:val="47E21FC2"/>
    <w:lvl w:ilvl="0">
      <w:start w:val="5"/>
      <w:numFmt w:val="decimal"/>
      <w:lvlText w:val="%1."/>
      <w:lvlJc w:val="left"/>
      <w:pPr>
        <w:ind w:left="540" w:hanging="540"/>
      </w:pPr>
      <w:rPr>
        <w:rFonts w:hint="default"/>
      </w:rPr>
    </w:lvl>
    <w:lvl w:ilvl="1">
      <w:start w:val="1"/>
      <w:numFmt w:val="decimal"/>
      <w:lvlText w:val="%1.%2."/>
      <w:lvlJc w:val="left"/>
      <w:pPr>
        <w:ind w:left="7345" w:hanging="540"/>
      </w:pPr>
      <w:rPr>
        <w:rFonts w:hint="default"/>
        <w:i w:val="0"/>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9" w15:restartNumberingAfterBreak="0">
    <w:nsid w:val="04BB28C0"/>
    <w:multiLevelType w:val="hybridMultilevel"/>
    <w:tmpl w:val="5CBCECAC"/>
    <w:lvl w:ilvl="0" w:tplc="0419000F">
      <w:start w:val="1"/>
      <w:numFmt w:val="decimal"/>
      <w:lvlText w:val="%1."/>
      <w:lvlJc w:val="left"/>
      <w:pPr>
        <w:tabs>
          <w:tab w:val="num" w:pos="677"/>
        </w:tabs>
        <w:ind w:left="677"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06912954"/>
    <w:multiLevelType w:val="hybridMultilevel"/>
    <w:tmpl w:val="506EF782"/>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0AE100AC"/>
    <w:multiLevelType w:val="hybridMultilevel"/>
    <w:tmpl w:val="CF94F5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0C5B1F4C"/>
    <w:multiLevelType w:val="multilevel"/>
    <w:tmpl w:val="A934D088"/>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4" w15:restartNumberingAfterBreak="0">
    <w:nsid w:val="0F83554D"/>
    <w:multiLevelType w:val="multilevel"/>
    <w:tmpl w:val="7A30E4D4"/>
    <w:lvl w:ilvl="0">
      <w:start w:val="12"/>
      <w:numFmt w:val="decimal"/>
      <w:lvlText w:val="%1."/>
      <w:lvlJc w:val="left"/>
      <w:pPr>
        <w:ind w:left="525" w:hanging="525"/>
      </w:pPr>
    </w:lvl>
    <w:lvl w:ilvl="1">
      <w:start w:val="1"/>
      <w:numFmt w:val="decimal"/>
      <w:lvlText w:val="%1.%2."/>
      <w:lvlJc w:val="left"/>
      <w:pPr>
        <w:ind w:left="2130" w:hanging="720"/>
      </w:pPr>
    </w:lvl>
    <w:lvl w:ilvl="2">
      <w:start w:val="1"/>
      <w:numFmt w:val="decimal"/>
      <w:lvlText w:val="%1.%2.%3."/>
      <w:lvlJc w:val="left"/>
      <w:pPr>
        <w:ind w:left="3540" w:hanging="720"/>
      </w:pPr>
    </w:lvl>
    <w:lvl w:ilvl="3">
      <w:start w:val="1"/>
      <w:numFmt w:val="decimal"/>
      <w:lvlText w:val="%1.%2.%3.%4."/>
      <w:lvlJc w:val="left"/>
      <w:pPr>
        <w:ind w:left="5310" w:hanging="1080"/>
      </w:pPr>
    </w:lvl>
    <w:lvl w:ilvl="4">
      <w:start w:val="1"/>
      <w:numFmt w:val="decimal"/>
      <w:lvlText w:val="%1.%2.%3.%4.%5."/>
      <w:lvlJc w:val="left"/>
      <w:pPr>
        <w:ind w:left="6720" w:hanging="1080"/>
      </w:pPr>
    </w:lvl>
    <w:lvl w:ilvl="5">
      <w:start w:val="1"/>
      <w:numFmt w:val="decimal"/>
      <w:lvlText w:val="%1.%2.%3.%4.%5.%6."/>
      <w:lvlJc w:val="left"/>
      <w:pPr>
        <w:ind w:left="8490" w:hanging="1440"/>
      </w:pPr>
    </w:lvl>
    <w:lvl w:ilvl="6">
      <w:start w:val="1"/>
      <w:numFmt w:val="decimal"/>
      <w:lvlText w:val="%1.%2.%3.%4.%5.%6.%7."/>
      <w:lvlJc w:val="left"/>
      <w:pPr>
        <w:ind w:left="9900" w:hanging="1440"/>
      </w:pPr>
    </w:lvl>
    <w:lvl w:ilvl="7">
      <w:start w:val="1"/>
      <w:numFmt w:val="decimal"/>
      <w:lvlText w:val="%1.%2.%3.%4.%5.%6.%7.%8."/>
      <w:lvlJc w:val="left"/>
      <w:pPr>
        <w:ind w:left="11670" w:hanging="1800"/>
      </w:pPr>
    </w:lvl>
    <w:lvl w:ilvl="8">
      <w:start w:val="1"/>
      <w:numFmt w:val="decimal"/>
      <w:lvlText w:val="%1.%2.%3.%4.%5.%6.%7.%8.%9."/>
      <w:lvlJc w:val="left"/>
      <w:pPr>
        <w:ind w:left="13080" w:hanging="1800"/>
      </w:pPr>
    </w:lvl>
  </w:abstractNum>
  <w:abstractNum w:abstractNumId="15" w15:restartNumberingAfterBreak="0">
    <w:nsid w:val="14955F92"/>
    <w:multiLevelType w:val="hybridMultilevel"/>
    <w:tmpl w:val="A2088DE8"/>
    <w:lvl w:ilvl="0" w:tplc="879E1C98">
      <w:start w:val="1"/>
      <w:numFmt w:val="decimal"/>
      <w:lvlText w:val="%1."/>
      <w:lvlJc w:val="left"/>
      <w:pPr>
        <w:ind w:left="1070" w:hanging="360"/>
      </w:pPr>
      <w:rPr>
        <w:rFonts w:hint="default"/>
        <w:b w:val="0"/>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6" w15:restartNumberingAfterBreak="0">
    <w:nsid w:val="17874567"/>
    <w:multiLevelType w:val="multilevel"/>
    <w:tmpl w:val="B1CA305A"/>
    <w:lvl w:ilvl="0">
      <w:start w:val="10"/>
      <w:numFmt w:val="decimal"/>
      <w:lvlText w:val="%1."/>
      <w:lvlJc w:val="left"/>
      <w:pPr>
        <w:ind w:left="540" w:hanging="540"/>
      </w:pPr>
      <w:rPr>
        <w:rFonts w:hint="default"/>
      </w:rPr>
    </w:lvl>
    <w:lvl w:ilvl="1">
      <w:start w:val="1"/>
      <w:numFmt w:val="decimal"/>
      <w:lvlText w:val="%1.%2."/>
      <w:lvlJc w:val="left"/>
      <w:pPr>
        <w:ind w:left="894" w:hanging="54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7"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8"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9"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20"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1"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2F546C62"/>
    <w:multiLevelType w:val="multilevel"/>
    <w:tmpl w:val="57BE82D4"/>
    <w:lvl w:ilvl="0">
      <w:start w:val="1"/>
      <w:numFmt w:val="decimal"/>
      <w:suff w:val="space"/>
      <w:lvlText w:val="%1."/>
      <w:lvlJc w:val="left"/>
      <w:pPr>
        <w:ind w:left="0" w:firstLine="0"/>
      </w:pPr>
      <w:rPr>
        <w:rFonts w:hint="default"/>
      </w:rPr>
    </w:lvl>
    <w:lvl w:ilvl="1">
      <w:start w:val="1"/>
      <w:numFmt w:val="decimal"/>
      <w:isLgl/>
      <w:suff w:val="space"/>
      <w:lvlText w:val="%1.%2."/>
      <w:lvlJc w:val="left"/>
      <w:pPr>
        <w:ind w:left="568" w:firstLine="0"/>
      </w:pPr>
      <w:rPr>
        <w:rFonts w:hint="default"/>
        <w:color w:val="auto"/>
      </w:rPr>
    </w:lvl>
    <w:lvl w:ilvl="2">
      <w:start w:val="1"/>
      <w:numFmt w:val="decimal"/>
      <w:isLgl/>
      <w:suff w:val="space"/>
      <w:lvlText w:val="%1.%2.%3."/>
      <w:lvlJc w:val="left"/>
      <w:pPr>
        <w:ind w:left="0" w:firstLine="0"/>
      </w:pPr>
      <w:rPr>
        <w:rFonts w:hint="default"/>
        <w:b w:val="0"/>
        <w:i w:val="0"/>
        <w:color w:val="auto"/>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3" w15:restartNumberingAfterBreak="0">
    <w:nsid w:val="30FE30DA"/>
    <w:multiLevelType w:val="hybridMultilevel"/>
    <w:tmpl w:val="77BC0268"/>
    <w:lvl w:ilvl="0" w:tplc="9198F526">
      <w:start w:val="1"/>
      <w:numFmt w:val="decimal"/>
      <w:lvlText w:val="%1."/>
      <w:lvlJc w:val="left"/>
      <w:pPr>
        <w:ind w:left="502" w:hanging="360"/>
      </w:pPr>
      <w:rPr>
        <w:rFonts w:hint="default"/>
        <w:sz w:val="22"/>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4"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5" w15:restartNumberingAfterBreak="0">
    <w:nsid w:val="325D4639"/>
    <w:multiLevelType w:val="multilevel"/>
    <w:tmpl w:val="5FD26FFE"/>
    <w:lvl w:ilvl="0">
      <w:start w:val="2"/>
      <w:numFmt w:val="decimal"/>
      <w:lvlText w:val="%1."/>
      <w:lvlJc w:val="left"/>
      <w:pPr>
        <w:ind w:left="390" w:hanging="390"/>
      </w:pPr>
      <w:rPr>
        <w:rFonts w:hint="default"/>
      </w:rPr>
    </w:lvl>
    <w:lvl w:ilvl="1">
      <w:start w:val="3"/>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6"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7" w15:restartNumberingAfterBreak="0">
    <w:nsid w:val="39AC2B66"/>
    <w:multiLevelType w:val="hybridMultilevel"/>
    <w:tmpl w:val="7C600E3E"/>
    <w:lvl w:ilvl="0" w:tplc="B32422E2">
      <w:start w:val="1"/>
      <w:numFmt w:val="decimal"/>
      <w:lvlText w:val="%1."/>
      <w:lvlJc w:val="left"/>
      <w:pPr>
        <w:ind w:left="399" w:hanging="360"/>
      </w:pPr>
      <w:rPr>
        <w:rFonts w:hint="default"/>
        <w:b w:val="0"/>
      </w:rPr>
    </w:lvl>
    <w:lvl w:ilvl="1" w:tplc="04190019" w:tentative="1">
      <w:start w:val="1"/>
      <w:numFmt w:val="lowerLetter"/>
      <w:lvlText w:val="%2."/>
      <w:lvlJc w:val="left"/>
      <w:pPr>
        <w:ind w:left="1119" w:hanging="360"/>
      </w:pPr>
    </w:lvl>
    <w:lvl w:ilvl="2" w:tplc="0419001B" w:tentative="1">
      <w:start w:val="1"/>
      <w:numFmt w:val="lowerRoman"/>
      <w:lvlText w:val="%3."/>
      <w:lvlJc w:val="right"/>
      <w:pPr>
        <w:ind w:left="1839" w:hanging="180"/>
      </w:pPr>
    </w:lvl>
    <w:lvl w:ilvl="3" w:tplc="0419000F" w:tentative="1">
      <w:start w:val="1"/>
      <w:numFmt w:val="decimal"/>
      <w:lvlText w:val="%4."/>
      <w:lvlJc w:val="left"/>
      <w:pPr>
        <w:ind w:left="2559" w:hanging="360"/>
      </w:pPr>
    </w:lvl>
    <w:lvl w:ilvl="4" w:tplc="04190019" w:tentative="1">
      <w:start w:val="1"/>
      <w:numFmt w:val="lowerLetter"/>
      <w:lvlText w:val="%5."/>
      <w:lvlJc w:val="left"/>
      <w:pPr>
        <w:ind w:left="3279" w:hanging="360"/>
      </w:pPr>
    </w:lvl>
    <w:lvl w:ilvl="5" w:tplc="0419001B" w:tentative="1">
      <w:start w:val="1"/>
      <w:numFmt w:val="lowerRoman"/>
      <w:lvlText w:val="%6."/>
      <w:lvlJc w:val="right"/>
      <w:pPr>
        <w:ind w:left="3999" w:hanging="180"/>
      </w:pPr>
    </w:lvl>
    <w:lvl w:ilvl="6" w:tplc="0419000F" w:tentative="1">
      <w:start w:val="1"/>
      <w:numFmt w:val="decimal"/>
      <w:lvlText w:val="%7."/>
      <w:lvlJc w:val="left"/>
      <w:pPr>
        <w:ind w:left="4719" w:hanging="360"/>
      </w:pPr>
    </w:lvl>
    <w:lvl w:ilvl="7" w:tplc="04190019" w:tentative="1">
      <w:start w:val="1"/>
      <w:numFmt w:val="lowerLetter"/>
      <w:lvlText w:val="%8."/>
      <w:lvlJc w:val="left"/>
      <w:pPr>
        <w:ind w:left="5439" w:hanging="360"/>
      </w:pPr>
    </w:lvl>
    <w:lvl w:ilvl="8" w:tplc="0419001B" w:tentative="1">
      <w:start w:val="1"/>
      <w:numFmt w:val="lowerRoman"/>
      <w:lvlText w:val="%9."/>
      <w:lvlJc w:val="right"/>
      <w:pPr>
        <w:ind w:left="6159" w:hanging="180"/>
      </w:pPr>
    </w:lvl>
  </w:abstractNum>
  <w:abstractNum w:abstractNumId="28" w15:restartNumberingAfterBreak="0">
    <w:nsid w:val="3A73126D"/>
    <w:multiLevelType w:val="multilevel"/>
    <w:tmpl w:val="5EB8123E"/>
    <w:lvl w:ilvl="0">
      <w:start w:val="1"/>
      <w:numFmt w:val="decimal"/>
      <w:pStyle w:val="1"/>
      <w:lvlText w:val="%1."/>
      <w:lvlJc w:val="left"/>
      <w:pPr>
        <w:tabs>
          <w:tab w:val="num" w:pos="360"/>
        </w:tabs>
        <w:ind w:left="360" w:hanging="360"/>
      </w:pPr>
      <w:rPr>
        <w:rFonts w:hint="default"/>
      </w:rPr>
    </w:lvl>
    <w:lvl w:ilvl="1">
      <w:start w:val="1"/>
      <w:numFmt w:val="decimal"/>
      <w:pStyle w:val="10"/>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9"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1"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32" w15:restartNumberingAfterBreak="0">
    <w:nsid w:val="44693AC6"/>
    <w:multiLevelType w:val="multilevel"/>
    <w:tmpl w:val="0AF6F7A6"/>
    <w:lvl w:ilvl="0">
      <w:start w:val="10"/>
      <w:numFmt w:val="decimal"/>
      <w:lvlText w:val="%1"/>
      <w:lvlJc w:val="left"/>
      <w:pPr>
        <w:ind w:left="465" w:hanging="465"/>
      </w:pPr>
      <w:rPr>
        <w:rFonts w:hint="default"/>
      </w:rPr>
    </w:lvl>
    <w:lvl w:ilvl="1">
      <w:start w:val="2"/>
      <w:numFmt w:val="decimal"/>
      <w:lvlText w:val="%1.%2"/>
      <w:lvlJc w:val="left"/>
      <w:pPr>
        <w:ind w:left="825" w:hanging="46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3"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46F27A59"/>
    <w:multiLevelType w:val="hybridMultilevel"/>
    <w:tmpl w:val="6F14E0A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7" w15:restartNumberingAfterBreak="0">
    <w:nsid w:val="576326E9"/>
    <w:multiLevelType w:val="multilevel"/>
    <w:tmpl w:val="27E84CF8"/>
    <w:lvl w:ilvl="0">
      <w:start w:val="1"/>
      <w:numFmt w:val="decimal"/>
      <w:lvlText w:val="%1."/>
      <w:lvlJc w:val="left"/>
      <w:pPr>
        <w:ind w:left="360" w:hanging="360"/>
      </w:pPr>
    </w:lvl>
    <w:lvl w:ilvl="1">
      <w:start w:val="1"/>
      <w:numFmt w:val="decimal"/>
      <w:lvlText w:val="%1.%2."/>
      <w:lvlJc w:val="left"/>
      <w:pPr>
        <w:ind w:left="1851" w:hanging="432"/>
      </w:pPr>
      <w:rPr>
        <w:i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5B2F659C"/>
    <w:multiLevelType w:val="hybridMultilevel"/>
    <w:tmpl w:val="84727318"/>
    <w:lvl w:ilvl="0" w:tplc="0116ED22">
      <w:start w:val="1"/>
      <w:numFmt w:val="decimal"/>
      <w:lvlText w:val="%1."/>
      <w:lvlJc w:val="left"/>
      <w:pPr>
        <w:tabs>
          <w:tab w:val="num" w:pos="1211"/>
        </w:tabs>
        <w:ind w:left="1211" w:hanging="360"/>
      </w:pPr>
    </w:lvl>
    <w:lvl w:ilvl="1" w:tplc="04190001">
      <w:start w:val="1"/>
      <w:numFmt w:val="bullet"/>
      <w:lvlText w:val=""/>
      <w:lvlJc w:val="left"/>
      <w:pPr>
        <w:tabs>
          <w:tab w:val="num" w:pos="1778"/>
        </w:tabs>
        <w:ind w:left="1778" w:hanging="360"/>
      </w:pPr>
      <w:rPr>
        <w:rFonts w:ascii="Symbol" w:hAnsi="Symbol" w:hint="default"/>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9" w15:restartNumberingAfterBreak="0">
    <w:nsid w:val="60056A82"/>
    <w:multiLevelType w:val="hybridMultilevel"/>
    <w:tmpl w:val="6F14E0A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6A174F0B"/>
    <w:multiLevelType w:val="multilevel"/>
    <w:tmpl w:val="C4EAC808"/>
    <w:lvl w:ilvl="0">
      <w:start w:val="1"/>
      <w:numFmt w:val="decimal"/>
      <w:lvlText w:val="%1."/>
      <w:lvlJc w:val="left"/>
      <w:pPr>
        <w:ind w:left="720" w:hanging="360"/>
      </w:pPr>
      <w:rPr>
        <w:b/>
        <w:i w:val="0"/>
        <w:color w:val="auto"/>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1"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42"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3"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4" w15:restartNumberingAfterBreak="0">
    <w:nsid w:val="7D9346F7"/>
    <w:multiLevelType w:val="hybridMultilevel"/>
    <w:tmpl w:val="6F14E0A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3"/>
  </w:num>
  <w:num w:numId="2">
    <w:abstractNumId w:val="33"/>
  </w:num>
  <w:num w:numId="3">
    <w:abstractNumId w:val="29"/>
  </w:num>
  <w:num w:numId="4">
    <w:abstractNumId w:val="42"/>
  </w:num>
  <w:num w:numId="5">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1"/>
  </w:num>
  <w:num w:numId="8">
    <w:abstractNumId w:val="28"/>
  </w:num>
  <w:num w:numId="9">
    <w:abstractNumId w:val="13"/>
  </w:num>
  <w:num w:numId="10">
    <w:abstractNumId w:val="17"/>
  </w:num>
  <w:num w:numId="11">
    <w:abstractNumId w:val="6"/>
  </w:num>
  <w:num w:numId="12">
    <w:abstractNumId w:val="5"/>
  </w:num>
  <w:num w:numId="13">
    <w:abstractNumId w:val="4"/>
  </w:num>
  <w:num w:numId="14">
    <w:abstractNumId w:val="3"/>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0"/>
    <w:lvlOverride w:ilvl="0">
      <w:startOverride w:val="1"/>
    </w:lvlOverride>
  </w:num>
  <w:num w:numId="18">
    <w:abstractNumId w:val="18"/>
  </w:num>
  <w:num w:numId="19">
    <w:abstractNumId w:val="26"/>
  </w:num>
  <w:num w:numId="20">
    <w:abstractNumId w:val="7"/>
  </w:num>
  <w:num w:numId="21">
    <w:abstractNumId w:val="24"/>
  </w:num>
  <w:num w:numId="22">
    <w:abstractNumId w:val="34"/>
  </w:num>
  <w:num w:numId="23">
    <w:abstractNumId w:val="36"/>
  </w:num>
  <w:num w:numId="24">
    <w:abstractNumId w:val="22"/>
  </w:num>
  <w:num w:numId="25">
    <w:abstractNumId w:val="30"/>
  </w:num>
  <w:num w:numId="26">
    <w:abstractNumId w:val="31"/>
  </w:num>
  <w:num w:numId="27">
    <w:abstractNumId w:val="41"/>
  </w:num>
  <w:num w:numId="28">
    <w:abstractNumId w:val="16"/>
  </w:num>
  <w:num w:numId="29">
    <w:abstractNumId w:val="8"/>
  </w:num>
  <w:num w:numId="30">
    <w:abstractNumId w:val="40"/>
  </w:num>
  <w:num w:numId="31">
    <w:abstractNumId w:val="23"/>
  </w:num>
  <w:num w:numId="32">
    <w:abstractNumId w:val="10"/>
  </w:num>
  <w:num w:numId="33">
    <w:abstractNumId w:val="11"/>
  </w:num>
  <w:num w:numId="34">
    <w:abstractNumId w:val="15"/>
  </w:num>
  <w:num w:numId="35">
    <w:abstractNumId w:val="37"/>
  </w:num>
  <w:num w:numId="36">
    <w:abstractNumId w:val="9"/>
  </w:num>
  <w:num w:numId="37">
    <w:abstractNumId w:val="25"/>
  </w:num>
  <w:num w:numId="38">
    <w:abstractNumId w:val="12"/>
  </w:num>
  <w:num w:numId="39">
    <w:abstractNumId w:val="32"/>
  </w:num>
  <w:num w:numId="40">
    <w:abstractNumId w:val="27"/>
  </w:num>
  <w:num w:numId="41">
    <w:abstractNumId w:val="44"/>
  </w:num>
  <w:num w:numId="42">
    <w:abstractNumId w:val="39"/>
  </w:num>
  <w:num w:numId="43">
    <w:abstractNumId w:val="14"/>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8"/>
  </w:num>
  <w:num w:numId="45">
    <w:abstractNumId w:val="35"/>
  </w:num>
  <w:numIdMacAtCleanup w:val="33"/>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Фаттахов Фанис Винерович">
    <w15:presenceInfo w15:providerId="AD" w15:userId="S-1-5-21-438639274-1736676612-2463291260-16538"/>
  </w15:person>
  <w15:person w15:author="Кондраков Дмитрий Леонидович">
    <w15:presenceInfo w15:providerId="AD" w15:userId="S-1-5-21-438639274-1736676612-2463291260-1026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A9D"/>
    <w:rsid w:val="00003555"/>
    <w:rsid w:val="0000602B"/>
    <w:rsid w:val="00010A06"/>
    <w:rsid w:val="00011351"/>
    <w:rsid w:val="000156A4"/>
    <w:rsid w:val="00033DC7"/>
    <w:rsid w:val="0003436B"/>
    <w:rsid w:val="000401F6"/>
    <w:rsid w:val="00043457"/>
    <w:rsid w:val="0005133A"/>
    <w:rsid w:val="000558D5"/>
    <w:rsid w:val="000654DC"/>
    <w:rsid w:val="00065B67"/>
    <w:rsid w:val="00076827"/>
    <w:rsid w:val="00077D01"/>
    <w:rsid w:val="00083963"/>
    <w:rsid w:val="0008455C"/>
    <w:rsid w:val="00087A03"/>
    <w:rsid w:val="0009104E"/>
    <w:rsid w:val="0009303C"/>
    <w:rsid w:val="00095224"/>
    <w:rsid w:val="00095C50"/>
    <w:rsid w:val="000C1B90"/>
    <w:rsid w:val="000C3AFC"/>
    <w:rsid w:val="000D2CD6"/>
    <w:rsid w:val="000D4767"/>
    <w:rsid w:val="000E1E9D"/>
    <w:rsid w:val="000E398F"/>
    <w:rsid w:val="000F2E3D"/>
    <w:rsid w:val="000F5E95"/>
    <w:rsid w:val="0010267F"/>
    <w:rsid w:val="00103467"/>
    <w:rsid w:val="00103825"/>
    <w:rsid w:val="0010528F"/>
    <w:rsid w:val="001129FC"/>
    <w:rsid w:val="00113043"/>
    <w:rsid w:val="00117206"/>
    <w:rsid w:val="00120F60"/>
    <w:rsid w:val="0012504D"/>
    <w:rsid w:val="0013588D"/>
    <w:rsid w:val="00143BFD"/>
    <w:rsid w:val="001442CB"/>
    <w:rsid w:val="00144D43"/>
    <w:rsid w:val="00145C1C"/>
    <w:rsid w:val="00150D16"/>
    <w:rsid w:val="001607AC"/>
    <w:rsid w:val="0016788B"/>
    <w:rsid w:val="00174F23"/>
    <w:rsid w:val="00176831"/>
    <w:rsid w:val="00176AA3"/>
    <w:rsid w:val="00183BA2"/>
    <w:rsid w:val="00184C2E"/>
    <w:rsid w:val="001861B9"/>
    <w:rsid w:val="00195303"/>
    <w:rsid w:val="00197115"/>
    <w:rsid w:val="001A12A7"/>
    <w:rsid w:val="001A3FBE"/>
    <w:rsid w:val="001A60C1"/>
    <w:rsid w:val="001B43B5"/>
    <w:rsid w:val="001C1011"/>
    <w:rsid w:val="001C376F"/>
    <w:rsid w:val="001D2447"/>
    <w:rsid w:val="001D4A1B"/>
    <w:rsid w:val="001E3FD5"/>
    <w:rsid w:val="001E5B2D"/>
    <w:rsid w:val="0020225B"/>
    <w:rsid w:val="0020302D"/>
    <w:rsid w:val="00212533"/>
    <w:rsid w:val="00212569"/>
    <w:rsid w:val="00212CA9"/>
    <w:rsid w:val="002166F2"/>
    <w:rsid w:val="00217C78"/>
    <w:rsid w:val="00223EB0"/>
    <w:rsid w:val="00226485"/>
    <w:rsid w:val="00232AC4"/>
    <w:rsid w:val="0023437E"/>
    <w:rsid w:val="00237D27"/>
    <w:rsid w:val="00241455"/>
    <w:rsid w:val="002441BD"/>
    <w:rsid w:val="002452AB"/>
    <w:rsid w:val="00247D9E"/>
    <w:rsid w:val="00257BE5"/>
    <w:rsid w:val="00264302"/>
    <w:rsid w:val="0026494D"/>
    <w:rsid w:val="00264BF4"/>
    <w:rsid w:val="00265800"/>
    <w:rsid w:val="00266CE6"/>
    <w:rsid w:val="00267997"/>
    <w:rsid w:val="002707E0"/>
    <w:rsid w:val="002753E7"/>
    <w:rsid w:val="00275863"/>
    <w:rsid w:val="002843B7"/>
    <w:rsid w:val="00284BFF"/>
    <w:rsid w:val="00292082"/>
    <w:rsid w:val="00296422"/>
    <w:rsid w:val="00296FC9"/>
    <w:rsid w:val="00297AE9"/>
    <w:rsid w:val="002A3809"/>
    <w:rsid w:val="002A6D1F"/>
    <w:rsid w:val="002B78D3"/>
    <w:rsid w:val="002C2D5E"/>
    <w:rsid w:val="002D20EC"/>
    <w:rsid w:val="002D2A2F"/>
    <w:rsid w:val="002D76B8"/>
    <w:rsid w:val="002F1BE6"/>
    <w:rsid w:val="003042C3"/>
    <w:rsid w:val="003114B3"/>
    <w:rsid w:val="003136C4"/>
    <w:rsid w:val="003221D4"/>
    <w:rsid w:val="00323EBF"/>
    <w:rsid w:val="003244D4"/>
    <w:rsid w:val="003276CF"/>
    <w:rsid w:val="003310B6"/>
    <w:rsid w:val="00341A9D"/>
    <w:rsid w:val="0034261D"/>
    <w:rsid w:val="00351857"/>
    <w:rsid w:val="00351E23"/>
    <w:rsid w:val="00351F1A"/>
    <w:rsid w:val="00352B75"/>
    <w:rsid w:val="00357BA0"/>
    <w:rsid w:val="00360728"/>
    <w:rsid w:val="003732C9"/>
    <w:rsid w:val="00376491"/>
    <w:rsid w:val="003825B5"/>
    <w:rsid w:val="003924EA"/>
    <w:rsid w:val="00394D3A"/>
    <w:rsid w:val="003A4607"/>
    <w:rsid w:val="003B5475"/>
    <w:rsid w:val="003C289F"/>
    <w:rsid w:val="003C7A7D"/>
    <w:rsid w:val="003D72AA"/>
    <w:rsid w:val="003E56E5"/>
    <w:rsid w:val="003F76E2"/>
    <w:rsid w:val="00402CB4"/>
    <w:rsid w:val="00406656"/>
    <w:rsid w:val="004101CC"/>
    <w:rsid w:val="00410ABA"/>
    <w:rsid w:val="00432082"/>
    <w:rsid w:val="00444981"/>
    <w:rsid w:val="00447F2E"/>
    <w:rsid w:val="00451199"/>
    <w:rsid w:val="0045260E"/>
    <w:rsid w:val="00456CED"/>
    <w:rsid w:val="00461221"/>
    <w:rsid w:val="00461E15"/>
    <w:rsid w:val="0047409C"/>
    <w:rsid w:val="0048686A"/>
    <w:rsid w:val="004911A4"/>
    <w:rsid w:val="00491273"/>
    <w:rsid w:val="004963C8"/>
    <w:rsid w:val="004A3A0F"/>
    <w:rsid w:val="004A4044"/>
    <w:rsid w:val="004A45DD"/>
    <w:rsid w:val="004B0E5D"/>
    <w:rsid w:val="004B258F"/>
    <w:rsid w:val="004B2EDA"/>
    <w:rsid w:val="004B75C4"/>
    <w:rsid w:val="004C0BFD"/>
    <w:rsid w:val="004C1A6C"/>
    <w:rsid w:val="004C36EF"/>
    <w:rsid w:val="004C4F8F"/>
    <w:rsid w:val="004E1D3A"/>
    <w:rsid w:val="004E1E0B"/>
    <w:rsid w:val="004E365E"/>
    <w:rsid w:val="004F1F4B"/>
    <w:rsid w:val="004F2E69"/>
    <w:rsid w:val="004F7153"/>
    <w:rsid w:val="004F7D5D"/>
    <w:rsid w:val="004F7E9E"/>
    <w:rsid w:val="005005BA"/>
    <w:rsid w:val="0050182E"/>
    <w:rsid w:val="005027D7"/>
    <w:rsid w:val="00506D4C"/>
    <w:rsid w:val="00506F77"/>
    <w:rsid w:val="00516894"/>
    <w:rsid w:val="00533CCC"/>
    <w:rsid w:val="00534A06"/>
    <w:rsid w:val="005358E5"/>
    <w:rsid w:val="005375AD"/>
    <w:rsid w:val="00540CAB"/>
    <w:rsid w:val="00567443"/>
    <w:rsid w:val="00575028"/>
    <w:rsid w:val="00590160"/>
    <w:rsid w:val="005906B2"/>
    <w:rsid w:val="00596471"/>
    <w:rsid w:val="005973ED"/>
    <w:rsid w:val="00597A11"/>
    <w:rsid w:val="005A34A1"/>
    <w:rsid w:val="005A46CC"/>
    <w:rsid w:val="005A4968"/>
    <w:rsid w:val="005B23CA"/>
    <w:rsid w:val="005B3430"/>
    <w:rsid w:val="005D29E3"/>
    <w:rsid w:val="005D6D4A"/>
    <w:rsid w:val="005E65EC"/>
    <w:rsid w:val="005E7227"/>
    <w:rsid w:val="00607565"/>
    <w:rsid w:val="0061741D"/>
    <w:rsid w:val="00632EE5"/>
    <w:rsid w:val="006356A5"/>
    <w:rsid w:val="0064330C"/>
    <w:rsid w:val="006446A0"/>
    <w:rsid w:val="00655586"/>
    <w:rsid w:val="00663E3C"/>
    <w:rsid w:val="00664ECD"/>
    <w:rsid w:val="006662EC"/>
    <w:rsid w:val="00672A12"/>
    <w:rsid w:val="00673C39"/>
    <w:rsid w:val="0067681F"/>
    <w:rsid w:val="00677AA0"/>
    <w:rsid w:val="00680C13"/>
    <w:rsid w:val="006834A0"/>
    <w:rsid w:val="00685A82"/>
    <w:rsid w:val="0068752E"/>
    <w:rsid w:val="00691903"/>
    <w:rsid w:val="0069231B"/>
    <w:rsid w:val="00697B84"/>
    <w:rsid w:val="006A0C3C"/>
    <w:rsid w:val="006A12E0"/>
    <w:rsid w:val="006A2F40"/>
    <w:rsid w:val="006A33BB"/>
    <w:rsid w:val="006A533C"/>
    <w:rsid w:val="006B48A7"/>
    <w:rsid w:val="006B6AE3"/>
    <w:rsid w:val="006B71DB"/>
    <w:rsid w:val="006C19A5"/>
    <w:rsid w:val="006D0E4A"/>
    <w:rsid w:val="006D1AD6"/>
    <w:rsid w:val="006F271C"/>
    <w:rsid w:val="006F5D2B"/>
    <w:rsid w:val="00707000"/>
    <w:rsid w:val="007076E1"/>
    <w:rsid w:val="00714F49"/>
    <w:rsid w:val="00731C3B"/>
    <w:rsid w:val="00741ED9"/>
    <w:rsid w:val="007446A1"/>
    <w:rsid w:val="00762081"/>
    <w:rsid w:val="007729D3"/>
    <w:rsid w:val="00776468"/>
    <w:rsid w:val="0077741C"/>
    <w:rsid w:val="0078746B"/>
    <w:rsid w:val="00787E9A"/>
    <w:rsid w:val="0079150D"/>
    <w:rsid w:val="007A3B5E"/>
    <w:rsid w:val="007A7732"/>
    <w:rsid w:val="007B7A96"/>
    <w:rsid w:val="007C3C13"/>
    <w:rsid w:val="007C5C26"/>
    <w:rsid w:val="007C5E71"/>
    <w:rsid w:val="007D36D7"/>
    <w:rsid w:val="007D529F"/>
    <w:rsid w:val="007E3488"/>
    <w:rsid w:val="007F1222"/>
    <w:rsid w:val="007F27DC"/>
    <w:rsid w:val="007F46EA"/>
    <w:rsid w:val="008012C2"/>
    <w:rsid w:val="00805BF5"/>
    <w:rsid w:val="00815802"/>
    <w:rsid w:val="00817C6D"/>
    <w:rsid w:val="00821DB0"/>
    <w:rsid w:val="00832C1E"/>
    <w:rsid w:val="00853EDE"/>
    <w:rsid w:val="008549DC"/>
    <w:rsid w:val="0086329B"/>
    <w:rsid w:val="00864289"/>
    <w:rsid w:val="00883742"/>
    <w:rsid w:val="00885929"/>
    <w:rsid w:val="008868D7"/>
    <w:rsid w:val="00891065"/>
    <w:rsid w:val="00892A62"/>
    <w:rsid w:val="008A1BEA"/>
    <w:rsid w:val="008A7BA2"/>
    <w:rsid w:val="008B77A4"/>
    <w:rsid w:val="008C1E2D"/>
    <w:rsid w:val="008D1560"/>
    <w:rsid w:val="008D186D"/>
    <w:rsid w:val="008D67F1"/>
    <w:rsid w:val="008E4C95"/>
    <w:rsid w:val="008F43AA"/>
    <w:rsid w:val="008F4A8E"/>
    <w:rsid w:val="008F5954"/>
    <w:rsid w:val="008F72CD"/>
    <w:rsid w:val="00901444"/>
    <w:rsid w:val="00905D6C"/>
    <w:rsid w:val="0090650D"/>
    <w:rsid w:val="00906F1B"/>
    <w:rsid w:val="009103F0"/>
    <w:rsid w:val="00912618"/>
    <w:rsid w:val="00912634"/>
    <w:rsid w:val="00913051"/>
    <w:rsid w:val="00913B8F"/>
    <w:rsid w:val="00921B51"/>
    <w:rsid w:val="00941269"/>
    <w:rsid w:val="00942D86"/>
    <w:rsid w:val="00942F36"/>
    <w:rsid w:val="0094363B"/>
    <w:rsid w:val="009436E0"/>
    <w:rsid w:val="009647A4"/>
    <w:rsid w:val="00967FB1"/>
    <w:rsid w:val="009740F5"/>
    <w:rsid w:val="00982722"/>
    <w:rsid w:val="009831A8"/>
    <w:rsid w:val="00985639"/>
    <w:rsid w:val="00997336"/>
    <w:rsid w:val="009A0E39"/>
    <w:rsid w:val="009B5C08"/>
    <w:rsid w:val="009C502D"/>
    <w:rsid w:val="009C5638"/>
    <w:rsid w:val="009D25AB"/>
    <w:rsid w:val="009E029D"/>
    <w:rsid w:val="009F3F99"/>
    <w:rsid w:val="009F6563"/>
    <w:rsid w:val="009F7630"/>
    <w:rsid w:val="00A228E6"/>
    <w:rsid w:val="00A22C16"/>
    <w:rsid w:val="00A23F01"/>
    <w:rsid w:val="00A356F2"/>
    <w:rsid w:val="00A379B3"/>
    <w:rsid w:val="00A37D69"/>
    <w:rsid w:val="00A52B5A"/>
    <w:rsid w:val="00A546A2"/>
    <w:rsid w:val="00A658F8"/>
    <w:rsid w:val="00A66123"/>
    <w:rsid w:val="00A67C00"/>
    <w:rsid w:val="00A72C4F"/>
    <w:rsid w:val="00A75709"/>
    <w:rsid w:val="00A90C83"/>
    <w:rsid w:val="00A91623"/>
    <w:rsid w:val="00A96ED7"/>
    <w:rsid w:val="00AA01B4"/>
    <w:rsid w:val="00AB7939"/>
    <w:rsid w:val="00AC0CC8"/>
    <w:rsid w:val="00AC0FC6"/>
    <w:rsid w:val="00AC407C"/>
    <w:rsid w:val="00AC76B1"/>
    <w:rsid w:val="00AD6DC5"/>
    <w:rsid w:val="00AE15BE"/>
    <w:rsid w:val="00AE1F27"/>
    <w:rsid w:val="00AF2262"/>
    <w:rsid w:val="00AF7DBE"/>
    <w:rsid w:val="00B046BC"/>
    <w:rsid w:val="00B05462"/>
    <w:rsid w:val="00B0625B"/>
    <w:rsid w:val="00B16CC6"/>
    <w:rsid w:val="00B20061"/>
    <w:rsid w:val="00B25FAC"/>
    <w:rsid w:val="00B26FA7"/>
    <w:rsid w:val="00B33994"/>
    <w:rsid w:val="00B361A8"/>
    <w:rsid w:val="00B41DEE"/>
    <w:rsid w:val="00B45631"/>
    <w:rsid w:val="00B46EDB"/>
    <w:rsid w:val="00B535F2"/>
    <w:rsid w:val="00B54862"/>
    <w:rsid w:val="00B54AD8"/>
    <w:rsid w:val="00B94467"/>
    <w:rsid w:val="00BA1C22"/>
    <w:rsid w:val="00BA3DFC"/>
    <w:rsid w:val="00BA7B1A"/>
    <w:rsid w:val="00BB0E23"/>
    <w:rsid w:val="00BB22DF"/>
    <w:rsid w:val="00BB6920"/>
    <w:rsid w:val="00BB6BB2"/>
    <w:rsid w:val="00BC63EF"/>
    <w:rsid w:val="00BC673B"/>
    <w:rsid w:val="00BE0F61"/>
    <w:rsid w:val="00BE316E"/>
    <w:rsid w:val="00BE6190"/>
    <w:rsid w:val="00BF3A57"/>
    <w:rsid w:val="00BF53DD"/>
    <w:rsid w:val="00C01B57"/>
    <w:rsid w:val="00C0581E"/>
    <w:rsid w:val="00C06697"/>
    <w:rsid w:val="00C1305F"/>
    <w:rsid w:val="00C17451"/>
    <w:rsid w:val="00C20B97"/>
    <w:rsid w:val="00C21833"/>
    <w:rsid w:val="00C2221E"/>
    <w:rsid w:val="00C225FB"/>
    <w:rsid w:val="00C30CAB"/>
    <w:rsid w:val="00C426F8"/>
    <w:rsid w:val="00C43994"/>
    <w:rsid w:val="00C51035"/>
    <w:rsid w:val="00C52DA5"/>
    <w:rsid w:val="00C575AF"/>
    <w:rsid w:val="00C57D94"/>
    <w:rsid w:val="00C64372"/>
    <w:rsid w:val="00C76462"/>
    <w:rsid w:val="00C771B8"/>
    <w:rsid w:val="00C93168"/>
    <w:rsid w:val="00CA14CF"/>
    <w:rsid w:val="00CB5B32"/>
    <w:rsid w:val="00CC1AA3"/>
    <w:rsid w:val="00CC4ECD"/>
    <w:rsid w:val="00CC55FD"/>
    <w:rsid w:val="00CD062B"/>
    <w:rsid w:val="00CE01C4"/>
    <w:rsid w:val="00CE2171"/>
    <w:rsid w:val="00CF2ECE"/>
    <w:rsid w:val="00D000BF"/>
    <w:rsid w:val="00D03D15"/>
    <w:rsid w:val="00D06C31"/>
    <w:rsid w:val="00D11192"/>
    <w:rsid w:val="00D1311A"/>
    <w:rsid w:val="00D15274"/>
    <w:rsid w:val="00D20CF2"/>
    <w:rsid w:val="00D30570"/>
    <w:rsid w:val="00D337F0"/>
    <w:rsid w:val="00D37A57"/>
    <w:rsid w:val="00D44BDB"/>
    <w:rsid w:val="00D4568D"/>
    <w:rsid w:val="00D5284E"/>
    <w:rsid w:val="00D556CF"/>
    <w:rsid w:val="00D60FC4"/>
    <w:rsid w:val="00D677C8"/>
    <w:rsid w:val="00D73545"/>
    <w:rsid w:val="00D74414"/>
    <w:rsid w:val="00D756F1"/>
    <w:rsid w:val="00D90B78"/>
    <w:rsid w:val="00D90D06"/>
    <w:rsid w:val="00D96067"/>
    <w:rsid w:val="00DB38E6"/>
    <w:rsid w:val="00DC1028"/>
    <w:rsid w:val="00DC1EE8"/>
    <w:rsid w:val="00DC24B9"/>
    <w:rsid w:val="00DC25DE"/>
    <w:rsid w:val="00DC3A94"/>
    <w:rsid w:val="00DC7377"/>
    <w:rsid w:val="00DD0063"/>
    <w:rsid w:val="00DD240F"/>
    <w:rsid w:val="00DD3AD1"/>
    <w:rsid w:val="00DE56EC"/>
    <w:rsid w:val="00DF18F2"/>
    <w:rsid w:val="00DF4B6A"/>
    <w:rsid w:val="00E11D32"/>
    <w:rsid w:val="00E15ABD"/>
    <w:rsid w:val="00E330FD"/>
    <w:rsid w:val="00E35830"/>
    <w:rsid w:val="00E45110"/>
    <w:rsid w:val="00E4544F"/>
    <w:rsid w:val="00E455A3"/>
    <w:rsid w:val="00E6055A"/>
    <w:rsid w:val="00E67652"/>
    <w:rsid w:val="00E83BA1"/>
    <w:rsid w:val="00EA155C"/>
    <w:rsid w:val="00EA3477"/>
    <w:rsid w:val="00EA6572"/>
    <w:rsid w:val="00EB0525"/>
    <w:rsid w:val="00EB0952"/>
    <w:rsid w:val="00EB185B"/>
    <w:rsid w:val="00EB1D64"/>
    <w:rsid w:val="00EB3BDD"/>
    <w:rsid w:val="00EE31E1"/>
    <w:rsid w:val="00EF5B0A"/>
    <w:rsid w:val="00EF7045"/>
    <w:rsid w:val="00F012E7"/>
    <w:rsid w:val="00F022DA"/>
    <w:rsid w:val="00F02B62"/>
    <w:rsid w:val="00F02FB0"/>
    <w:rsid w:val="00F05F24"/>
    <w:rsid w:val="00F21C79"/>
    <w:rsid w:val="00F247E3"/>
    <w:rsid w:val="00F27BF9"/>
    <w:rsid w:val="00F3663A"/>
    <w:rsid w:val="00F41B8C"/>
    <w:rsid w:val="00F41FBC"/>
    <w:rsid w:val="00F517FB"/>
    <w:rsid w:val="00F55676"/>
    <w:rsid w:val="00F62DAF"/>
    <w:rsid w:val="00F64F76"/>
    <w:rsid w:val="00F65778"/>
    <w:rsid w:val="00F66400"/>
    <w:rsid w:val="00F66BA9"/>
    <w:rsid w:val="00F71A0D"/>
    <w:rsid w:val="00F7572B"/>
    <w:rsid w:val="00F81C0F"/>
    <w:rsid w:val="00F908A1"/>
    <w:rsid w:val="00F9336B"/>
    <w:rsid w:val="00F95E3A"/>
    <w:rsid w:val="00FA06A6"/>
    <w:rsid w:val="00FA1448"/>
    <w:rsid w:val="00FB1A0F"/>
    <w:rsid w:val="00FC029F"/>
    <w:rsid w:val="00FC12EF"/>
    <w:rsid w:val="00FC283B"/>
    <w:rsid w:val="00FD268E"/>
    <w:rsid w:val="00FD6506"/>
    <w:rsid w:val="00FD7B88"/>
    <w:rsid w:val="00FE1727"/>
    <w:rsid w:val="00FE1C57"/>
    <w:rsid w:val="00FE5606"/>
    <w:rsid w:val="00FF0CF8"/>
    <w:rsid w:val="00FF1A55"/>
    <w:rsid w:val="00FF2160"/>
    <w:rsid w:val="00FF45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5:chartTrackingRefBased/>
  <w15:docId w15:val="{E4AE9AA1-AA49-424A-8A24-9D69BBB17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341A9D"/>
    <w:pPr>
      <w:spacing w:after="0" w:line="240" w:lineRule="auto"/>
    </w:pPr>
    <w:rPr>
      <w:rFonts w:ascii="Times New Roman" w:eastAsia="Times New Roman" w:hAnsi="Times New Roman" w:cs="Times New Roman"/>
      <w:sz w:val="24"/>
      <w:szCs w:val="24"/>
      <w:lang w:eastAsia="ru-RU"/>
    </w:rPr>
  </w:style>
  <w:style w:type="paragraph" w:styleId="12">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1"/>
    <w:basedOn w:val="a2"/>
    <w:next w:val="a2"/>
    <w:link w:val="13"/>
    <w:qFormat/>
    <w:rsid w:val="00341A9D"/>
    <w:pPr>
      <w:keepNext/>
      <w:keepLines/>
      <w:spacing w:before="480"/>
      <w:outlineLvl w:val="0"/>
    </w:pPr>
    <w:rPr>
      <w:rFonts w:ascii="Cambria" w:hAnsi="Cambria"/>
      <w:b/>
      <w:bCs/>
      <w:color w:val="365F91"/>
      <w:sz w:val="28"/>
      <w:szCs w:val="28"/>
    </w:rPr>
  </w:style>
  <w:style w:type="paragraph" w:styleId="23">
    <w:name w:val="heading 2"/>
    <w:aliases w:val="H2,H2 Знак,h2,2,Header 2"/>
    <w:basedOn w:val="a2"/>
    <w:next w:val="a2"/>
    <w:link w:val="24"/>
    <w:qFormat/>
    <w:rsid w:val="00341A9D"/>
    <w:pPr>
      <w:keepNext/>
      <w:keepLines/>
      <w:spacing w:before="200"/>
      <w:outlineLvl w:val="1"/>
    </w:pPr>
    <w:rPr>
      <w:rFonts w:ascii="Cambria" w:hAnsi="Cambria"/>
      <w:b/>
      <w:bCs/>
      <w:color w:val="4F81BD"/>
      <w:sz w:val="26"/>
      <w:szCs w:val="26"/>
    </w:rPr>
  </w:style>
  <w:style w:type="paragraph" w:styleId="31">
    <w:name w:val="heading 3"/>
    <w:aliases w:val=" Знак2,Знак2,h3,L3,H3,3,l3,list 3,Head 3,Kop 3V,CT,RFP Alaitel,ITT t3,PA Minor Section,TE Heading,H3-Heading 3,l3.3,list3,subhead,Heading3,1.,Heading No. L3,Section,H3-Heading 31,31,l3.31,h31,l31,list 31,list31,heading 31,Section1,OdsKap3"/>
    <w:basedOn w:val="a2"/>
    <w:next w:val="a2"/>
    <w:link w:val="32"/>
    <w:qFormat/>
    <w:rsid w:val="00341A9D"/>
    <w:pPr>
      <w:keepNext/>
      <w:keepLines/>
      <w:spacing w:before="200"/>
      <w:outlineLvl w:val="2"/>
    </w:pPr>
    <w:rPr>
      <w:rFonts w:ascii="Cambria" w:hAnsi="Cambria"/>
      <w:b/>
      <w:bCs/>
      <w:color w:val="4F81BD"/>
    </w:rPr>
  </w:style>
  <w:style w:type="paragraph" w:styleId="42">
    <w:name w:val="heading 4"/>
    <w:basedOn w:val="a2"/>
    <w:next w:val="a2"/>
    <w:link w:val="43"/>
    <w:qFormat/>
    <w:rsid w:val="00341A9D"/>
    <w:pPr>
      <w:keepNext/>
      <w:keepLines/>
      <w:spacing w:before="200"/>
      <w:outlineLvl w:val="3"/>
    </w:pPr>
    <w:rPr>
      <w:rFonts w:ascii="Cambria" w:hAnsi="Cambria"/>
      <w:b/>
      <w:bCs/>
      <w:i/>
      <w:iCs/>
      <w:color w:val="4F81BD"/>
    </w:rPr>
  </w:style>
  <w:style w:type="paragraph" w:styleId="51">
    <w:name w:val="heading 5"/>
    <w:basedOn w:val="a2"/>
    <w:next w:val="a2"/>
    <w:link w:val="52"/>
    <w:qFormat/>
    <w:rsid w:val="00341A9D"/>
    <w:pPr>
      <w:keepNext/>
      <w:outlineLvl w:val="4"/>
    </w:pPr>
    <w:rPr>
      <w:b/>
      <w:i/>
      <w:sz w:val="26"/>
      <w:szCs w:val="26"/>
    </w:rPr>
  </w:style>
  <w:style w:type="paragraph" w:styleId="6">
    <w:name w:val="heading 6"/>
    <w:basedOn w:val="a2"/>
    <w:next w:val="a2"/>
    <w:link w:val="60"/>
    <w:qFormat/>
    <w:rsid w:val="00341A9D"/>
    <w:pPr>
      <w:keepNext/>
      <w:ind w:firstLine="709"/>
      <w:jc w:val="right"/>
      <w:outlineLvl w:val="5"/>
    </w:pPr>
    <w:rPr>
      <w:b/>
      <w:sz w:val="26"/>
      <w:szCs w:val="26"/>
    </w:rPr>
  </w:style>
  <w:style w:type="paragraph" w:styleId="7">
    <w:name w:val="heading 7"/>
    <w:basedOn w:val="a2"/>
    <w:next w:val="a2"/>
    <w:link w:val="70"/>
    <w:qFormat/>
    <w:rsid w:val="00341A9D"/>
    <w:pPr>
      <w:tabs>
        <w:tab w:val="num" w:pos="3469"/>
      </w:tabs>
      <w:spacing w:before="240" w:after="60"/>
      <w:ind w:left="3469" w:hanging="1296"/>
      <w:outlineLvl w:val="6"/>
    </w:pPr>
  </w:style>
  <w:style w:type="paragraph" w:styleId="8">
    <w:name w:val="heading 8"/>
    <w:basedOn w:val="a2"/>
    <w:next w:val="a2"/>
    <w:link w:val="80"/>
    <w:qFormat/>
    <w:rsid w:val="00341A9D"/>
    <w:pPr>
      <w:keepNext/>
      <w:keepLines/>
      <w:spacing w:before="200"/>
      <w:outlineLvl w:val="7"/>
    </w:pPr>
    <w:rPr>
      <w:rFonts w:ascii="Cambria" w:hAnsi="Cambria"/>
      <w:color w:val="404040"/>
      <w:sz w:val="20"/>
      <w:szCs w:val="20"/>
    </w:rPr>
  </w:style>
  <w:style w:type="paragraph" w:styleId="9">
    <w:name w:val="heading 9"/>
    <w:basedOn w:val="a2"/>
    <w:next w:val="a2"/>
    <w:link w:val="90"/>
    <w:qFormat/>
    <w:rsid w:val="00341A9D"/>
    <w:pPr>
      <w:keepNext/>
      <w:overflowPunct w:val="0"/>
      <w:autoSpaceDE w:val="0"/>
      <w:autoSpaceDN w:val="0"/>
      <w:adjustRightInd w:val="0"/>
      <w:jc w:val="center"/>
      <w:outlineLvl w:val="8"/>
    </w:pPr>
    <w:rPr>
      <w:bCs/>
      <w:i/>
      <w:iCs/>
      <w:sz w:val="26"/>
      <w:szCs w:val="26"/>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3"/>
    <w:link w:val="12"/>
    <w:uiPriority w:val="9"/>
    <w:rsid w:val="00341A9D"/>
    <w:rPr>
      <w:rFonts w:ascii="Cambria" w:eastAsia="Times New Roman" w:hAnsi="Cambria" w:cs="Times New Roman"/>
      <w:b/>
      <w:bCs/>
      <w:color w:val="365F91"/>
      <w:sz w:val="28"/>
      <w:szCs w:val="28"/>
      <w:lang w:eastAsia="ru-RU"/>
    </w:rPr>
  </w:style>
  <w:style w:type="character" w:customStyle="1" w:styleId="24">
    <w:name w:val="Заголовок 2 Знак"/>
    <w:aliases w:val="H2 Знак1,H2 Знак Знак,h2 Знак,2 Знак,Header 2 Знак"/>
    <w:basedOn w:val="a3"/>
    <w:link w:val="23"/>
    <w:uiPriority w:val="9"/>
    <w:rsid w:val="00341A9D"/>
    <w:rPr>
      <w:rFonts w:ascii="Cambria" w:eastAsia="Times New Roman" w:hAnsi="Cambria" w:cs="Times New Roman"/>
      <w:b/>
      <w:bCs/>
      <w:color w:val="4F81BD"/>
      <w:sz w:val="26"/>
      <w:szCs w:val="26"/>
      <w:lang w:eastAsia="ru-RU"/>
    </w:rPr>
  </w:style>
  <w:style w:type="character" w:customStyle="1" w:styleId="32">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3"/>
    <w:link w:val="31"/>
    <w:uiPriority w:val="9"/>
    <w:rsid w:val="00341A9D"/>
    <w:rPr>
      <w:rFonts w:ascii="Cambria" w:eastAsia="Times New Roman" w:hAnsi="Cambria" w:cs="Times New Roman"/>
      <w:b/>
      <w:bCs/>
      <w:color w:val="4F81BD"/>
      <w:sz w:val="24"/>
      <w:szCs w:val="24"/>
      <w:lang w:eastAsia="ru-RU"/>
    </w:rPr>
  </w:style>
  <w:style w:type="character" w:customStyle="1" w:styleId="43">
    <w:name w:val="Заголовок 4 Знак"/>
    <w:basedOn w:val="a3"/>
    <w:link w:val="42"/>
    <w:uiPriority w:val="9"/>
    <w:rsid w:val="00341A9D"/>
    <w:rPr>
      <w:rFonts w:ascii="Cambria" w:eastAsia="Times New Roman" w:hAnsi="Cambria" w:cs="Times New Roman"/>
      <w:b/>
      <w:bCs/>
      <w:i/>
      <w:iCs/>
      <w:color w:val="4F81BD"/>
      <w:sz w:val="24"/>
      <w:szCs w:val="24"/>
      <w:lang w:eastAsia="ru-RU"/>
    </w:rPr>
  </w:style>
  <w:style w:type="character" w:customStyle="1" w:styleId="52">
    <w:name w:val="Заголовок 5 Знак"/>
    <w:basedOn w:val="a3"/>
    <w:link w:val="51"/>
    <w:uiPriority w:val="9"/>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3"/>
    <w:link w:val="6"/>
    <w:uiPriority w:val="9"/>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3"/>
    <w:link w:val="7"/>
    <w:uiPriority w:val="9"/>
    <w:rsid w:val="00341A9D"/>
    <w:rPr>
      <w:rFonts w:ascii="Times New Roman" w:eastAsia="Times New Roman" w:hAnsi="Times New Roman" w:cs="Times New Roman"/>
      <w:sz w:val="24"/>
      <w:szCs w:val="24"/>
      <w:lang w:eastAsia="ru-RU"/>
    </w:rPr>
  </w:style>
  <w:style w:type="character" w:customStyle="1" w:styleId="80">
    <w:name w:val="Заголовок 8 Знак"/>
    <w:basedOn w:val="a3"/>
    <w:link w:val="8"/>
    <w:uiPriority w:val="9"/>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3"/>
    <w:link w:val="9"/>
    <w:uiPriority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2"/>
    <w:next w:val="a2"/>
    <w:rsid w:val="00341A9D"/>
    <w:pPr>
      <w:keepNext/>
      <w:snapToGrid w:val="0"/>
      <w:jc w:val="center"/>
    </w:pPr>
    <w:rPr>
      <w:szCs w:val="20"/>
    </w:rPr>
  </w:style>
  <w:style w:type="paragraph" w:customStyle="1" w:styleId="rvps1">
    <w:name w:val="rvps1"/>
    <w:basedOn w:val="a2"/>
    <w:rsid w:val="00341A9D"/>
    <w:pPr>
      <w:jc w:val="center"/>
    </w:pPr>
  </w:style>
  <w:style w:type="character" w:styleId="a6">
    <w:name w:val="Hyperlink"/>
    <w:uiPriority w:val="99"/>
    <w:unhideWhenUsed/>
    <w:rsid w:val="00341A9D"/>
    <w:rPr>
      <w:color w:val="0000FF"/>
      <w:u w:val="single"/>
    </w:rPr>
  </w:style>
  <w:style w:type="paragraph" w:styleId="a7">
    <w:name w:val="List Paragraph"/>
    <w:basedOn w:val="a2"/>
    <w:link w:val="a8"/>
    <w:uiPriority w:val="34"/>
    <w:qFormat/>
    <w:rsid w:val="00341A9D"/>
    <w:pPr>
      <w:ind w:left="720"/>
      <w:contextualSpacing/>
    </w:pPr>
  </w:style>
  <w:style w:type="paragraph" w:styleId="14">
    <w:name w:val="toc 1"/>
    <w:basedOn w:val="a2"/>
    <w:next w:val="a2"/>
    <w:autoRedefine/>
    <w:uiPriority w:val="39"/>
    <w:qFormat/>
    <w:rsid w:val="00341A9D"/>
    <w:pPr>
      <w:ind w:left="34" w:hanging="1"/>
      <w:jc w:val="both"/>
    </w:pPr>
  </w:style>
  <w:style w:type="paragraph" w:styleId="22">
    <w:name w:val="toc 2"/>
    <w:basedOn w:val="a2"/>
    <w:next w:val="a2"/>
    <w:autoRedefine/>
    <w:uiPriority w:val="39"/>
    <w:qFormat/>
    <w:rsid w:val="00341A9D"/>
    <w:pPr>
      <w:numPr>
        <w:numId w:val="1"/>
      </w:numPr>
      <w:tabs>
        <w:tab w:val="right" w:leader="dot" w:pos="10196"/>
      </w:tabs>
      <w:ind w:left="0"/>
    </w:pPr>
    <w:rPr>
      <w:rFonts w:eastAsia="MS Mincho"/>
      <w:b/>
      <w:i/>
      <w:iCs/>
      <w:noProof/>
      <w:lang w:val="x-none" w:eastAsia="x-none"/>
    </w:rPr>
  </w:style>
  <w:style w:type="paragraph" w:styleId="a9">
    <w:name w:val="header"/>
    <w:basedOn w:val="a2"/>
    <w:link w:val="aa"/>
    <w:uiPriority w:val="99"/>
    <w:unhideWhenUsed/>
    <w:rsid w:val="00341A9D"/>
    <w:pPr>
      <w:tabs>
        <w:tab w:val="center" w:pos="4677"/>
        <w:tab w:val="right" w:pos="9355"/>
      </w:tabs>
    </w:pPr>
  </w:style>
  <w:style w:type="character" w:customStyle="1" w:styleId="aa">
    <w:name w:val="Верхний колонтитул Знак"/>
    <w:basedOn w:val="a3"/>
    <w:link w:val="a9"/>
    <w:uiPriority w:val="99"/>
    <w:rsid w:val="00341A9D"/>
    <w:rPr>
      <w:rFonts w:ascii="Times New Roman" w:eastAsia="Times New Roman" w:hAnsi="Times New Roman" w:cs="Times New Roman"/>
      <w:sz w:val="24"/>
      <w:szCs w:val="24"/>
      <w:lang w:eastAsia="ru-RU"/>
    </w:rPr>
  </w:style>
  <w:style w:type="paragraph" w:styleId="ab">
    <w:name w:val="footer"/>
    <w:basedOn w:val="a2"/>
    <w:link w:val="ac"/>
    <w:uiPriority w:val="99"/>
    <w:unhideWhenUsed/>
    <w:rsid w:val="00341A9D"/>
    <w:pPr>
      <w:tabs>
        <w:tab w:val="center" w:pos="4677"/>
        <w:tab w:val="right" w:pos="9355"/>
      </w:tabs>
    </w:pPr>
  </w:style>
  <w:style w:type="character" w:customStyle="1" w:styleId="ac">
    <w:name w:val="Нижний колонтитул Знак"/>
    <w:basedOn w:val="a3"/>
    <w:link w:val="ab"/>
    <w:uiPriority w:val="99"/>
    <w:rsid w:val="00341A9D"/>
    <w:rPr>
      <w:rFonts w:ascii="Times New Roman" w:eastAsia="Times New Roman" w:hAnsi="Times New Roman" w:cs="Times New Roman"/>
      <w:sz w:val="24"/>
      <w:szCs w:val="24"/>
      <w:lang w:eastAsia="ru-RU"/>
    </w:rPr>
  </w:style>
  <w:style w:type="paragraph" w:styleId="ad">
    <w:name w:val="Balloon Text"/>
    <w:basedOn w:val="a2"/>
    <w:link w:val="ae"/>
    <w:unhideWhenUsed/>
    <w:rsid w:val="00341A9D"/>
    <w:rPr>
      <w:rFonts w:ascii="Tahoma" w:hAnsi="Tahoma" w:cs="Tahoma"/>
      <w:sz w:val="16"/>
      <w:szCs w:val="16"/>
    </w:rPr>
  </w:style>
  <w:style w:type="character" w:customStyle="1" w:styleId="ae">
    <w:name w:val="Текст выноски Знак"/>
    <w:basedOn w:val="a3"/>
    <w:link w:val="ad"/>
    <w:uiPriority w:val="99"/>
    <w:rsid w:val="00341A9D"/>
    <w:rPr>
      <w:rFonts w:ascii="Tahoma" w:eastAsia="Times New Roman" w:hAnsi="Tahoma" w:cs="Tahoma"/>
      <w:sz w:val="16"/>
      <w:szCs w:val="16"/>
      <w:lang w:eastAsia="ru-RU"/>
    </w:rPr>
  </w:style>
  <w:style w:type="table" w:styleId="af">
    <w:name w:val="Table Grid"/>
    <w:basedOn w:val="a4"/>
    <w:uiPriority w:val="59"/>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rmal (Web)"/>
    <w:aliases w:val="Обычный (Web),Обычный (веб) Знак Знак,Обычный (Web) Знак Знак Знак"/>
    <w:basedOn w:val="a2"/>
    <w:link w:val="af1"/>
    <w:uiPriority w:val="99"/>
    <w:rsid w:val="00341A9D"/>
    <w:pPr>
      <w:spacing w:before="100" w:beforeAutospacing="1" w:after="100" w:afterAutospacing="1"/>
    </w:pPr>
  </w:style>
  <w:style w:type="paragraph" w:customStyle="1" w:styleId="Times12">
    <w:name w:val="Times 12"/>
    <w:basedOn w:val="a2"/>
    <w:uiPriority w:val="99"/>
    <w:qFormat/>
    <w:rsid w:val="00341A9D"/>
    <w:pPr>
      <w:overflowPunct w:val="0"/>
      <w:autoSpaceDE w:val="0"/>
      <w:autoSpaceDN w:val="0"/>
      <w:adjustRightInd w:val="0"/>
      <w:ind w:firstLine="567"/>
      <w:jc w:val="both"/>
    </w:pPr>
    <w:rPr>
      <w:bCs/>
      <w:szCs w:val="22"/>
    </w:rPr>
  </w:style>
  <w:style w:type="paragraph" w:customStyle="1" w:styleId="rvps9">
    <w:name w:val="rvps9"/>
    <w:basedOn w:val="a2"/>
    <w:rsid w:val="00341A9D"/>
    <w:pPr>
      <w:jc w:val="both"/>
    </w:pPr>
  </w:style>
  <w:style w:type="paragraph" w:customStyle="1" w:styleId="33">
    <w:name w:val="Стиль3"/>
    <w:basedOn w:val="25"/>
    <w:rsid w:val="00341A9D"/>
    <w:pPr>
      <w:widowControl w:val="0"/>
      <w:tabs>
        <w:tab w:val="num" w:pos="1307"/>
      </w:tabs>
      <w:adjustRightInd w:val="0"/>
      <w:spacing w:after="0" w:line="240" w:lineRule="auto"/>
      <w:ind w:left="1080"/>
      <w:jc w:val="both"/>
    </w:pPr>
    <w:rPr>
      <w:szCs w:val="20"/>
    </w:rPr>
  </w:style>
  <w:style w:type="paragraph" w:styleId="25">
    <w:name w:val="Body Text Indent 2"/>
    <w:basedOn w:val="a2"/>
    <w:link w:val="26"/>
    <w:unhideWhenUsed/>
    <w:rsid w:val="00341A9D"/>
    <w:pPr>
      <w:spacing w:after="120" w:line="480" w:lineRule="auto"/>
      <w:ind w:left="283"/>
    </w:pPr>
  </w:style>
  <w:style w:type="character" w:customStyle="1" w:styleId="26">
    <w:name w:val="Основной текст с отступом 2 Знак"/>
    <w:basedOn w:val="a3"/>
    <w:link w:val="25"/>
    <w:uiPriority w:val="99"/>
    <w:semiHidden/>
    <w:rsid w:val="00341A9D"/>
    <w:rPr>
      <w:rFonts w:ascii="Times New Roman" w:eastAsia="Times New Roman" w:hAnsi="Times New Roman" w:cs="Times New Roman"/>
      <w:sz w:val="24"/>
      <w:szCs w:val="24"/>
      <w:lang w:eastAsia="ru-RU"/>
    </w:rPr>
  </w:style>
  <w:style w:type="paragraph" w:styleId="af2">
    <w:name w:val="Plain Text"/>
    <w:basedOn w:val="a2"/>
    <w:link w:val="af3"/>
    <w:rsid w:val="00341A9D"/>
    <w:pPr>
      <w:snapToGrid w:val="0"/>
    </w:pPr>
    <w:rPr>
      <w:rFonts w:ascii="Courier New" w:hAnsi="Courier New"/>
      <w:sz w:val="20"/>
      <w:szCs w:val="20"/>
    </w:rPr>
  </w:style>
  <w:style w:type="character" w:customStyle="1" w:styleId="af3">
    <w:name w:val="Текст Знак"/>
    <w:basedOn w:val="a3"/>
    <w:link w:val="af2"/>
    <w:rsid w:val="00341A9D"/>
    <w:rPr>
      <w:rFonts w:ascii="Courier New" w:eastAsia="Times New Roman" w:hAnsi="Courier New" w:cs="Times New Roman"/>
      <w:sz w:val="20"/>
      <w:szCs w:val="20"/>
      <w:lang w:eastAsia="ru-RU"/>
    </w:rPr>
  </w:style>
  <w:style w:type="paragraph" w:customStyle="1" w:styleId="af4">
    <w:name w:val="Таблица шапка"/>
    <w:basedOn w:val="a2"/>
    <w:rsid w:val="00341A9D"/>
    <w:pPr>
      <w:keepNext/>
      <w:snapToGrid w:val="0"/>
      <w:spacing w:before="40" w:after="40"/>
      <w:ind w:left="57" w:right="57"/>
    </w:pPr>
    <w:rPr>
      <w:sz w:val="22"/>
      <w:szCs w:val="20"/>
    </w:rPr>
  </w:style>
  <w:style w:type="paragraph" w:customStyle="1" w:styleId="af5">
    <w:name w:val="Таблица текст"/>
    <w:basedOn w:val="a2"/>
    <w:rsid w:val="00341A9D"/>
    <w:pPr>
      <w:snapToGrid w:val="0"/>
      <w:spacing w:before="40" w:after="40"/>
      <w:ind w:left="57" w:right="57"/>
    </w:pPr>
    <w:rPr>
      <w:szCs w:val="20"/>
    </w:rPr>
  </w:style>
  <w:style w:type="character" w:customStyle="1" w:styleId="15">
    <w:name w:val="Ариал Знак1"/>
    <w:link w:val="af6"/>
    <w:locked/>
    <w:rsid w:val="00341A9D"/>
    <w:rPr>
      <w:rFonts w:ascii="Arial" w:hAnsi="Arial" w:cs="Arial"/>
    </w:rPr>
  </w:style>
  <w:style w:type="paragraph" w:customStyle="1" w:styleId="af6">
    <w:name w:val="Ариал"/>
    <w:basedOn w:val="a2"/>
    <w:link w:val="15"/>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7">
    <w:name w:val="Пункт б/н"/>
    <w:basedOn w:val="a2"/>
    <w:rsid w:val="00341A9D"/>
    <w:pPr>
      <w:tabs>
        <w:tab w:val="left" w:pos="1134"/>
      </w:tabs>
      <w:snapToGrid w:val="0"/>
      <w:spacing w:line="360" w:lineRule="auto"/>
      <w:ind w:firstLine="567"/>
      <w:jc w:val="both"/>
    </w:pPr>
    <w:rPr>
      <w:bCs/>
      <w:sz w:val="22"/>
      <w:szCs w:val="22"/>
    </w:rPr>
  </w:style>
  <w:style w:type="character" w:customStyle="1" w:styleId="af8">
    <w:name w:val="Ариал Таблица Знак"/>
    <w:link w:val="af9"/>
    <w:locked/>
    <w:rsid w:val="00341A9D"/>
    <w:rPr>
      <w:rFonts w:ascii="Arial" w:hAnsi="Arial" w:cs="Arial"/>
    </w:rPr>
  </w:style>
  <w:style w:type="paragraph" w:customStyle="1" w:styleId="af9">
    <w:name w:val="Ариал Таблица"/>
    <w:basedOn w:val="af6"/>
    <w:link w:val="af8"/>
    <w:rsid w:val="00341A9D"/>
    <w:pPr>
      <w:widowControl w:val="0"/>
      <w:adjustRightInd w:val="0"/>
      <w:spacing w:before="0" w:after="0" w:line="240" w:lineRule="auto"/>
      <w:ind w:firstLine="0"/>
    </w:pPr>
  </w:style>
  <w:style w:type="paragraph" w:styleId="a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2"/>
    <w:link w:val="afb"/>
    <w:unhideWhenUsed/>
    <w:rsid w:val="00341A9D"/>
    <w:rPr>
      <w:sz w:val="20"/>
      <w:szCs w:val="20"/>
    </w:rPr>
  </w:style>
  <w:style w:type="character" w:customStyle="1" w:styleId="afb">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3"/>
    <w:link w:val="afa"/>
    <w:rsid w:val="00341A9D"/>
    <w:rPr>
      <w:rFonts w:ascii="Times New Roman" w:eastAsia="Times New Roman" w:hAnsi="Times New Roman" w:cs="Times New Roman"/>
      <w:sz w:val="20"/>
      <w:szCs w:val="20"/>
      <w:lang w:eastAsia="ru-RU"/>
    </w:rPr>
  </w:style>
  <w:style w:type="character" w:styleId="afc">
    <w:name w:val="footnote reference"/>
    <w:unhideWhenUsed/>
    <w:rsid w:val="00341A9D"/>
    <w:rPr>
      <w:vertAlign w:val="superscript"/>
    </w:rPr>
  </w:style>
  <w:style w:type="paragraph" w:customStyle="1" w:styleId="ConsPlusNormal">
    <w:name w:val="ConsPlusNormal"/>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d">
    <w:name w:val="page number"/>
    <w:basedOn w:val="a3"/>
    <w:rsid w:val="00341A9D"/>
  </w:style>
  <w:style w:type="paragraph" w:customStyle="1" w:styleId="rvps46">
    <w:name w:val="rvps46"/>
    <w:basedOn w:val="a2"/>
    <w:rsid w:val="00341A9D"/>
    <w:pPr>
      <w:spacing w:before="120" w:after="120"/>
    </w:pPr>
  </w:style>
  <w:style w:type="character" w:styleId="afe">
    <w:name w:val="annotation reference"/>
    <w:uiPriority w:val="99"/>
    <w:unhideWhenUsed/>
    <w:rsid w:val="00341A9D"/>
    <w:rPr>
      <w:sz w:val="16"/>
      <w:szCs w:val="16"/>
    </w:rPr>
  </w:style>
  <w:style w:type="paragraph" w:styleId="aff">
    <w:name w:val="annotation text"/>
    <w:basedOn w:val="a2"/>
    <w:link w:val="aff0"/>
    <w:uiPriority w:val="99"/>
    <w:unhideWhenUsed/>
    <w:rsid w:val="00341A9D"/>
    <w:rPr>
      <w:sz w:val="20"/>
      <w:szCs w:val="20"/>
    </w:rPr>
  </w:style>
  <w:style w:type="character" w:customStyle="1" w:styleId="aff0">
    <w:name w:val="Текст примечания Знак"/>
    <w:basedOn w:val="a3"/>
    <w:link w:val="aff"/>
    <w:uiPriority w:val="99"/>
    <w:rsid w:val="00341A9D"/>
    <w:rPr>
      <w:rFonts w:ascii="Times New Roman" w:eastAsia="Times New Roman" w:hAnsi="Times New Roman" w:cs="Times New Roman"/>
      <w:sz w:val="20"/>
      <w:szCs w:val="20"/>
      <w:lang w:eastAsia="ru-RU"/>
    </w:rPr>
  </w:style>
  <w:style w:type="paragraph" w:styleId="aff1">
    <w:name w:val="annotation subject"/>
    <w:basedOn w:val="aff"/>
    <w:next w:val="aff"/>
    <w:link w:val="aff2"/>
    <w:unhideWhenUsed/>
    <w:rsid w:val="00341A9D"/>
    <w:rPr>
      <w:b/>
      <w:bCs/>
    </w:rPr>
  </w:style>
  <w:style w:type="character" w:customStyle="1" w:styleId="aff2">
    <w:name w:val="Тема примечания Знак"/>
    <w:basedOn w:val="aff0"/>
    <w:link w:val="aff1"/>
    <w:rsid w:val="00341A9D"/>
    <w:rPr>
      <w:rFonts w:ascii="Times New Roman" w:eastAsia="Times New Roman" w:hAnsi="Times New Roman" w:cs="Times New Roman"/>
      <w:b/>
      <w:bCs/>
      <w:sz w:val="20"/>
      <w:szCs w:val="20"/>
      <w:lang w:eastAsia="ru-RU"/>
    </w:rPr>
  </w:style>
  <w:style w:type="paragraph" w:styleId="aff3">
    <w:name w:val="Body Text Indent"/>
    <w:basedOn w:val="a2"/>
    <w:link w:val="aff4"/>
    <w:unhideWhenUsed/>
    <w:rsid w:val="00341A9D"/>
    <w:pPr>
      <w:ind w:firstLine="567"/>
      <w:jc w:val="both"/>
    </w:pPr>
    <w:rPr>
      <w:b/>
      <w:sz w:val="26"/>
      <w:szCs w:val="26"/>
    </w:rPr>
  </w:style>
  <w:style w:type="character" w:customStyle="1" w:styleId="aff4">
    <w:name w:val="Основной текст с отступом Знак"/>
    <w:basedOn w:val="a3"/>
    <w:link w:val="aff3"/>
    <w:uiPriority w:val="99"/>
    <w:rsid w:val="00341A9D"/>
    <w:rPr>
      <w:rFonts w:ascii="Times New Roman" w:eastAsia="Times New Roman" w:hAnsi="Times New Roman" w:cs="Times New Roman"/>
      <w:b/>
      <w:sz w:val="26"/>
      <w:szCs w:val="26"/>
      <w:lang w:eastAsia="ru-RU"/>
    </w:rPr>
  </w:style>
  <w:style w:type="paragraph" w:styleId="aff5">
    <w:name w:val="Body Text"/>
    <w:aliases w:val="Bodytext,paragraph 2,body indent,AvtalBrödtext, ändrad"/>
    <w:basedOn w:val="a2"/>
    <w:link w:val="aff6"/>
    <w:unhideWhenUsed/>
    <w:rsid w:val="00341A9D"/>
    <w:rPr>
      <w:i/>
      <w:sz w:val="26"/>
      <w:szCs w:val="26"/>
    </w:rPr>
  </w:style>
  <w:style w:type="character" w:customStyle="1" w:styleId="aff6">
    <w:name w:val="Основной текст Знак"/>
    <w:aliases w:val="Bodytext Знак,paragraph 2 Знак,body indent Знак,AvtalBrödtext Знак, ändrad Знак"/>
    <w:basedOn w:val="a3"/>
    <w:link w:val="aff5"/>
    <w:uiPriority w:val="99"/>
    <w:rsid w:val="00341A9D"/>
    <w:rPr>
      <w:rFonts w:ascii="Times New Roman" w:eastAsia="Times New Roman" w:hAnsi="Times New Roman" w:cs="Times New Roman"/>
      <w:i/>
      <w:sz w:val="26"/>
      <w:szCs w:val="26"/>
      <w:lang w:eastAsia="ru-RU"/>
    </w:rPr>
  </w:style>
  <w:style w:type="paragraph" w:styleId="27">
    <w:name w:val="Body Text 2"/>
    <w:basedOn w:val="a2"/>
    <w:link w:val="28"/>
    <w:unhideWhenUsed/>
    <w:rsid w:val="00341A9D"/>
    <w:rPr>
      <w:i/>
      <w:color w:val="FF0000"/>
      <w:sz w:val="26"/>
      <w:szCs w:val="26"/>
    </w:rPr>
  </w:style>
  <w:style w:type="character" w:customStyle="1" w:styleId="28">
    <w:name w:val="Основной текст 2 Знак"/>
    <w:basedOn w:val="a3"/>
    <w:link w:val="27"/>
    <w:uiPriority w:val="99"/>
    <w:rsid w:val="00341A9D"/>
    <w:rPr>
      <w:rFonts w:ascii="Times New Roman" w:eastAsia="Times New Roman" w:hAnsi="Times New Roman" w:cs="Times New Roman"/>
      <w:i/>
      <w:color w:val="FF0000"/>
      <w:sz w:val="26"/>
      <w:szCs w:val="26"/>
      <w:lang w:eastAsia="ru-RU"/>
    </w:rPr>
  </w:style>
  <w:style w:type="paragraph" w:customStyle="1" w:styleId="aff7">
    <w:name w:val="Пункт"/>
    <w:basedOn w:val="a2"/>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8">
    <w:name w:val="TOC Heading"/>
    <w:basedOn w:val="12"/>
    <w:next w:val="a2"/>
    <w:uiPriority w:val="39"/>
    <w:qFormat/>
    <w:rsid w:val="00341A9D"/>
    <w:pPr>
      <w:spacing w:line="276" w:lineRule="auto"/>
      <w:outlineLvl w:val="9"/>
    </w:pPr>
  </w:style>
  <w:style w:type="paragraph" w:styleId="34">
    <w:name w:val="toc 3"/>
    <w:basedOn w:val="a2"/>
    <w:next w:val="a2"/>
    <w:autoRedefine/>
    <w:uiPriority w:val="39"/>
    <w:unhideWhenUsed/>
    <w:qFormat/>
    <w:rsid w:val="00341A9D"/>
    <w:pPr>
      <w:spacing w:after="100" w:line="276" w:lineRule="auto"/>
      <w:ind w:left="440"/>
    </w:pPr>
    <w:rPr>
      <w:rFonts w:ascii="Calibri" w:hAnsi="Calibri"/>
      <w:sz w:val="22"/>
      <w:szCs w:val="22"/>
    </w:rPr>
  </w:style>
  <w:style w:type="paragraph" w:styleId="35">
    <w:name w:val="Body Text 3"/>
    <w:basedOn w:val="a2"/>
    <w:link w:val="36"/>
    <w:unhideWhenUsed/>
    <w:rsid w:val="00341A9D"/>
    <w:pPr>
      <w:autoSpaceDE w:val="0"/>
      <w:autoSpaceDN w:val="0"/>
      <w:adjustRightInd w:val="0"/>
    </w:pPr>
    <w:rPr>
      <w:sz w:val="26"/>
      <w:szCs w:val="26"/>
    </w:rPr>
  </w:style>
  <w:style w:type="character" w:customStyle="1" w:styleId="36">
    <w:name w:val="Основной текст 3 Знак"/>
    <w:basedOn w:val="a3"/>
    <w:link w:val="35"/>
    <w:uiPriority w:val="99"/>
    <w:rsid w:val="00341A9D"/>
    <w:rPr>
      <w:rFonts w:ascii="Times New Roman" w:eastAsia="Times New Roman" w:hAnsi="Times New Roman" w:cs="Times New Roman"/>
      <w:sz w:val="26"/>
      <w:szCs w:val="26"/>
      <w:lang w:eastAsia="ru-RU"/>
    </w:rPr>
  </w:style>
  <w:style w:type="paragraph" w:styleId="37">
    <w:name w:val="Body Text Indent 3"/>
    <w:basedOn w:val="a2"/>
    <w:link w:val="38"/>
    <w:unhideWhenUsed/>
    <w:rsid w:val="00341A9D"/>
    <w:pPr>
      <w:tabs>
        <w:tab w:val="num" w:pos="1200"/>
      </w:tabs>
      <w:ind w:left="16"/>
      <w:jc w:val="both"/>
    </w:pPr>
    <w:rPr>
      <w:i/>
      <w:color w:val="808080"/>
    </w:rPr>
  </w:style>
  <w:style w:type="character" w:customStyle="1" w:styleId="38">
    <w:name w:val="Основной текст с отступом 3 Знак"/>
    <w:basedOn w:val="a3"/>
    <w:link w:val="37"/>
    <w:uiPriority w:val="99"/>
    <w:rsid w:val="00341A9D"/>
    <w:rPr>
      <w:rFonts w:ascii="Times New Roman" w:eastAsia="Times New Roman" w:hAnsi="Times New Roman" w:cs="Times New Roman"/>
      <w:i/>
      <w:color w:val="808080"/>
      <w:sz w:val="24"/>
      <w:szCs w:val="24"/>
      <w:lang w:eastAsia="ru-RU"/>
    </w:rPr>
  </w:style>
  <w:style w:type="character" w:customStyle="1" w:styleId="af1">
    <w:name w:val="Обычный (веб) Знак"/>
    <w:aliases w:val="Обычный (Web) Знак,Обычный (веб) Знак Знак Знак,Обычный (Web) Знак Знак Знак Знак"/>
    <w:link w:val="af0"/>
    <w:locked/>
    <w:rsid w:val="00341A9D"/>
    <w:rPr>
      <w:rFonts w:ascii="Times New Roman" w:eastAsia="Times New Roman" w:hAnsi="Times New Roman" w:cs="Times New Roman"/>
      <w:sz w:val="24"/>
      <w:szCs w:val="24"/>
      <w:lang w:eastAsia="ru-RU"/>
    </w:rPr>
  </w:style>
  <w:style w:type="paragraph" w:styleId="aff9">
    <w:name w:val="Block Text"/>
    <w:basedOn w:val="a2"/>
    <w:uiPriority w:val="99"/>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9">
    <w:name w:val="çàãîëîâîê 2"/>
    <w:basedOn w:val="a2"/>
    <w:next w:val="a2"/>
    <w:rsid w:val="00341A9D"/>
    <w:pPr>
      <w:keepNext/>
      <w:jc w:val="both"/>
    </w:pPr>
    <w:rPr>
      <w:szCs w:val="20"/>
      <w:lang w:val="en-GB"/>
    </w:rPr>
  </w:style>
  <w:style w:type="paragraph" w:customStyle="1" w:styleId="16">
    <w:name w:val="Абзац списка1"/>
    <w:basedOn w:val="a2"/>
    <w:link w:val="ListParagraph"/>
    <w:rsid w:val="00341A9D"/>
    <w:pPr>
      <w:spacing w:after="200" w:line="276" w:lineRule="auto"/>
      <w:ind w:left="720"/>
      <w:contextualSpacing/>
    </w:pPr>
    <w:rPr>
      <w:rFonts w:ascii="Calibri" w:hAnsi="Calibri"/>
      <w:sz w:val="22"/>
      <w:szCs w:val="22"/>
      <w:lang w:eastAsia="en-US"/>
    </w:rPr>
  </w:style>
  <w:style w:type="paragraph" w:customStyle="1" w:styleId="affa">
    <w:name w:val="Текст документа"/>
    <w:basedOn w:val="a2"/>
    <w:link w:val="affb"/>
    <w:uiPriority w:val="99"/>
    <w:rsid w:val="00341A9D"/>
    <w:pPr>
      <w:spacing w:line="360" w:lineRule="auto"/>
      <w:ind w:firstLine="720"/>
      <w:jc w:val="both"/>
    </w:pPr>
  </w:style>
  <w:style w:type="character" w:customStyle="1" w:styleId="affb">
    <w:name w:val="Текст документа Знак"/>
    <w:link w:val="affa"/>
    <w:uiPriority w:val="99"/>
    <w:locked/>
    <w:rsid w:val="00341A9D"/>
    <w:rPr>
      <w:rFonts w:ascii="Times New Roman" w:eastAsia="Times New Roman" w:hAnsi="Times New Roman" w:cs="Times New Roman"/>
      <w:sz w:val="24"/>
      <w:szCs w:val="24"/>
      <w:lang w:eastAsia="ru-RU"/>
    </w:rPr>
  </w:style>
  <w:style w:type="character" w:styleId="affc">
    <w:name w:val="FollowedHyperlink"/>
    <w:uiPriority w:val="99"/>
    <w:unhideWhenUsed/>
    <w:rsid w:val="00341A9D"/>
    <w:rPr>
      <w:color w:val="800080"/>
      <w:u w:val="single"/>
    </w:rPr>
  </w:style>
  <w:style w:type="paragraph" w:customStyle="1" w:styleId="Default">
    <w:name w:val="Default"/>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341A9D"/>
    <w:pPr>
      <w:numPr>
        <w:numId w:val="4"/>
      </w:numPr>
    </w:pPr>
  </w:style>
  <w:style w:type="paragraph" w:customStyle="1" w:styleId="CharChar4CharCharCharCharCharChar">
    <w:name w:val="Char Char4 Знак Знак Char Char Знак Знак Char Char Знак Char Char"/>
    <w:basedOn w:val="a2"/>
    <w:semiHidden/>
    <w:rsid w:val="00341A9D"/>
    <w:pPr>
      <w:widowControl w:val="0"/>
      <w:adjustRightInd w:val="0"/>
      <w:spacing w:after="160" w:line="240" w:lineRule="exact"/>
      <w:jc w:val="right"/>
    </w:pPr>
    <w:rPr>
      <w:sz w:val="20"/>
      <w:szCs w:val="20"/>
      <w:lang w:val="en-GB" w:eastAsia="en-US"/>
    </w:rPr>
  </w:style>
  <w:style w:type="paragraph" w:styleId="affd">
    <w:name w:val="Revision"/>
    <w:hidden/>
    <w:uiPriority w:val="99"/>
    <w:semi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6"/>
    <w:rsid w:val="00E455A3"/>
    <w:rPr>
      <w:rFonts w:ascii="Calibri" w:eastAsia="Times New Roman" w:hAnsi="Calibri" w:cs="Times New Roman"/>
    </w:rPr>
  </w:style>
  <w:style w:type="character" w:customStyle="1" w:styleId="breadcrumb">
    <w:name w:val="breadcrumb"/>
    <w:basedOn w:val="a3"/>
    <w:rsid w:val="00E455A3"/>
  </w:style>
  <w:style w:type="paragraph" w:customStyle="1" w:styleId="1">
    <w:name w:val="Раздел 1"/>
    <w:basedOn w:val="a2"/>
    <w:qFormat/>
    <w:rsid w:val="00E455A3"/>
    <w:pPr>
      <w:keepNext/>
      <w:numPr>
        <w:numId w:val="8"/>
      </w:numPr>
      <w:autoSpaceDE w:val="0"/>
      <w:autoSpaceDN w:val="0"/>
      <w:adjustRightInd w:val="0"/>
      <w:spacing w:before="600" w:after="360"/>
      <w:jc w:val="both"/>
    </w:pPr>
    <w:rPr>
      <w:b/>
    </w:rPr>
  </w:style>
  <w:style w:type="paragraph" w:customStyle="1" w:styleId="10">
    <w:name w:val="Пункт раздела 1"/>
    <w:basedOn w:val="a2"/>
    <w:link w:val="17"/>
    <w:qFormat/>
    <w:rsid w:val="00E455A3"/>
    <w:pPr>
      <w:numPr>
        <w:ilvl w:val="1"/>
        <w:numId w:val="8"/>
      </w:numPr>
      <w:shd w:val="clear" w:color="auto" w:fill="FFFFFF"/>
      <w:tabs>
        <w:tab w:val="left" w:pos="264"/>
      </w:tabs>
      <w:suppressAutoHyphens/>
      <w:autoSpaceDE w:val="0"/>
      <w:autoSpaceDN w:val="0"/>
      <w:adjustRightInd w:val="0"/>
      <w:spacing w:line="312" w:lineRule="auto"/>
      <w:jc w:val="both"/>
    </w:pPr>
    <w:rPr>
      <w:lang w:val="x-none" w:eastAsia="x-none"/>
    </w:rPr>
  </w:style>
  <w:style w:type="character" w:customStyle="1" w:styleId="17">
    <w:name w:val="Пункт раздела 1 Знак"/>
    <w:link w:val="10"/>
    <w:rsid w:val="00E455A3"/>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E455A3"/>
  </w:style>
  <w:style w:type="numbering" w:styleId="111111">
    <w:name w:val="Outline List 2"/>
    <w:basedOn w:val="a5"/>
    <w:rsid w:val="00673C39"/>
    <w:pPr>
      <w:numPr>
        <w:numId w:val="9"/>
      </w:numPr>
    </w:pPr>
  </w:style>
  <w:style w:type="paragraph" w:customStyle="1" w:styleId="western">
    <w:name w:val="western"/>
    <w:basedOn w:val="a2"/>
    <w:uiPriority w:val="99"/>
    <w:rsid w:val="00673C39"/>
    <w:pPr>
      <w:suppressAutoHyphens/>
      <w:spacing w:before="280" w:after="280"/>
      <w:jc w:val="both"/>
    </w:pPr>
    <w:rPr>
      <w:rFonts w:ascii="Arial" w:hAnsi="Arial" w:cs="Arial"/>
      <w:lang w:eastAsia="ar-SA"/>
    </w:rPr>
  </w:style>
  <w:style w:type="character" w:customStyle="1" w:styleId="a8">
    <w:name w:val="Абзац списка Знак"/>
    <w:link w:val="a7"/>
    <w:uiPriority w:val="34"/>
    <w:rsid w:val="004F7D5D"/>
    <w:rPr>
      <w:rFonts w:ascii="Times New Roman" w:eastAsia="Times New Roman" w:hAnsi="Times New Roman" w:cs="Times New Roman"/>
      <w:sz w:val="24"/>
      <w:szCs w:val="24"/>
      <w:lang w:eastAsia="ru-RU"/>
    </w:rPr>
  </w:style>
  <w:style w:type="paragraph" w:styleId="affe">
    <w:name w:val="List Continue"/>
    <w:basedOn w:val="a2"/>
    <w:autoRedefine/>
    <w:rsid w:val="001E3FD5"/>
    <w:pPr>
      <w:numPr>
        <w:ilvl w:val="1"/>
      </w:numPr>
      <w:tabs>
        <w:tab w:val="num" w:pos="0"/>
      </w:tabs>
      <w:spacing w:line="276" w:lineRule="auto"/>
      <w:jc w:val="both"/>
    </w:pPr>
    <w:rPr>
      <w:sz w:val="22"/>
      <w:szCs w:val="20"/>
      <w:lang w:eastAsia="en-US"/>
    </w:rPr>
  </w:style>
  <w:style w:type="paragraph" w:customStyle="1" w:styleId="afff">
    <w:name w:val="Чернокожин. Содержание."/>
    <w:basedOn w:val="a2"/>
    <w:autoRedefine/>
    <w:uiPriority w:val="99"/>
    <w:rsid w:val="001E3FD5"/>
    <w:pPr>
      <w:spacing w:line="276" w:lineRule="auto"/>
      <w:jc w:val="both"/>
    </w:pPr>
    <w:rPr>
      <w:b/>
      <w:caps/>
      <w:szCs w:val="22"/>
      <w:lang w:val="en-US" w:eastAsia="en-US"/>
    </w:rPr>
  </w:style>
  <w:style w:type="paragraph" w:customStyle="1" w:styleId="18">
    <w:name w:val="Обычная таблица1"/>
    <w:basedOn w:val="a2"/>
    <w:semiHidden/>
    <w:rsid w:val="001E3FD5"/>
    <w:pPr>
      <w:keepLines/>
      <w:spacing w:before="60"/>
    </w:pPr>
    <w:rPr>
      <w:rFonts w:ascii="Nokia Sans" w:hAnsi="Nokia Sans" w:cs="Nokia Sans"/>
      <w:snapToGrid w:val="0"/>
      <w:sz w:val="22"/>
      <w:szCs w:val="22"/>
      <w:lang w:val="en-GB"/>
    </w:rPr>
  </w:style>
  <w:style w:type="paragraph" w:customStyle="1" w:styleId="120">
    <w:name w:val="Абзац списка12"/>
    <w:basedOn w:val="a2"/>
    <w:uiPriority w:val="99"/>
    <w:rsid w:val="001E3FD5"/>
    <w:pPr>
      <w:suppressAutoHyphens/>
      <w:spacing w:after="200" w:line="276" w:lineRule="auto"/>
    </w:pPr>
    <w:rPr>
      <w:rFonts w:ascii="Calibri" w:eastAsia="DejaVu Sans" w:hAnsi="Calibri" w:cs="font184"/>
      <w:kern w:val="1"/>
      <w:sz w:val="22"/>
      <w:szCs w:val="22"/>
      <w:lang w:eastAsia="ar-SA"/>
    </w:rPr>
  </w:style>
  <w:style w:type="paragraph" w:customStyle="1" w:styleId="xl65">
    <w:name w:val="xl65"/>
    <w:basedOn w:val="a2"/>
    <w:rsid w:val="00DD0063"/>
    <w:pPr>
      <w:spacing w:before="100" w:beforeAutospacing="1" w:after="100" w:afterAutospacing="1"/>
      <w:textAlignment w:val="center"/>
    </w:pPr>
  </w:style>
  <w:style w:type="paragraph" w:customStyle="1" w:styleId="xl66">
    <w:name w:val="xl66"/>
    <w:basedOn w:val="a2"/>
    <w:rsid w:val="00DD0063"/>
    <w:pPr>
      <w:pBdr>
        <w:top w:val="single" w:sz="8" w:space="0" w:color="auto"/>
        <w:right w:val="single" w:sz="8" w:space="0" w:color="auto"/>
      </w:pBdr>
      <w:shd w:val="clear" w:color="000000" w:fill="FFFFFF"/>
      <w:spacing w:before="100" w:beforeAutospacing="1" w:after="100" w:afterAutospacing="1"/>
      <w:textAlignment w:val="center"/>
    </w:pPr>
  </w:style>
  <w:style w:type="paragraph" w:customStyle="1" w:styleId="xl67">
    <w:name w:val="xl67"/>
    <w:basedOn w:val="a2"/>
    <w:rsid w:val="00DD0063"/>
    <w:pPr>
      <w:pBdr>
        <w:right w:val="single" w:sz="8" w:space="0" w:color="auto"/>
      </w:pBdr>
      <w:spacing w:before="100" w:beforeAutospacing="1" w:after="100" w:afterAutospacing="1"/>
      <w:textAlignment w:val="center"/>
    </w:pPr>
  </w:style>
  <w:style w:type="paragraph" w:customStyle="1" w:styleId="xl68">
    <w:name w:val="xl68"/>
    <w:basedOn w:val="a2"/>
    <w:rsid w:val="00DD0063"/>
    <w:pPr>
      <w:pBdr>
        <w:right w:val="single" w:sz="8" w:space="0" w:color="auto"/>
      </w:pBdr>
      <w:shd w:val="clear" w:color="000000" w:fill="FFFFFF"/>
      <w:spacing w:before="100" w:beforeAutospacing="1" w:after="100" w:afterAutospacing="1"/>
      <w:textAlignment w:val="center"/>
    </w:pPr>
  </w:style>
  <w:style w:type="paragraph" w:customStyle="1" w:styleId="xl69">
    <w:name w:val="xl69"/>
    <w:basedOn w:val="a2"/>
    <w:rsid w:val="00DD0063"/>
    <w:pPr>
      <w:pBdr>
        <w:bottom w:val="single" w:sz="8" w:space="0" w:color="auto"/>
        <w:right w:val="single" w:sz="8" w:space="0" w:color="auto"/>
      </w:pBdr>
      <w:shd w:val="clear" w:color="000000" w:fill="FFFFFF"/>
      <w:spacing w:before="100" w:beforeAutospacing="1" w:after="100" w:afterAutospacing="1"/>
      <w:textAlignment w:val="center"/>
    </w:pPr>
  </w:style>
  <w:style w:type="paragraph" w:customStyle="1" w:styleId="xl70">
    <w:name w:val="xl70"/>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1">
    <w:name w:val="xl71"/>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2">
    <w:name w:val="xl72"/>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3">
    <w:name w:val="xl73"/>
    <w:basedOn w:val="a2"/>
    <w:rsid w:val="00DD0063"/>
    <w:pPr>
      <w:pBdr>
        <w:right w:val="single" w:sz="8" w:space="0" w:color="auto"/>
      </w:pBdr>
      <w:spacing w:before="100" w:beforeAutospacing="1" w:after="100" w:afterAutospacing="1"/>
      <w:textAlignment w:val="center"/>
    </w:pPr>
  </w:style>
  <w:style w:type="paragraph" w:customStyle="1" w:styleId="xl74">
    <w:name w:val="xl74"/>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5">
    <w:name w:val="xl75"/>
    <w:basedOn w:val="a2"/>
    <w:rsid w:val="00DD0063"/>
    <w:pPr>
      <w:pBdr>
        <w:top w:val="single" w:sz="8" w:space="0" w:color="auto"/>
        <w:left w:val="single" w:sz="8" w:space="0" w:color="auto"/>
        <w:right w:val="single" w:sz="8" w:space="0" w:color="auto"/>
      </w:pBdr>
      <w:spacing w:before="100" w:beforeAutospacing="1" w:after="100" w:afterAutospacing="1"/>
    </w:pPr>
  </w:style>
  <w:style w:type="paragraph" w:customStyle="1" w:styleId="xl76">
    <w:name w:val="xl76"/>
    <w:basedOn w:val="a2"/>
    <w:rsid w:val="00DD0063"/>
    <w:pPr>
      <w:pBdr>
        <w:left w:val="single" w:sz="8" w:space="0" w:color="auto"/>
        <w:right w:val="single" w:sz="8" w:space="0" w:color="auto"/>
      </w:pBdr>
      <w:spacing w:before="100" w:beforeAutospacing="1" w:after="100" w:afterAutospacing="1"/>
    </w:pPr>
  </w:style>
  <w:style w:type="paragraph" w:customStyle="1" w:styleId="xl77">
    <w:name w:val="xl77"/>
    <w:basedOn w:val="a2"/>
    <w:rsid w:val="00DD0063"/>
    <w:pPr>
      <w:pBdr>
        <w:left w:val="single" w:sz="8" w:space="0" w:color="auto"/>
        <w:bottom w:val="single" w:sz="8" w:space="0" w:color="auto"/>
        <w:right w:val="single" w:sz="8" w:space="0" w:color="auto"/>
      </w:pBdr>
      <w:spacing w:before="100" w:beforeAutospacing="1" w:after="100" w:afterAutospacing="1"/>
    </w:pPr>
  </w:style>
  <w:style w:type="paragraph" w:customStyle="1" w:styleId="xl78">
    <w:name w:val="xl78"/>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pPr>
  </w:style>
  <w:style w:type="paragraph" w:customStyle="1" w:styleId="xl79">
    <w:name w:val="xl79"/>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9">
    <w:name w:val="xl19"/>
    <w:basedOn w:val="a2"/>
    <w:link w:val="xl190"/>
    <w:rsid w:val="00AE15BE"/>
    <w:pPr>
      <w:spacing w:before="100" w:beforeAutospacing="1" w:after="100" w:afterAutospacing="1"/>
    </w:pPr>
    <w:rPr>
      <w:rFonts w:ascii="Arial Unicode MS" w:eastAsia="Arial Unicode MS" w:hAnsi="Arial Unicode MS" w:cs="Arial Unicode MS"/>
      <w:b/>
      <w:bCs/>
    </w:rPr>
  </w:style>
  <w:style w:type="character" w:customStyle="1" w:styleId="xl190">
    <w:name w:val="xl19 Знак"/>
    <w:link w:val="xl19"/>
    <w:rsid w:val="00AE15BE"/>
    <w:rPr>
      <w:rFonts w:ascii="Arial Unicode MS" w:eastAsia="Arial Unicode MS" w:hAnsi="Arial Unicode MS" w:cs="Arial Unicode MS"/>
      <w:b/>
      <w:bCs/>
      <w:sz w:val="24"/>
      <w:szCs w:val="24"/>
      <w:lang w:eastAsia="ru-RU"/>
    </w:rPr>
  </w:style>
  <w:style w:type="paragraph" w:customStyle="1" w:styleId="19">
    <w:name w:val="СМК 1"/>
    <w:basedOn w:val="12"/>
    <w:next w:val="a2"/>
    <w:rsid w:val="00AE15BE"/>
    <w:pPr>
      <w:keepLines w:val="0"/>
      <w:tabs>
        <w:tab w:val="num" w:pos="0"/>
      </w:tabs>
      <w:spacing w:before="120" w:after="120"/>
      <w:ind w:left="709"/>
    </w:pPr>
    <w:rPr>
      <w:rFonts w:ascii="Times New Roman" w:hAnsi="Times New Roman"/>
      <w:color w:val="auto"/>
    </w:rPr>
  </w:style>
  <w:style w:type="paragraph" w:customStyle="1" w:styleId="2a">
    <w:name w:val="СМК 2"/>
    <w:basedOn w:val="23"/>
    <w:next w:val="a2"/>
    <w:rsid w:val="00AE15BE"/>
    <w:pPr>
      <w:keepLines w:val="0"/>
      <w:tabs>
        <w:tab w:val="num" w:pos="284"/>
      </w:tabs>
      <w:spacing w:before="120" w:after="120"/>
      <w:ind w:left="993"/>
      <w:jc w:val="both"/>
    </w:pPr>
    <w:rPr>
      <w:rFonts w:ascii="Times New Roman" w:hAnsi="Times New Roman" w:cs="Arial"/>
      <w:iCs/>
      <w:color w:val="auto"/>
      <w:sz w:val="28"/>
      <w:szCs w:val="28"/>
    </w:rPr>
  </w:style>
  <w:style w:type="paragraph" w:styleId="afff0">
    <w:name w:val="No Spacing"/>
    <w:uiPriority w:val="1"/>
    <w:qFormat/>
    <w:rsid w:val="00AE15BE"/>
    <w:pPr>
      <w:spacing w:after="0" w:line="240" w:lineRule="auto"/>
    </w:pPr>
    <w:rPr>
      <w:rFonts w:ascii="Calibri" w:eastAsia="Times New Roman" w:hAnsi="Calibri" w:cs="Times New Roman"/>
      <w:lang w:eastAsia="ru-RU"/>
    </w:rPr>
  </w:style>
  <w:style w:type="paragraph" w:customStyle="1" w:styleId="1a">
    <w:name w:val="Обычный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FR1">
    <w:name w:val="FR1"/>
    <w:rsid w:val="00D20CF2"/>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2b">
    <w:name w:val="заголовок 2"/>
    <w:basedOn w:val="a2"/>
    <w:next w:val="a2"/>
    <w:rsid w:val="00D20CF2"/>
    <w:pPr>
      <w:keepNext/>
      <w:jc w:val="both"/>
    </w:pPr>
    <w:rPr>
      <w:b/>
    </w:rPr>
  </w:style>
  <w:style w:type="paragraph" w:customStyle="1" w:styleId="xl24">
    <w:name w:val="xl24"/>
    <w:basedOn w:val="a2"/>
    <w:rsid w:val="00D20CF2"/>
    <w:pPr>
      <w:pBdr>
        <w:right w:val="single" w:sz="4" w:space="0" w:color="auto"/>
      </w:pBdr>
      <w:spacing w:before="100" w:after="100"/>
    </w:pPr>
    <w:rPr>
      <w:rFonts w:ascii="Arial" w:hAnsi="Arial"/>
      <w:b/>
    </w:rPr>
  </w:style>
  <w:style w:type="paragraph" w:styleId="afff1">
    <w:name w:val="caption"/>
    <w:basedOn w:val="a2"/>
    <w:next w:val="a2"/>
    <w:qFormat/>
    <w:rsid w:val="00D20CF2"/>
    <w:pPr>
      <w:spacing w:before="120" w:after="120"/>
    </w:pPr>
    <w:rPr>
      <w:b/>
      <w:bCs/>
      <w:sz w:val="20"/>
      <w:szCs w:val="20"/>
    </w:rPr>
  </w:style>
  <w:style w:type="paragraph" w:customStyle="1" w:styleId="11">
    <w:name w:val="Нумерованый 1.1"/>
    <w:basedOn w:val="a2"/>
    <w:rsid w:val="00D20CF2"/>
    <w:pPr>
      <w:numPr>
        <w:ilvl w:val="1"/>
        <w:numId w:val="10"/>
      </w:numPr>
      <w:spacing w:before="60"/>
      <w:ind w:right="-257"/>
      <w:jc w:val="both"/>
    </w:pPr>
  </w:style>
  <w:style w:type="paragraph" w:customStyle="1" w:styleId="39">
    <w:name w:val="маркированный список 3"/>
    <w:basedOn w:val="2c"/>
    <w:rsid w:val="00D20CF2"/>
    <w:pPr>
      <w:tabs>
        <w:tab w:val="clear" w:pos="72"/>
        <w:tab w:val="num" w:pos="1438"/>
      </w:tabs>
      <w:spacing w:before="60"/>
      <w:ind w:left="1438" w:right="-285" w:hanging="720"/>
      <w:jc w:val="both"/>
    </w:pPr>
  </w:style>
  <w:style w:type="paragraph" w:styleId="2c">
    <w:name w:val="List Bullet 2"/>
    <w:basedOn w:val="a2"/>
    <w:autoRedefine/>
    <w:rsid w:val="00D20CF2"/>
    <w:pPr>
      <w:tabs>
        <w:tab w:val="num" w:pos="72"/>
      </w:tabs>
      <w:spacing w:before="20"/>
      <w:ind w:left="34"/>
    </w:pPr>
    <w:rPr>
      <w:b/>
      <w:bCs/>
      <w:sz w:val="22"/>
    </w:rPr>
  </w:style>
  <w:style w:type="paragraph" w:customStyle="1" w:styleId="ssPara1">
    <w:name w:val="ssPara1"/>
    <w:basedOn w:val="a2"/>
    <w:rsid w:val="00D20CF2"/>
    <w:pPr>
      <w:spacing w:after="260" w:line="260" w:lineRule="atLeast"/>
      <w:jc w:val="both"/>
    </w:pPr>
    <w:rPr>
      <w:rFonts w:ascii="Arial" w:hAnsi="Arial"/>
      <w:sz w:val="22"/>
      <w:szCs w:val="20"/>
      <w:lang w:val="en-GB" w:eastAsia="en-US"/>
    </w:rPr>
  </w:style>
  <w:style w:type="paragraph" w:customStyle="1" w:styleId="font5">
    <w:name w:val="font5"/>
    <w:basedOn w:val="a2"/>
    <w:rsid w:val="00D20CF2"/>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D20CF2"/>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D20CF2"/>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D20CF2"/>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D20CF2"/>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D20CF2"/>
    <w:pPr>
      <w:autoSpaceDE w:val="0"/>
      <w:autoSpaceDN w:val="0"/>
      <w:spacing w:before="120"/>
      <w:jc w:val="both"/>
    </w:pPr>
  </w:style>
  <w:style w:type="paragraph" w:customStyle="1" w:styleId="xl34">
    <w:name w:val="xl34"/>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D20CF2"/>
    <w:pPr>
      <w:numPr>
        <w:numId w:val="11"/>
      </w:numPr>
    </w:pPr>
    <w:rPr>
      <w:sz w:val="20"/>
      <w:szCs w:val="20"/>
      <w:lang w:eastAsia="en-US"/>
    </w:rPr>
  </w:style>
  <w:style w:type="paragraph" w:styleId="40">
    <w:name w:val="List Bullet 4"/>
    <w:basedOn w:val="a2"/>
    <w:autoRedefine/>
    <w:rsid w:val="00D20CF2"/>
    <w:pPr>
      <w:numPr>
        <w:numId w:val="12"/>
      </w:numPr>
    </w:pPr>
    <w:rPr>
      <w:sz w:val="20"/>
      <w:szCs w:val="20"/>
      <w:lang w:eastAsia="en-US"/>
    </w:rPr>
  </w:style>
  <w:style w:type="paragraph" w:styleId="50">
    <w:name w:val="List Bullet 5"/>
    <w:basedOn w:val="a2"/>
    <w:autoRedefine/>
    <w:rsid w:val="00D20CF2"/>
    <w:pPr>
      <w:numPr>
        <w:numId w:val="13"/>
      </w:numPr>
    </w:pPr>
    <w:rPr>
      <w:sz w:val="20"/>
      <w:szCs w:val="20"/>
      <w:lang w:eastAsia="en-US"/>
    </w:rPr>
  </w:style>
  <w:style w:type="paragraph" w:styleId="2">
    <w:name w:val="List Number 2"/>
    <w:basedOn w:val="a2"/>
    <w:rsid w:val="00D20CF2"/>
    <w:pPr>
      <w:numPr>
        <w:numId w:val="14"/>
      </w:numPr>
    </w:pPr>
    <w:rPr>
      <w:sz w:val="20"/>
      <w:szCs w:val="20"/>
      <w:lang w:eastAsia="en-US"/>
    </w:rPr>
  </w:style>
  <w:style w:type="paragraph" w:styleId="3">
    <w:name w:val="List Number 3"/>
    <w:basedOn w:val="a2"/>
    <w:rsid w:val="00D20CF2"/>
    <w:pPr>
      <w:numPr>
        <w:numId w:val="15"/>
      </w:numPr>
    </w:pPr>
    <w:rPr>
      <w:sz w:val="20"/>
      <w:szCs w:val="20"/>
      <w:lang w:eastAsia="en-US"/>
    </w:rPr>
  </w:style>
  <w:style w:type="paragraph" w:styleId="4">
    <w:name w:val="List Number 4"/>
    <w:basedOn w:val="a2"/>
    <w:rsid w:val="00D20CF2"/>
    <w:pPr>
      <w:numPr>
        <w:numId w:val="16"/>
      </w:numPr>
    </w:pPr>
    <w:rPr>
      <w:sz w:val="20"/>
      <w:szCs w:val="20"/>
      <w:lang w:eastAsia="en-US"/>
    </w:rPr>
  </w:style>
  <w:style w:type="paragraph" w:styleId="5">
    <w:name w:val="List Number 5"/>
    <w:basedOn w:val="a2"/>
    <w:rsid w:val="00D20CF2"/>
    <w:pPr>
      <w:numPr>
        <w:numId w:val="17"/>
      </w:numPr>
    </w:pPr>
    <w:rPr>
      <w:sz w:val="20"/>
      <w:szCs w:val="20"/>
      <w:lang w:eastAsia="en-US"/>
    </w:rPr>
  </w:style>
  <w:style w:type="paragraph" w:customStyle="1" w:styleId="1Level1h1l1">
    <w:name w:val="Заголовок 1.Level 1.h1.l1"/>
    <w:basedOn w:val="a2"/>
    <w:next w:val="a2"/>
    <w:rsid w:val="00D20CF2"/>
    <w:pPr>
      <w:keepNext/>
      <w:keepLines/>
      <w:spacing w:line="240" w:lineRule="atLeast"/>
      <w:outlineLvl w:val="0"/>
    </w:pPr>
    <w:rPr>
      <w:b/>
      <w:szCs w:val="20"/>
      <w:lang w:val="en-GB"/>
    </w:rPr>
  </w:style>
  <w:style w:type="paragraph" w:customStyle="1" w:styleId="2H2">
    <w:name w:val="Заголовок 2.H2"/>
    <w:basedOn w:val="a2"/>
    <w:next w:val="a2"/>
    <w:rsid w:val="00D20CF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customStyle="1" w:styleId="1Legal2">
    <w:name w:val="1Legal 2"/>
    <w:rsid w:val="00D20CF2"/>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2"/>
    <w:rsid w:val="00D20CF2"/>
    <w:pPr>
      <w:tabs>
        <w:tab w:val="center" w:pos="4153"/>
        <w:tab w:val="right" w:pos="8306"/>
      </w:tabs>
    </w:pPr>
    <w:rPr>
      <w:szCs w:val="20"/>
    </w:rPr>
  </w:style>
  <w:style w:type="paragraph" w:customStyle="1" w:styleId="xl40">
    <w:name w:val="xl40"/>
    <w:basedOn w:val="a2"/>
    <w:rsid w:val="00D20CF2"/>
    <w:pPr>
      <w:pBdr>
        <w:bottom w:val="single" w:sz="4" w:space="0" w:color="auto"/>
      </w:pBdr>
      <w:spacing w:before="100" w:beforeAutospacing="1" w:after="100" w:afterAutospacing="1"/>
      <w:jc w:val="right"/>
    </w:pPr>
    <w:rPr>
      <w:rFonts w:eastAsia="Arial Unicode MS"/>
    </w:rPr>
  </w:style>
  <w:style w:type="paragraph" w:customStyle="1" w:styleId="211">
    <w:name w:val="Основной текст с отступом 21"/>
    <w:basedOn w:val="a2"/>
    <w:rsid w:val="00D20CF2"/>
    <w:pPr>
      <w:ind w:left="1418" w:hanging="698"/>
      <w:jc w:val="both"/>
    </w:pPr>
    <w:rPr>
      <w:sz w:val="22"/>
      <w:szCs w:val="20"/>
    </w:rPr>
  </w:style>
  <w:style w:type="paragraph" w:customStyle="1" w:styleId="310">
    <w:name w:val="Основной текст с отступом 31"/>
    <w:basedOn w:val="a2"/>
    <w:rsid w:val="00D20CF2"/>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D20CF2"/>
    <w:rPr>
      <w:szCs w:val="20"/>
      <w:lang w:val="en-US"/>
    </w:rPr>
  </w:style>
  <w:style w:type="paragraph" w:styleId="afff2">
    <w:name w:val="endnote text"/>
    <w:basedOn w:val="a2"/>
    <w:link w:val="afff3"/>
    <w:semiHidden/>
    <w:rsid w:val="00D20CF2"/>
    <w:rPr>
      <w:sz w:val="20"/>
      <w:szCs w:val="20"/>
    </w:rPr>
  </w:style>
  <w:style w:type="character" w:customStyle="1" w:styleId="afff3">
    <w:name w:val="Текст концевой сноски Знак"/>
    <w:basedOn w:val="a3"/>
    <w:link w:val="afff2"/>
    <w:semiHidden/>
    <w:rsid w:val="00D20CF2"/>
    <w:rPr>
      <w:rFonts w:ascii="Times New Roman" w:eastAsia="Times New Roman" w:hAnsi="Times New Roman" w:cs="Times New Roman"/>
      <w:sz w:val="20"/>
      <w:szCs w:val="20"/>
      <w:lang w:eastAsia="ru-RU"/>
    </w:rPr>
  </w:style>
  <w:style w:type="paragraph" w:customStyle="1" w:styleId="20">
    <w:name w:val="Список без м.2"/>
    <w:basedOn w:val="a2"/>
    <w:rsid w:val="00D20CF2"/>
    <w:pPr>
      <w:numPr>
        <w:numId w:val="18"/>
      </w:numPr>
      <w:spacing w:before="120" w:after="60"/>
      <w:jc w:val="both"/>
    </w:pPr>
    <w:rPr>
      <w:rFonts w:ascii="Arial" w:hAnsi="Arial"/>
      <w:sz w:val="20"/>
      <w:szCs w:val="20"/>
    </w:rPr>
  </w:style>
  <w:style w:type="paragraph" w:customStyle="1" w:styleId="a1">
    <w:name w:val="Текст_бюл"/>
    <w:basedOn w:val="af2"/>
    <w:link w:val="afff4"/>
    <w:rsid w:val="00D20CF2"/>
    <w:pPr>
      <w:numPr>
        <w:numId w:val="19"/>
      </w:numPr>
      <w:tabs>
        <w:tab w:val="left" w:pos="851"/>
      </w:tabs>
      <w:snapToGrid/>
      <w:jc w:val="both"/>
    </w:pPr>
    <w:rPr>
      <w:rFonts w:ascii="Times New Roman" w:eastAsia="MS Mincho" w:hAnsi="Times New Roman"/>
      <w:sz w:val="28"/>
      <w:szCs w:val="24"/>
    </w:rPr>
  </w:style>
  <w:style w:type="paragraph" w:styleId="a">
    <w:name w:val="List Bullet"/>
    <w:basedOn w:val="a2"/>
    <w:rsid w:val="00D20CF2"/>
    <w:pPr>
      <w:numPr>
        <w:numId w:val="20"/>
      </w:numPr>
    </w:pPr>
  </w:style>
  <w:style w:type="paragraph" w:customStyle="1" w:styleId="Normalsingle">
    <w:name w:val="Normal_single"/>
    <w:basedOn w:val="a2"/>
    <w:rsid w:val="00D20CF2"/>
    <w:pPr>
      <w:widowControl w:val="0"/>
      <w:jc w:val="both"/>
    </w:pPr>
    <w:rPr>
      <w:sz w:val="22"/>
      <w:szCs w:val="20"/>
      <w:lang w:eastAsia="en-US"/>
    </w:rPr>
  </w:style>
  <w:style w:type="paragraph" w:customStyle="1" w:styleId="afff5">
    <w:name w:val="Текст_бо"/>
    <w:basedOn w:val="af2"/>
    <w:autoRedefine/>
    <w:rsid w:val="00D20CF2"/>
    <w:pPr>
      <w:snapToGrid/>
      <w:jc w:val="both"/>
    </w:pPr>
    <w:rPr>
      <w:rFonts w:ascii="Times New Roman" w:hAnsi="Times New Roman" w:cs="Courier New"/>
      <w:sz w:val="24"/>
      <w:szCs w:val="24"/>
    </w:rPr>
  </w:style>
  <w:style w:type="paragraph" w:customStyle="1" w:styleId="L4">
    <w:name w:val="L4"/>
    <w:basedOn w:val="31"/>
    <w:rsid w:val="00D20CF2"/>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6">
    <w:name w:val="Термин"/>
    <w:basedOn w:val="a2"/>
    <w:link w:val="afff7"/>
    <w:rsid w:val="00D20CF2"/>
    <w:pPr>
      <w:ind w:left="567"/>
      <w:jc w:val="both"/>
    </w:pPr>
    <w:rPr>
      <w:sz w:val="26"/>
    </w:rPr>
  </w:style>
  <w:style w:type="character" w:customStyle="1" w:styleId="1b">
    <w:name w:val="Текст Знак1"/>
    <w:rsid w:val="00D20CF2"/>
    <w:rPr>
      <w:rFonts w:ascii="Courier New" w:hAnsi="Courier New"/>
      <w:lang w:val="ru-RU" w:eastAsia="ru-RU" w:bidi="ar-SA"/>
    </w:rPr>
  </w:style>
  <w:style w:type="paragraph" w:customStyle="1" w:styleId="afff8">
    <w:name w:val="Стиль"/>
    <w:basedOn w:val="a2"/>
    <w:uiPriority w:val="99"/>
    <w:rsid w:val="00D20CF2"/>
    <w:pPr>
      <w:widowControl w:val="0"/>
      <w:adjustRightInd w:val="0"/>
      <w:spacing w:after="160" w:line="240" w:lineRule="exact"/>
      <w:jc w:val="right"/>
    </w:pPr>
    <w:rPr>
      <w:sz w:val="20"/>
      <w:szCs w:val="20"/>
      <w:lang w:val="en-GB" w:eastAsia="en-US"/>
    </w:rPr>
  </w:style>
  <w:style w:type="paragraph" w:customStyle="1" w:styleId="afff9">
    <w:name w:val="Договор текст"/>
    <w:basedOn w:val="a2"/>
    <w:rsid w:val="00D20CF2"/>
    <w:pPr>
      <w:shd w:val="clear" w:color="auto" w:fill="FFFFFF"/>
      <w:spacing w:after="100" w:afterAutospacing="1"/>
      <w:jc w:val="both"/>
    </w:pPr>
    <w:rPr>
      <w:sz w:val="20"/>
      <w:szCs w:val="20"/>
    </w:rPr>
  </w:style>
  <w:style w:type="paragraph" w:customStyle="1" w:styleId="afffa">
    <w:name w:val="Договор содержание"/>
    <w:basedOn w:val="a2"/>
    <w:rsid w:val="00D20CF2"/>
    <w:pPr>
      <w:shd w:val="clear" w:color="auto" w:fill="FFFFFF"/>
      <w:spacing w:before="240" w:after="240"/>
      <w:jc w:val="center"/>
    </w:pPr>
    <w:rPr>
      <w:b/>
      <w:caps/>
    </w:rPr>
  </w:style>
  <w:style w:type="paragraph" w:customStyle="1" w:styleId="2d">
    <w:name w:val="Договор содержание 2"/>
    <w:basedOn w:val="afffa"/>
    <w:rsid w:val="00D20CF2"/>
    <w:pPr>
      <w:spacing w:before="100" w:beforeAutospacing="1" w:after="100" w:afterAutospacing="1"/>
      <w:jc w:val="left"/>
    </w:pPr>
    <w:rPr>
      <w:sz w:val="20"/>
    </w:rPr>
  </w:style>
  <w:style w:type="character" w:customStyle="1" w:styleId="afff4">
    <w:name w:val="Текст_бюл Знак"/>
    <w:link w:val="a1"/>
    <w:rsid w:val="00D20CF2"/>
    <w:rPr>
      <w:rFonts w:ascii="Times New Roman" w:eastAsia="MS Mincho" w:hAnsi="Times New Roman" w:cs="Times New Roman"/>
      <w:sz w:val="28"/>
      <w:szCs w:val="24"/>
      <w:lang w:eastAsia="ru-RU"/>
    </w:rPr>
  </w:style>
  <w:style w:type="paragraph" w:styleId="afffb">
    <w:name w:val="Title"/>
    <w:basedOn w:val="a2"/>
    <w:link w:val="afffc"/>
    <w:qFormat/>
    <w:rsid w:val="00D20CF2"/>
    <w:pPr>
      <w:jc w:val="center"/>
    </w:pPr>
    <w:rPr>
      <w:b/>
      <w:sz w:val="18"/>
      <w:szCs w:val="20"/>
    </w:rPr>
  </w:style>
  <w:style w:type="character" w:customStyle="1" w:styleId="afffc">
    <w:name w:val="Название Знак"/>
    <w:basedOn w:val="a3"/>
    <w:link w:val="afffb"/>
    <w:uiPriority w:val="10"/>
    <w:rsid w:val="00D20CF2"/>
    <w:rPr>
      <w:rFonts w:ascii="Times New Roman" w:eastAsia="Times New Roman" w:hAnsi="Times New Roman" w:cs="Times New Roman"/>
      <w:b/>
      <w:sz w:val="18"/>
      <w:szCs w:val="20"/>
      <w:lang w:eastAsia="ru-RU"/>
    </w:rPr>
  </w:style>
  <w:style w:type="paragraph" w:customStyle="1" w:styleId="1c">
    <w:name w:val="Нижний колонтитул1"/>
    <w:basedOn w:val="a2"/>
    <w:rsid w:val="00D20CF2"/>
    <w:pPr>
      <w:tabs>
        <w:tab w:val="center" w:pos="4153"/>
        <w:tab w:val="right" w:pos="8306"/>
      </w:tabs>
    </w:pPr>
    <w:rPr>
      <w:snapToGrid w:val="0"/>
      <w:sz w:val="20"/>
      <w:szCs w:val="20"/>
    </w:rPr>
  </w:style>
  <w:style w:type="paragraph" w:customStyle="1" w:styleId="Normal1">
    <w:name w:val="Normal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311">
    <w:name w:val="Основной текст 31"/>
    <w:basedOn w:val="a2"/>
    <w:rsid w:val="00D20CF2"/>
    <w:pPr>
      <w:overflowPunct w:val="0"/>
      <w:autoSpaceDE w:val="0"/>
      <w:autoSpaceDN w:val="0"/>
      <w:adjustRightInd w:val="0"/>
      <w:ind w:right="-108"/>
      <w:jc w:val="both"/>
      <w:textAlignment w:val="baseline"/>
    </w:pPr>
    <w:rPr>
      <w:rFonts w:ascii="Arial" w:hAnsi="Arial"/>
      <w:sz w:val="22"/>
    </w:rPr>
  </w:style>
  <w:style w:type="paragraph" w:customStyle="1" w:styleId="afffd">
    <w:name w:val="Таблицы (моноширинный)"/>
    <w:basedOn w:val="a2"/>
    <w:next w:val="a2"/>
    <w:rsid w:val="00D20CF2"/>
    <w:pPr>
      <w:autoSpaceDE w:val="0"/>
      <w:autoSpaceDN w:val="0"/>
      <w:adjustRightInd w:val="0"/>
      <w:jc w:val="both"/>
    </w:pPr>
    <w:rPr>
      <w:rFonts w:ascii="Courier New" w:hAnsi="Courier New" w:cs="Courier New"/>
      <w:sz w:val="20"/>
      <w:szCs w:val="20"/>
    </w:rPr>
  </w:style>
  <w:style w:type="paragraph" w:customStyle="1" w:styleId="a0">
    <w:name w:val="Абзац"/>
    <w:rsid w:val="00D20CF2"/>
    <w:pPr>
      <w:numPr>
        <w:numId w:val="21"/>
      </w:numPr>
      <w:spacing w:after="0" w:line="240" w:lineRule="auto"/>
    </w:pPr>
    <w:rPr>
      <w:rFonts w:ascii="Times New Roman" w:eastAsia="Times New Roman" w:hAnsi="Times New Roman" w:cs="Times New Roman"/>
      <w:sz w:val="24"/>
      <w:szCs w:val="20"/>
      <w:lang w:eastAsia="ru-RU"/>
    </w:rPr>
  </w:style>
  <w:style w:type="paragraph" w:customStyle="1" w:styleId="1d">
    <w:name w:val="Стиль1"/>
    <w:basedOn w:val="a2"/>
    <w:rsid w:val="00D20CF2"/>
    <w:pPr>
      <w:jc w:val="both"/>
    </w:pPr>
    <w:rPr>
      <w:sz w:val="20"/>
      <w:szCs w:val="20"/>
    </w:rPr>
  </w:style>
  <w:style w:type="paragraph" w:customStyle="1" w:styleId="1e">
    <w:name w:val="çàãîëîâîê 1"/>
    <w:basedOn w:val="a2"/>
    <w:next w:val="a2"/>
    <w:rsid w:val="00D20CF2"/>
    <w:pPr>
      <w:keepNext/>
      <w:autoSpaceDE w:val="0"/>
      <w:autoSpaceDN w:val="0"/>
    </w:pPr>
    <w:rPr>
      <w:b/>
      <w:bCs/>
      <w:sz w:val="28"/>
      <w:szCs w:val="28"/>
    </w:rPr>
  </w:style>
  <w:style w:type="paragraph" w:customStyle="1" w:styleId="2e">
    <w:name w:val="Îñíîâíîé òåêñò 2"/>
    <w:basedOn w:val="a2"/>
    <w:rsid w:val="00D20CF2"/>
    <w:pPr>
      <w:autoSpaceDE w:val="0"/>
      <w:autoSpaceDN w:val="0"/>
      <w:ind w:firstLine="720"/>
      <w:jc w:val="both"/>
    </w:pPr>
    <w:rPr>
      <w:sz w:val="28"/>
      <w:szCs w:val="28"/>
    </w:rPr>
  </w:style>
  <w:style w:type="paragraph" w:customStyle="1" w:styleId="ConsNormal">
    <w:name w:val="ConsNormal"/>
    <w:rsid w:val="00D20CF2"/>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3a">
    <w:name w:val="Îñíîâíîé òåêñò ñ îòñòóïîì 3"/>
    <w:basedOn w:val="a2"/>
    <w:rsid w:val="00D20CF2"/>
    <w:pPr>
      <w:autoSpaceDE w:val="0"/>
      <w:autoSpaceDN w:val="0"/>
      <w:ind w:left="1230"/>
      <w:jc w:val="both"/>
    </w:pPr>
    <w:rPr>
      <w:sz w:val="28"/>
      <w:szCs w:val="28"/>
    </w:rPr>
  </w:style>
  <w:style w:type="paragraph" w:customStyle="1" w:styleId="xl41">
    <w:name w:val="xl41"/>
    <w:basedOn w:val="a2"/>
    <w:rsid w:val="00D20CF2"/>
    <w:pPr>
      <w:pBdr>
        <w:right w:val="single" w:sz="8" w:space="0" w:color="auto"/>
      </w:pBdr>
      <w:spacing w:before="100" w:after="100"/>
      <w:jc w:val="center"/>
    </w:pPr>
    <w:rPr>
      <w:rFonts w:ascii="Arial" w:hAnsi="Arial"/>
      <w:b/>
    </w:rPr>
  </w:style>
  <w:style w:type="paragraph" w:customStyle="1" w:styleId="xl23">
    <w:name w:val="xl23"/>
    <w:basedOn w:val="a2"/>
    <w:rsid w:val="00D20CF2"/>
    <w:pPr>
      <w:spacing w:before="100" w:beforeAutospacing="1" w:after="100" w:afterAutospacing="1"/>
    </w:pPr>
    <w:rPr>
      <w:rFonts w:eastAsia="Arial Unicode MS"/>
      <w:b/>
      <w:bCs/>
      <w:lang w:val="en-US" w:eastAsia="en-US"/>
    </w:rPr>
  </w:style>
  <w:style w:type="paragraph" w:customStyle="1" w:styleId="1f">
    <w:name w:val="Цитата1"/>
    <w:basedOn w:val="a2"/>
    <w:rsid w:val="00D20CF2"/>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D20CF2"/>
    <w:pPr>
      <w:suppressAutoHyphens/>
      <w:spacing w:before="100" w:beforeAutospacing="1" w:after="100" w:afterAutospacing="1"/>
    </w:pPr>
  </w:style>
  <w:style w:type="paragraph" w:customStyle="1" w:styleId="FR2">
    <w:name w:val="FR2"/>
    <w:rsid w:val="00D20CF2"/>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Iauiue">
    <w:name w:val="Iau?iue"/>
    <w:rsid w:val="00D20CF2"/>
    <w:pPr>
      <w:spacing w:after="0" w:line="240" w:lineRule="auto"/>
    </w:pPr>
    <w:rPr>
      <w:rFonts w:ascii="Times New Roman" w:eastAsia="Times New Roman" w:hAnsi="Times New Roman" w:cs="Times New Roman"/>
      <w:sz w:val="20"/>
      <w:szCs w:val="20"/>
      <w:lang w:val="en-US" w:eastAsia="ru-RU"/>
    </w:rPr>
  </w:style>
  <w:style w:type="paragraph" w:customStyle="1" w:styleId="Normal2">
    <w:name w:val="Normal2"/>
    <w:rsid w:val="00D20CF2"/>
    <w:pPr>
      <w:spacing w:after="0" w:line="240" w:lineRule="auto"/>
    </w:pPr>
    <w:rPr>
      <w:rFonts w:ascii="Times New Roman" w:eastAsia="Times New Roman" w:hAnsi="Times New Roman" w:cs="Times New Roman"/>
      <w:sz w:val="20"/>
      <w:szCs w:val="20"/>
      <w:lang w:eastAsia="ru-RU"/>
    </w:rPr>
  </w:style>
  <w:style w:type="character" w:styleId="afffe">
    <w:name w:val="Emphasis"/>
    <w:qFormat/>
    <w:rsid w:val="00D20CF2"/>
    <w:rPr>
      <w:i/>
      <w:iCs/>
    </w:rPr>
  </w:style>
  <w:style w:type="paragraph" w:customStyle="1" w:styleId="21">
    <w:name w:val="Текст_бюл2"/>
    <w:basedOn w:val="a2"/>
    <w:rsid w:val="00D20CF2"/>
    <w:pPr>
      <w:numPr>
        <w:numId w:val="22"/>
      </w:numPr>
    </w:pPr>
    <w:rPr>
      <w:szCs w:val="20"/>
    </w:rPr>
  </w:style>
  <w:style w:type="paragraph" w:customStyle="1" w:styleId="111">
    <w:name w:val="Заголовок 11"/>
    <w:basedOn w:val="1a"/>
    <w:next w:val="1a"/>
    <w:rsid w:val="00D20CF2"/>
    <w:pPr>
      <w:keepNext/>
      <w:outlineLvl w:val="0"/>
    </w:pPr>
    <w:rPr>
      <w:snapToGrid/>
      <w:sz w:val="24"/>
    </w:rPr>
  </w:style>
  <w:style w:type="paragraph" w:customStyle="1" w:styleId="affff">
    <w:name w:val="Договор ШАПКА"/>
    <w:basedOn w:val="a2"/>
    <w:rsid w:val="00D20CF2"/>
    <w:pPr>
      <w:jc w:val="center"/>
    </w:pPr>
    <w:rPr>
      <w:b/>
      <w:szCs w:val="20"/>
    </w:rPr>
  </w:style>
  <w:style w:type="paragraph" w:customStyle="1" w:styleId="2f">
    <w:name w:val="Стиль2"/>
    <w:basedOn w:val="a2"/>
    <w:rsid w:val="00D20CF2"/>
    <w:pPr>
      <w:jc w:val="center"/>
    </w:pPr>
    <w:rPr>
      <w:b/>
      <w:szCs w:val="20"/>
    </w:rPr>
  </w:style>
  <w:style w:type="paragraph" w:customStyle="1" w:styleId="affff0">
    <w:name w:val="Основной"/>
    <w:basedOn w:val="a2"/>
    <w:rsid w:val="00D20CF2"/>
    <w:pPr>
      <w:jc w:val="both"/>
    </w:pPr>
    <w:rPr>
      <w:rFonts w:ascii="Arial" w:hAnsi="Arial" w:cs="Arial"/>
    </w:rPr>
  </w:style>
  <w:style w:type="paragraph" w:customStyle="1" w:styleId="affff1">
    <w:name w:val="a"/>
    <w:basedOn w:val="a2"/>
    <w:rsid w:val="00D20CF2"/>
    <w:pPr>
      <w:keepNext/>
      <w:ind w:firstLine="737"/>
      <w:jc w:val="both"/>
    </w:pPr>
  </w:style>
  <w:style w:type="paragraph" w:styleId="z-">
    <w:name w:val="HTML Bottom of Form"/>
    <w:basedOn w:val="a2"/>
    <w:next w:val="a2"/>
    <w:link w:val="z-0"/>
    <w:hidden/>
    <w:rsid w:val="00D20CF2"/>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rsid w:val="00D20CF2"/>
    <w:rPr>
      <w:rFonts w:ascii="Arial" w:eastAsia="Times New Roman" w:hAnsi="Arial" w:cs="Arial"/>
      <w:vanish/>
      <w:sz w:val="16"/>
      <w:szCs w:val="16"/>
      <w:lang w:eastAsia="ru-RU"/>
    </w:rPr>
  </w:style>
  <w:style w:type="paragraph" w:styleId="z-1">
    <w:name w:val="HTML Top of Form"/>
    <w:basedOn w:val="a2"/>
    <w:next w:val="a2"/>
    <w:link w:val="z-2"/>
    <w:hidden/>
    <w:rsid w:val="00D20CF2"/>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rsid w:val="00D20CF2"/>
    <w:rPr>
      <w:rFonts w:ascii="Arial" w:eastAsia="Times New Roman" w:hAnsi="Arial" w:cs="Arial"/>
      <w:vanish/>
      <w:sz w:val="16"/>
      <w:szCs w:val="16"/>
      <w:lang w:eastAsia="ru-RU"/>
    </w:rPr>
  </w:style>
  <w:style w:type="paragraph" w:customStyle="1" w:styleId="PageNumberC">
    <w:name w:val="PageNumber  НомCтр"/>
    <w:basedOn w:val="a2"/>
    <w:rsid w:val="00D20CF2"/>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D20CF2"/>
    <w:pPr>
      <w:spacing w:after="160" w:line="240" w:lineRule="exact"/>
      <w:jc w:val="right"/>
    </w:pPr>
    <w:rPr>
      <w:noProof/>
      <w:sz w:val="20"/>
      <w:szCs w:val="20"/>
      <w:lang w:val="en-GB"/>
    </w:rPr>
  </w:style>
  <w:style w:type="character" w:customStyle="1" w:styleId="afff7">
    <w:name w:val="Термин Знак"/>
    <w:link w:val="afff6"/>
    <w:locked/>
    <w:rsid w:val="00D20CF2"/>
    <w:rPr>
      <w:rFonts w:ascii="Times New Roman" w:eastAsia="Times New Roman" w:hAnsi="Times New Roman" w:cs="Times New Roman"/>
      <w:sz w:val="26"/>
      <w:szCs w:val="24"/>
      <w:lang w:eastAsia="ru-RU"/>
    </w:rPr>
  </w:style>
  <w:style w:type="paragraph" w:customStyle="1" w:styleId="CharChar8">
    <w:name w:val="Char Char8"/>
    <w:basedOn w:val="a2"/>
    <w:uiPriority w:val="99"/>
    <w:rsid w:val="00D20CF2"/>
    <w:pPr>
      <w:spacing w:after="160" w:line="240" w:lineRule="exact"/>
      <w:jc w:val="both"/>
    </w:pPr>
    <w:rPr>
      <w:rFonts w:ascii="Arial" w:hAnsi="Arial" w:cs="Arial"/>
      <w:noProof/>
      <w:sz w:val="20"/>
      <w:szCs w:val="20"/>
      <w:lang w:val="en-GB"/>
    </w:rPr>
  </w:style>
  <w:style w:type="paragraph" w:styleId="affff2">
    <w:name w:val="Subtitle"/>
    <w:basedOn w:val="a2"/>
    <w:link w:val="affff3"/>
    <w:qFormat/>
    <w:rsid w:val="00D20CF2"/>
    <w:pPr>
      <w:spacing w:before="120" w:after="120"/>
      <w:jc w:val="center"/>
    </w:pPr>
    <w:rPr>
      <w:rFonts w:ascii="Courier New" w:hAnsi="Courier New"/>
      <w:b/>
      <w:sz w:val="28"/>
      <w:szCs w:val="20"/>
      <w:lang w:val="x-none" w:eastAsia="en-US"/>
    </w:rPr>
  </w:style>
  <w:style w:type="character" w:customStyle="1" w:styleId="affff3">
    <w:name w:val="Подзаголовок Знак"/>
    <w:basedOn w:val="a3"/>
    <w:link w:val="affff2"/>
    <w:rsid w:val="00D20CF2"/>
    <w:rPr>
      <w:rFonts w:ascii="Courier New" w:eastAsia="Times New Roman" w:hAnsi="Courier New" w:cs="Times New Roman"/>
      <w:b/>
      <w:sz w:val="28"/>
      <w:szCs w:val="20"/>
      <w:lang w:val="x-none"/>
    </w:rPr>
  </w:style>
  <w:style w:type="paragraph" w:customStyle="1" w:styleId="1f0">
    <w:name w:val="??????1"/>
    <w:basedOn w:val="a2"/>
    <w:rsid w:val="00D20CF2"/>
    <w:pPr>
      <w:tabs>
        <w:tab w:val="left" w:pos="426"/>
      </w:tabs>
      <w:spacing w:after="60"/>
      <w:ind w:left="709" w:hanging="708"/>
      <w:jc w:val="both"/>
    </w:pPr>
    <w:rPr>
      <w:rFonts w:ascii="PetersburgC" w:hAnsi="PetersburgC"/>
      <w:sz w:val="20"/>
      <w:szCs w:val="20"/>
    </w:rPr>
  </w:style>
  <w:style w:type="paragraph" w:customStyle="1" w:styleId="xl43">
    <w:name w:val="xl43"/>
    <w:basedOn w:val="a2"/>
    <w:rsid w:val="00D20CF2"/>
    <w:pPr>
      <w:spacing w:before="100" w:beforeAutospacing="1" w:after="100" w:afterAutospacing="1"/>
      <w:jc w:val="center"/>
      <w:textAlignment w:val="top"/>
    </w:pPr>
    <w:rPr>
      <w:b/>
      <w:bCs/>
      <w:sz w:val="22"/>
      <w:szCs w:val="22"/>
    </w:rPr>
  </w:style>
  <w:style w:type="paragraph" w:customStyle="1" w:styleId="ListAlpha2">
    <w:name w:val="List Alpha 2"/>
    <w:basedOn w:val="a2"/>
    <w:next w:val="27"/>
    <w:uiPriority w:val="99"/>
    <w:rsid w:val="00D20CF2"/>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ff5"/>
    <w:uiPriority w:val="99"/>
    <w:rsid w:val="00D20CF2"/>
    <w:pPr>
      <w:numPr>
        <w:ilvl w:val="2"/>
        <w:numId w:val="23"/>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D20CF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2"/>
    <w:uiPriority w:val="99"/>
    <w:rsid w:val="00D20CF2"/>
    <w:pPr>
      <w:widowControl w:val="0"/>
      <w:spacing w:before="240"/>
      <w:jc w:val="both"/>
    </w:pPr>
    <w:rPr>
      <w:rFonts w:ascii="NTHelvetica/Cyrillic" w:eastAsia="MS Mincho" w:hAnsi="NTHelvetica/Cyrillic" w:cs="NTHelvetica/Cyrillic"/>
      <w:sz w:val="22"/>
      <w:szCs w:val="22"/>
      <w:lang w:val="en-GB" w:eastAsia="zh-CN"/>
    </w:rPr>
  </w:style>
  <w:style w:type="paragraph" w:styleId="affff4">
    <w:name w:val="List"/>
    <w:basedOn w:val="a2"/>
    <w:rsid w:val="00D20CF2"/>
    <w:pPr>
      <w:ind w:left="283" w:hanging="283"/>
      <w:contextualSpacing/>
    </w:pPr>
  </w:style>
  <w:style w:type="paragraph" w:customStyle="1" w:styleId="2f0">
    <w:name w:val="Обычный2"/>
    <w:rsid w:val="00EB185B"/>
    <w:pPr>
      <w:spacing w:after="0" w:line="240" w:lineRule="auto"/>
    </w:pPr>
    <w:rPr>
      <w:rFonts w:ascii="Calibri" w:eastAsia="Times New Roman" w:hAnsi="Calibri" w:cs="Times New Roman"/>
      <w:snapToGrid w:val="0"/>
      <w:lang w:eastAsia="ru-RU"/>
    </w:rPr>
  </w:style>
  <w:style w:type="paragraph" w:customStyle="1" w:styleId="220">
    <w:name w:val="Основной текст с отступом 22"/>
    <w:basedOn w:val="a2"/>
    <w:rsid w:val="00EB185B"/>
    <w:pPr>
      <w:ind w:left="1418" w:hanging="698"/>
      <w:jc w:val="both"/>
    </w:pPr>
    <w:rPr>
      <w:rFonts w:ascii="Calibri" w:hAnsi="Calibri"/>
      <w:sz w:val="22"/>
      <w:szCs w:val="20"/>
    </w:rPr>
  </w:style>
  <w:style w:type="paragraph" w:customStyle="1" w:styleId="320">
    <w:name w:val="Основной текст с отступом 32"/>
    <w:basedOn w:val="a2"/>
    <w:rsid w:val="00EB185B"/>
    <w:pPr>
      <w:tabs>
        <w:tab w:val="left" w:pos="5812"/>
      </w:tabs>
      <w:spacing w:after="120" w:line="240" w:lineRule="exact"/>
      <w:ind w:firstLine="720"/>
      <w:jc w:val="both"/>
    </w:pPr>
    <w:rPr>
      <w:rFonts w:ascii="Arial" w:hAnsi="Arial"/>
      <w:szCs w:val="20"/>
    </w:rPr>
  </w:style>
  <w:style w:type="paragraph" w:customStyle="1" w:styleId="2f1">
    <w:name w:val="Нижний колонтитул2"/>
    <w:basedOn w:val="a2"/>
    <w:rsid w:val="00EB185B"/>
    <w:pPr>
      <w:tabs>
        <w:tab w:val="center" w:pos="4153"/>
        <w:tab w:val="right" w:pos="8306"/>
      </w:tabs>
    </w:pPr>
    <w:rPr>
      <w:rFonts w:ascii="Calibri" w:hAnsi="Calibri"/>
      <w:snapToGrid w:val="0"/>
      <w:sz w:val="20"/>
      <w:szCs w:val="20"/>
    </w:rPr>
  </w:style>
  <w:style w:type="paragraph" w:customStyle="1" w:styleId="321">
    <w:name w:val="Основной текст 32"/>
    <w:basedOn w:val="a2"/>
    <w:rsid w:val="00EB185B"/>
    <w:pPr>
      <w:overflowPunct w:val="0"/>
      <w:autoSpaceDE w:val="0"/>
      <w:autoSpaceDN w:val="0"/>
      <w:adjustRightInd w:val="0"/>
      <w:ind w:right="-108"/>
      <w:jc w:val="both"/>
      <w:textAlignment w:val="baseline"/>
    </w:pPr>
    <w:rPr>
      <w:rFonts w:ascii="Arial" w:hAnsi="Arial"/>
      <w:sz w:val="22"/>
    </w:rPr>
  </w:style>
  <w:style w:type="paragraph" w:customStyle="1" w:styleId="2f2">
    <w:name w:val="Цитата2"/>
    <w:basedOn w:val="a2"/>
    <w:rsid w:val="00EB185B"/>
    <w:pPr>
      <w:overflowPunct w:val="0"/>
      <w:autoSpaceDE w:val="0"/>
      <w:autoSpaceDN w:val="0"/>
      <w:adjustRightInd w:val="0"/>
      <w:ind w:left="-21" w:right="-766"/>
      <w:textAlignment w:val="baseline"/>
    </w:pPr>
    <w:rPr>
      <w:rFonts w:ascii="Arial" w:hAnsi="Arial"/>
      <w:sz w:val="22"/>
    </w:rPr>
  </w:style>
  <w:style w:type="paragraph" w:customStyle="1" w:styleId="121">
    <w:name w:val="Заголовок 12"/>
    <w:basedOn w:val="2f0"/>
    <w:next w:val="2f0"/>
    <w:rsid w:val="00EB185B"/>
    <w:pPr>
      <w:keepNext/>
      <w:outlineLvl w:val="0"/>
    </w:pPr>
    <w:rPr>
      <w:snapToGrid/>
      <w:sz w:val="24"/>
    </w:rPr>
  </w:style>
  <w:style w:type="character" w:styleId="affff5">
    <w:name w:val="Strong"/>
    <w:uiPriority w:val="22"/>
    <w:qFormat/>
    <w:rsid w:val="00EB185B"/>
    <w:rPr>
      <w:b/>
      <w:bCs/>
    </w:rPr>
  </w:style>
  <w:style w:type="paragraph" w:styleId="2f3">
    <w:name w:val="Quote"/>
    <w:basedOn w:val="a2"/>
    <w:next w:val="a2"/>
    <w:link w:val="2f4"/>
    <w:uiPriority w:val="29"/>
    <w:qFormat/>
    <w:rsid w:val="00EB185B"/>
    <w:rPr>
      <w:rFonts w:ascii="Calibri" w:hAnsi="Calibri"/>
      <w:i/>
    </w:rPr>
  </w:style>
  <w:style w:type="character" w:customStyle="1" w:styleId="2f4">
    <w:name w:val="Цитата 2 Знак"/>
    <w:basedOn w:val="a3"/>
    <w:link w:val="2f3"/>
    <w:uiPriority w:val="29"/>
    <w:rsid w:val="00EB185B"/>
    <w:rPr>
      <w:rFonts w:ascii="Calibri" w:eastAsia="Times New Roman" w:hAnsi="Calibri" w:cs="Times New Roman"/>
      <w:i/>
      <w:sz w:val="24"/>
      <w:szCs w:val="24"/>
      <w:lang w:eastAsia="ru-RU"/>
    </w:rPr>
  </w:style>
  <w:style w:type="paragraph" w:styleId="affff6">
    <w:name w:val="Intense Quote"/>
    <w:basedOn w:val="a2"/>
    <w:next w:val="a2"/>
    <w:link w:val="affff7"/>
    <w:uiPriority w:val="30"/>
    <w:qFormat/>
    <w:rsid w:val="00EB185B"/>
    <w:pPr>
      <w:ind w:left="720" w:right="720"/>
    </w:pPr>
    <w:rPr>
      <w:rFonts w:ascii="Calibri" w:hAnsi="Calibri"/>
      <w:b/>
      <w:i/>
      <w:szCs w:val="22"/>
    </w:rPr>
  </w:style>
  <w:style w:type="character" w:customStyle="1" w:styleId="affff7">
    <w:name w:val="Выделенная цитата Знак"/>
    <w:basedOn w:val="a3"/>
    <w:link w:val="affff6"/>
    <w:uiPriority w:val="30"/>
    <w:rsid w:val="00EB185B"/>
    <w:rPr>
      <w:rFonts w:ascii="Calibri" w:eastAsia="Times New Roman" w:hAnsi="Calibri" w:cs="Times New Roman"/>
      <w:b/>
      <w:i/>
      <w:sz w:val="24"/>
      <w:lang w:eastAsia="ru-RU"/>
    </w:rPr>
  </w:style>
  <w:style w:type="character" w:styleId="affff8">
    <w:name w:val="Subtle Emphasis"/>
    <w:uiPriority w:val="19"/>
    <w:qFormat/>
    <w:rsid w:val="00EB185B"/>
    <w:rPr>
      <w:i/>
      <w:color w:val="5A5A5A"/>
    </w:rPr>
  </w:style>
  <w:style w:type="character" w:styleId="affff9">
    <w:name w:val="Intense Emphasis"/>
    <w:uiPriority w:val="21"/>
    <w:qFormat/>
    <w:rsid w:val="00EB185B"/>
    <w:rPr>
      <w:b/>
      <w:i/>
      <w:sz w:val="24"/>
      <w:szCs w:val="24"/>
      <w:u w:val="single"/>
    </w:rPr>
  </w:style>
  <w:style w:type="character" w:styleId="affffa">
    <w:name w:val="Subtle Reference"/>
    <w:uiPriority w:val="31"/>
    <w:qFormat/>
    <w:rsid w:val="00EB185B"/>
    <w:rPr>
      <w:sz w:val="24"/>
      <w:szCs w:val="24"/>
      <w:u w:val="single"/>
    </w:rPr>
  </w:style>
  <w:style w:type="character" w:styleId="affffb">
    <w:name w:val="Intense Reference"/>
    <w:uiPriority w:val="32"/>
    <w:qFormat/>
    <w:rsid w:val="00EB185B"/>
    <w:rPr>
      <w:b/>
      <w:sz w:val="24"/>
      <w:u w:val="single"/>
    </w:rPr>
  </w:style>
  <w:style w:type="character" w:styleId="affffc">
    <w:name w:val="Book Title"/>
    <w:uiPriority w:val="33"/>
    <w:qFormat/>
    <w:rsid w:val="00EB185B"/>
    <w:rPr>
      <w:rFonts w:ascii="Cambria" w:eastAsia="Times New Roman" w:hAnsi="Cambria"/>
      <w:b/>
      <w:i/>
      <w:sz w:val="24"/>
      <w:szCs w:val="24"/>
    </w:rPr>
  </w:style>
  <w:style w:type="paragraph" w:customStyle="1" w:styleId="xl80">
    <w:name w:val="xl80"/>
    <w:basedOn w:val="a2"/>
    <w:rsid w:val="00697B84"/>
    <w:pPr>
      <w:spacing w:before="100" w:beforeAutospacing="1" w:after="100" w:afterAutospacing="1"/>
    </w:pPr>
    <w:rPr>
      <w:rFonts w:ascii="Arial" w:hAnsi="Arial" w:cs="Arial"/>
      <w:b/>
      <w:bCs/>
    </w:rPr>
  </w:style>
  <w:style w:type="paragraph" w:customStyle="1" w:styleId="xl81">
    <w:name w:val="xl81"/>
    <w:basedOn w:val="a2"/>
    <w:rsid w:val="00697B84"/>
    <w:pPr>
      <w:spacing w:before="100" w:beforeAutospacing="1" w:after="100" w:afterAutospacing="1"/>
      <w:jc w:val="center"/>
      <w:textAlignment w:val="center"/>
    </w:pPr>
    <w:rPr>
      <w:rFonts w:ascii="Arial" w:hAnsi="Arial" w:cs="Arial"/>
      <w:b/>
      <w:bCs/>
    </w:rPr>
  </w:style>
  <w:style w:type="paragraph" w:customStyle="1" w:styleId="xl82">
    <w:name w:val="xl82"/>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sz w:val="20"/>
      <w:szCs w:val="20"/>
    </w:rPr>
  </w:style>
  <w:style w:type="paragraph" w:customStyle="1" w:styleId="xl83">
    <w:name w:val="xl83"/>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rPr>
  </w:style>
  <w:style w:type="paragraph" w:customStyle="1" w:styleId="xl84">
    <w:name w:val="xl84"/>
    <w:basedOn w:val="a2"/>
    <w:rsid w:val="00697B84"/>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85">
    <w:name w:val="xl85"/>
    <w:basedOn w:val="a2"/>
    <w:rsid w:val="00697B84"/>
    <w:pPr>
      <w:pBdr>
        <w:left w:val="single" w:sz="4" w:space="0" w:color="auto"/>
        <w:bottom w:val="single" w:sz="4" w:space="0" w:color="auto"/>
        <w:right w:val="single" w:sz="4" w:space="0" w:color="auto"/>
      </w:pBdr>
      <w:spacing w:before="100" w:beforeAutospacing="1" w:after="100" w:afterAutospacing="1"/>
      <w:textAlignment w:val="top"/>
    </w:pPr>
    <w:rPr>
      <w:color w:val="000000"/>
      <w:sz w:val="20"/>
      <w:szCs w:val="20"/>
    </w:rPr>
  </w:style>
  <w:style w:type="paragraph" w:customStyle="1" w:styleId="xl86">
    <w:name w:val="xl86"/>
    <w:basedOn w:val="a2"/>
    <w:rsid w:val="00697B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87">
    <w:name w:val="xl87"/>
    <w:basedOn w:val="a2"/>
    <w:rsid w:val="00697B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88">
    <w:name w:val="xl88"/>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89">
    <w:name w:val="xl89"/>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90">
    <w:name w:val="xl90"/>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91">
    <w:name w:val="xl91"/>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color w:val="000000"/>
    </w:rPr>
  </w:style>
  <w:style w:type="paragraph" w:customStyle="1" w:styleId="xl92">
    <w:name w:val="xl92"/>
    <w:basedOn w:val="a2"/>
    <w:rsid w:val="00697B84"/>
    <w:pPr>
      <w:pBdr>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3">
    <w:name w:val="xl93"/>
    <w:basedOn w:val="a2"/>
    <w:rsid w:val="00697B84"/>
    <w:pPr>
      <w:pBdr>
        <w:top w:val="single" w:sz="4" w:space="0" w:color="auto"/>
        <w:left w:val="single" w:sz="8" w:space="0" w:color="auto"/>
        <w:bottom w:val="single" w:sz="4" w:space="0" w:color="auto"/>
      </w:pBdr>
      <w:spacing w:before="100" w:beforeAutospacing="1" w:after="100" w:afterAutospacing="1"/>
      <w:textAlignment w:val="center"/>
    </w:pPr>
  </w:style>
  <w:style w:type="paragraph" w:customStyle="1" w:styleId="xl94">
    <w:name w:val="xl94"/>
    <w:basedOn w:val="a2"/>
    <w:rsid w:val="00697B84"/>
    <w:pPr>
      <w:pBdr>
        <w:top w:val="single" w:sz="4" w:space="0" w:color="auto"/>
        <w:bottom w:val="single" w:sz="4" w:space="0" w:color="auto"/>
      </w:pBdr>
      <w:spacing w:before="100" w:beforeAutospacing="1" w:after="100" w:afterAutospacing="1"/>
      <w:textAlignment w:val="center"/>
    </w:pPr>
  </w:style>
  <w:style w:type="paragraph" w:customStyle="1" w:styleId="xl95">
    <w:name w:val="xl95"/>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6">
    <w:name w:val="xl96"/>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8"/>
      <w:szCs w:val="28"/>
    </w:rPr>
  </w:style>
  <w:style w:type="paragraph" w:customStyle="1" w:styleId="xl97">
    <w:name w:val="xl97"/>
    <w:basedOn w:val="a2"/>
    <w:rsid w:val="00697B84"/>
    <w:pPr>
      <w:spacing w:before="100" w:beforeAutospacing="1" w:after="100" w:afterAutospacing="1"/>
      <w:jc w:val="center"/>
    </w:pPr>
    <w:rPr>
      <w:b/>
      <w:bCs/>
    </w:rPr>
  </w:style>
  <w:style w:type="paragraph" w:customStyle="1" w:styleId="xl98">
    <w:name w:val="xl98"/>
    <w:basedOn w:val="a2"/>
    <w:rsid w:val="00697B84"/>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b/>
      <w:bCs/>
      <w:sz w:val="28"/>
      <w:szCs w:val="28"/>
    </w:rPr>
  </w:style>
  <w:style w:type="paragraph" w:customStyle="1" w:styleId="xl99">
    <w:name w:val="xl99"/>
    <w:basedOn w:val="a2"/>
    <w:rsid w:val="00697B84"/>
    <w:pPr>
      <w:pBdr>
        <w:left w:val="single" w:sz="8"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0">
    <w:name w:val="xl100"/>
    <w:basedOn w:val="a2"/>
    <w:rsid w:val="00697B84"/>
    <w:pPr>
      <w:pBdr>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01">
    <w:name w:val="xl101"/>
    <w:basedOn w:val="a2"/>
    <w:rsid w:val="00697B84"/>
    <w:pPr>
      <w:pBdr>
        <w:left w:val="single" w:sz="4" w:space="0" w:color="auto"/>
        <w:bottom w:val="single" w:sz="4" w:space="0" w:color="auto"/>
        <w:right w:val="single" w:sz="8" w:space="0" w:color="auto"/>
      </w:pBdr>
      <w:spacing w:before="100" w:beforeAutospacing="1" w:after="100" w:afterAutospacing="1"/>
      <w:jc w:val="center"/>
    </w:pPr>
    <w:rPr>
      <w:b/>
      <w:bCs/>
    </w:rPr>
  </w:style>
  <w:style w:type="paragraph" w:customStyle="1" w:styleId="xl102">
    <w:name w:val="xl102"/>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103">
    <w:name w:val="xl103"/>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rPr>
  </w:style>
  <w:style w:type="paragraph" w:customStyle="1" w:styleId="xl104">
    <w:name w:val="xl104"/>
    <w:basedOn w:val="a2"/>
    <w:rsid w:val="00697B84"/>
    <w:pPr>
      <w:pBdr>
        <w:top w:val="single" w:sz="4" w:space="0" w:color="auto"/>
        <w:left w:val="single" w:sz="8" w:space="0" w:color="auto"/>
      </w:pBdr>
      <w:spacing w:before="100" w:beforeAutospacing="1" w:after="100" w:afterAutospacing="1"/>
      <w:textAlignment w:val="center"/>
    </w:pPr>
  </w:style>
  <w:style w:type="paragraph" w:customStyle="1" w:styleId="xl105">
    <w:name w:val="xl105"/>
    <w:basedOn w:val="a2"/>
    <w:rsid w:val="00697B84"/>
    <w:pPr>
      <w:pBdr>
        <w:top w:val="single" w:sz="4" w:space="0" w:color="auto"/>
      </w:pBdr>
      <w:spacing w:before="100" w:beforeAutospacing="1" w:after="100" w:afterAutospacing="1"/>
      <w:textAlignment w:val="center"/>
    </w:pPr>
  </w:style>
  <w:style w:type="paragraph" w:customStyle="1" w:styleId="xl106">
    <w:name w:val="xl106"/>
    <w:basedOn w:val="a2"/>
    <w:rsid w:val="00697B84"/>
    <w:pPr>
      <w:pBdr>
        <w:top w:val="single" w:sz="4" w:space="0" w:color="auto"/>
        <w:left w:val="single" w:sz="4" w:space="0" w:color="auto"/>
        <w:right w:val="single" w:sz="4" w:space="0" w:color="auto"/>
      </w:pBdr>
      <w:spacing w:before="100" w:beforeAutospacing="1" w:after="100" w:afterAutospacing="1"/>
      <w:jc w:val="right"/>
      <w:textAlignment w:val="center"/>
    </w:pPr>
  </w:style>
  <w:style w:type="paragraph" w:customStyle="1" w:styleId="xl107">
    <w:name w:val="xl107"/>
    <w:basedOn w:val="a2"/>
    <w:rsid w:val="00697B84"/>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108">
    <w:name w:val="xl108"/>
    <w:basedOn w:val="a2"/>
    <w:rsid w:val="00697B84"/>
    <w:pPr>
      <w:pBdr>
        <w:top w:val="single" w:sz="4" w:space="0" w:color="auto"/>
        <w:left w:val="single" w:sz="4" w:space="0" w:color="auto"/>
        <w:right w:val="single" w:sz="4" w:space="0" w:color="auto"/>
      </w:pBdr>
      <w:spacing w:before="100" w:beforeAutospacing="1" w:after="100" w:afterAutospacing="1"/>
      <w:textAlignment w:val="center"/>
    </w:pPr>
    <w:rPr>
      <w:b/>
      <w:bCs/>
      <w:sz w:val="28"/>
      <w:szCs w:val="28"/>
    </w:rPr>
  </w:style>
  <w:style w:type="paragraph" w:customStyle="1" w:styleId="xl109">
    <w:name w:val="xl109"/>
    <w:basedOn w:val="a2"/>
    <w:rsid w:val="00697B84"/>
    <w:pPr>
      <w:pBdr>
        <w:top w:val="single" w:sz="4" w:space="0" w:color="auto"/>
        <w:left w:val="single" w:sz="4" w:space="0" w:color="auto"/>
        <w:right w:val="single" w:sz="8" w:space="0" w:color="auto"/>
      </w:pBdr>
      <w:spacing w:before="100" w:beforeAutospacing="1" w:after="100" w:afterAutospacing="1"/>
      <w:textAlignment w:val="center"/>
    </w:pPr>
    <w:rPr>
      <w:b/>
      <w:bCs/>
      <w:sz w:val="28"/>
      <w:szCs w:val="28"/>
    </w:rPr>
  </w:style>
  <w:style w:type="paragraph" w:customStyle="1" w:styleId="xl110">
    <w:name w:val="xl110"/>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color w:val="000000"/>
    </w:rPr>
  </w:style>
  <w:style w:type="paragraph" w:customStyle="1" w:styleId="xl111">
    <w:name w:val="xl111"/>
    <w:basedOn w:val="a2"/>
    <w:rsid w:val="00697B84"/>
    <w:pPr>
      <w:pBdr>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12">
    <w:name w:val="xl112"/>
    <w:basedOn w:val="a2"/>
    <w:rsid w:val="00697B84"/>
    <w:pPr>
      <w:pBdr>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13">
    <w:name w:val="xl113"/>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14">
    <w:name w:val="xl114"/>
    <w:basedOn w:val="a2"/>
    <w:rsid w:val="00697B84"/>
    <w:pPr>
      <w:pBdr>
        <w:top w:val="single" w:sz="8" w:space="0" w:color="auto"/>
        <w:left w:val="single" w:sz="4" w:space="0" w:color="auto"/>
        <w:bottom w:val="single" w:sz="4" w:space="0" w:color="auto"/>
        <w:right w:val="single" w:sz="8" w:space="0" w:color="auto"/>
      </w:pBdr>
      <w:spacing w:before="100" w:beforeAutospacing="1" w:after="100" w:afterAutospacing="1"/>
      <w:jc w:val="center"/>
    </w:pPr>
    <w:rPr>
      <w:b/>
      <w:bCs/>
    </w:rPr>
  </w:style>
  <w:style w:type="paragraph" w:customStyle="1" w:styleId="xl115">
    <w:name w:val="xl115"/>
    <w:basedOn w:val="a2"/>
    <w:rsid w:val="00697B84"/>
    <w:pPr>
      <w:pBdr>
        <w:top w:val="single" w:sz="4" w:space="0" w:color="auto"/>
        <w:left w:val="single" w:sz="4" w:space="0" w:color="auto"/>
        <w:bottom w:val="single" w:sz="8" w:space="0" w:color="auto"/>
        <w:right w:val="single" w:sz="8" w:space="0" w:color="auto"/>
      </w:pBdr>
      <w:spacing w:before="100" w:beforeAutospacing="1" w:after="100" w:afterAutospacing="1"/>
      <w:jc w:val="center"/>
    </w:pPr>
    <w:rPr>
      <w:b/>
      <w:bCs/>
    </w:rPr>
  </w:style>
  <w:style w:type="paragraph" w:customStyle="1" w:styleId="xl116">
    <w:name w:val="xl116"/>
    <w:basedOn w:val="a2"/>
    <w:rsid w:val="00697B84"/>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17">
    <w:name w:val="xl117"/>
    <w:basedOn w:val="a2"/>
    <w:rsid w:val="00697B84"/>
    <w:pPr>
      <w:pBdr>
        <w:top w:val="single" w:sz="8" w:space="0" w:color="auto"/>
        <w:left w:val="single" w:sz="8" w:space="0" w:color="auto"/>
        <w:bottom w:val="single" w:sz="4" w:space="0" w:color="auto"/>
        <w:right w:val="single" w:sz="4" w:space="0" w:color="auto"/>
      </w:pBdr>
      <w:spacing w:before="100" w:beforeAutospacing="1" w:after="100" w:afterAutospacing="1"/>
      <w:textAlignment w:val="center"/>
    </w:pPr>
  </w:style>
  <w:style w:type="paragraph" w:customStyle="1" w:styleId="xl118">
    <w:name w:val="xl118"/>
    <w:basedOn w:val="a2"/>
    <w:rsid w:val="00697B84"/>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9">
    <w:name w:val="xl119"/>
    <w:basedOn w:val="a2"/>
    <w:rsid w:val="00697B84"/>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style>
  <w:style w:type="paragraph" w:customStyle="1" w:styleId="xl120">
    <w:name w:val="xl120"/>
    <w:basedOn w:val="a2"/>
    <w:rsid w:val="00697B84"/>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style>
  <w:style w:type="paragraph" w:customStyle="1" w:styleId="xl121">
    <w:name w:val="xl121"/>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2">
    <w:name w:val="xl122"/>
    <w:basedOn w:val="a2"/>
    <w:rsid w:val="00697B84"/>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style>
  <w:style w:type="paragraph" w:customStyle="1" w:styleId="xl123">
    <w:name w:val="xl123"/>
    <w:basedOn w:val="a2"/>
    <w:rsid w:val="00697B84"/>
    <w:pPr>
      <w:pBdr>
        <w:top w:val="single" w:sz="4" w:space="0" w:color="auto"/>
        <w:bottom w:val="single" w:sz="4" w:space="0" w:color="auto"/>
      </w:pBdr>
      <w:spacing w:before="100" w:beforeAutospacing="1" w:after="100" w:afterAutospacing="1"/>
    </w:pPr>
    <w:rPr>
      <w:color w:val="000000"/>
    </w:rPr>
  </w:style>
  <w:style w:type="paragraph" w:customStyle="1" w:styleId="xl124">
    <w:name w:val="xl124"/>
    <w:basedOn w:val="a2"/>
    <w:rsid w:val="00697B84"/>
    <w:pPr>
      <w:pBdr>
        <w:top w:val="single" w:sz="4" w:space="0" w:color="auto"/>
        <w:bottom w:val="single" w:sz="4" w:space="0" w:color="auto"/>
        <w:right w:val="single" w:sz="8" w:space="0" w:color="auto"/>
      </w:pBdr>
      <w:spacing w:before="100" w:beforeAutospacing="1" w:after="100" w:afterAutospacing="1"/>
    </w:pPr>
    <w:rPr>
      <w:color w:val="000000"/>
    </w:rPr>
  </w:style>
  <w:style w:type="paragraph" w:customStyle="1" w:styleId="xl125">
    <w:name w:val="xl125"/>
    <w:basedOn w:val="a2"/>
    <w:rsid w:val="00697B84"/>
    <w:pPr>
      <w:pBdr>
        <w:top w:val="single" w:sz="4" w:space="0" w:color="auto"/>
        <w:left w:val="single" w:sz="8" w:space="0" w:color="auto"/>
        <w:bottom w:val="single" w:sz="4" w:space="0" w:color="auto"/>
      </w:pBdr>
      <w:spacing w:before="100" w:beforeAutospacing="1" w:after="100" w:afterAutospacing="1"/>
      <w:textAlignment w:val="center"/>
    </w:pPr>
  </w:style>
  <w:style w:type="paragraph" w:customStyle="1" w:styleId="xl126">
    <w:name w:val="xl126"/>
    <w:basedOn w:val="a2"/>
    <w:rsid w:val="00697B84"/>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7">
    <w:name w:val="xl127"/>
    <w:basedOn w:val="a2"/>
    <w:rsid w:val="00697B84"/>
    <w:pPr>
      <w:pBdr>
        <w:top w:val="single" w:sz="4" w:space="0" w:color="auto"/>
        <w:left w:val="single" w:sz="4" w:space="0" w:color="auto"/>
        <w:bottom w:val="single" w:sz="4" w:space="0" w:color="auto"/>
      </w:pBdr>
      <w:spacing w:before="100" w:beforeAutospacing="1" w:after="100" w:afterAutospacing="1"/>
      <w:textAlignment w:val="center"/>
    </w:pPr>
  </w:style>
  <w:style w:type="paragraph" w:customStyle="1" w:styleId="xl128">
    <w:name w:val="xl128"/>
    <w:basedOn w:val="a2"/>
    <w:rsid w:val="00697B84"/>
    <w:pPr>
      <w:pBdr>
        <w:top w:val="single" w:sz="4" w:space="0" w:color="auto"/>
        <w:bottom w:val="single" w:sz="4" w:space="0" w:color="auto"/>
      </w:pBdr>
      <w:spacing w:before="100" w:beforeAutospacing="1" w:after="100" w:afterAutospacing="1"/>
      <w:textAlignment w:val="center"/>
    </w:pPr>
  </w:style>
  <w:style w:type="paragraph" w:customStyle="1" w:styleId="xl129">
    <w:name w:val="xl129"/>
    <w:basedOn w:val="a2"/>
    <w:rsid w:val="00697B84"/>
    <w:pPr>
      <w:pBdr>
        <w:top w:val="single" w:sz="4" w:space="0" w:color="auto"/>
        <w:bottom w:val="single" w:sz="4" w:space="0" w:color="auto"/>
        <w:right w:val="single" w:sz="8" w:space="0" w:color="auto"/>
      </w:pBdr>
      <w:spacing w:before="100" w:beforeAutospacing="1" w:after="100" w:afterAutospacing="1"/>
      <w:textAlignment w:val="center"/>
    </w:pPr>
  </w:style>
  <w:style w:type="paragraph" w:customStyle="1" w:styleId="xl130">
    <w:name w:val="xl130"/>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31">
    <w:name w:val="xl131"/>
    <w:basedOn w:val="a2"/>
    <w:rsid w:val="00697B84"/>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top"/>
    </w:pPr>
  </w:style>
  <w:style w:type="paragraph" w:customStyle="1" w:styleId="xl132">
    <w:name w:val="xl132"/>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style>
  <w:style w:type="paragraph" w:customStyle="1" w:styleId="xl133">
    <w:name w:val="xl133"/>
    <w:basedOn w:val="a2"/>
    <w:rsid w:val="00697B84"/>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style>
  <w:style w:type="paragraph" w:customStyle="1" w:styleId="xl134">
    <w:name w:val="xl134"/>
    <w:basedOn w:val="a2"/>
    <w:rsid w:val="00697B84"/>
    <w:pPr>
      <w:pBdr>
        <w:top w:val="single" w:sz="4" w:space="0" w:color="auto"/>
        <w:left w:val="single" w:sz="8" w:space="0" w:color="auto"/>
        <w:bottom w:val="single" w:sz="8" w:space="0" w:color="auto"/>
        <w:right w:val="single" w:sz="4" w:space="0" w:color="auto"/>
      </w:pBdr>
      <w:spacing w:before="100" w:beforeAutospacing="1" w:after="100" w:afterAutospacing="1"/>
      <w:textAlignment w:val="center"/>
    </w:pPr>
    <w:rPr>
      <w:b/>
      <w:bCs/>
    </w:rPr>
  </w:style>
  <w:style w:type="paragraph" w:customStyle="1" w:styleId="xl135">
    <w:name w:val="xl135"/>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b/>
      <w:bCs/>
    </w:rPr>
  </w:style>
  <w:style w:type="paragraph" w:customStyle="1" w:styleId="xl136">
    <w:name w:val="xl136"/>
    <w:basedOn w:val="a2"/>
    <w:rsid w:val="00697B84"/>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37">
    <w:name w:val="xl137"/>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38">
    <w:name w:val="xl138"/>
    <w:basedOn w:val="a2"/>
    <w:rsid w:val="00697B84"/>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39">
    <w:name w:val="xl139"/>
    <w:basedOn w:val="a2"/>
    <w:rsid w:val="00697B84"/>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140">
    <w:name w:val="xl140"/>
    <w:basedOn w:val="a2"/>
    <w:rsid w:val="00697B84"/>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41">
    <w:name w:val="xl141"/>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142">
    <w:name w:val="xl142"/>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3b">
    <w:name w:val="Обычный3"/>
    <w:rsid w:val="004F7153"/>
    <w:pPr>
      <w:spacing w:after="0" w:line="240" w:lineRule="auto"/>
    </w:pPr>
    <w:rPr>
      <w:rFonts w:ascii="Times New Roman" w:eastAsia="Times New Roman" w:hAnsi="Times New Roman" w:cs="Times New Roman"/>
      <w:snapToGrid w:val="0"/>
      <w:sz w:val="20"/>
      <w:szCs w:val="20"/>
      <w:lang w:eastAsia="ru-RU"/>
    </w:rPr>
  </w:style>
  <w:style w:type="paragraph" w:customStyle="1" w:styleId="230">
    <w:name w:val="Основной текст с отступом 23"/>
    <w:basedOn w:val="a2"/>
    <w:rsid w:val="004F7153"/>
    <w:pPr>
      <w:ind w:left="1418" w:hanging="698"/>
      <w:jc w:val="both"/>
    </w:pPr>
    <w:rPr>
      <w:sz w:val="22"/>
      <w:szCs w:val="20"/>
    </w:rPr>
  </w:style>
  <w:style w:type="paragraph" w:customStyle="1" w:styleId="330">
    <w:name w:val="Основной текст с отступом 33"/>
    <w:basedOn w:val="a2"/>
    <w:rsid w:val="004F7153"/>
    <w:pPr>
      <w:tabs>
        <w:tab w:val="left" w:pos="5812"/>
      </w:tabs>
      <w:spacing w:after="120" w:line="240" w:lineRule="exact"/>
      <w:ind w:firstLine="720"/>
      <w:jc w:val="both"/>
    </w:pPr>
    <w:rPr>
      <w:rFonts w:ascii="Arial" w:hAnsi="Arial"/>
      <w:szCs w:val="20"/>
    </w:rPr>
  </w:style>
  <w:style w:type="paragraph" w:customStyle="1" w:styleId="3c">
    <w:name w:val="Нижний колонтитул3"/>
    <w:basedOn w:val="a2"/>
    <w:rsid w:val="004F7153"/>
    <w:pPr>
      <w:tabs>
        <w:tab w:val="center" w:pos="4153"/>
        <w:tab w:val="right" w:pos="8306"/>
      </w:tabs>
    </w:pPr>
    <w:rPr>
      <w:snapToGrid w:val="0"/>
      <w:sz w:val="20"/>
      <w:szCs w:val="20"/>
    </w:rPr>
  </w:style>
  <w:style w:type="paragraph" w:customStyle="1" w:styleId="331">
    <w:name w:val="Основной текст 33"/>
    <w:basedOn w:val="a2"/>
    <w:rsid w:val="004F7153"/>
    <w:pPr>
      <w:overflowPunct w:val="0"/>
      <w:autoSpaceDE w:val="0"/>
      <w:autoSpaceDN w:val="0"/>
      <w:adjustRightInd w:val="0"/>
      <w:ind w:right="-108"/>
      <w:jc w:val="both"/>
      <w:textAlignment w:val="baseline"/>
    </w:pPr>
    <w:rPr>
      <w:rFonts w:ascii="Arial" w:hAnsi="Arial"/>
      <w:sz w:val="22"/>
    </w:rPr>
  </w:style>
  <w:style w:type="paragraph" w:customStyle="1" w:styleId="3d">
    <w:name w:val="Цитата3"/>
    <w:basedOn w:val="a2"/>
    <w:rsid w:val="004F7153"/>
    <w:pPr>
      <w:overflowPunct w:val="0"/>
      <w:autoSpaceDE w:val="0"/>
      <w:autoSpaceDN w:val="0"/>
      <w:adjustRightInd w:val="0"/>
      <w:ind w:left="-21" w:right="-766"/>
      <w:textAlignment w:val="baseline"/>
    </w:pPr>
    <w:rPr>
      <w:rFonts w:ascii="Arial" w:hAnsi="Arial"/>
      <w:sz w:val="22"/>
    </w:rPr>
  </w:style>
  <w:style w:type="paragraph" w:customStyle="1" w:styleId="130">
    <w:name w:val="Заголовок 13"/>
    <w:basedOn w:val="3b"/>
    <w:next w:val="3b"/>
    <w:rsid w:val="004F7153"/>
    <w:pPr>
      <w:keepNext/>
      <w:outlineLvl w:val="0"/>
    </w:pPr>
    <w:rPr>
      <w:snapToGrid/>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476393">
      <w:bodyDiv w:val="1"/>
      <w:marLeft w:val="0"/>
      <w:marRight w:val="0"/>
      <w:marTop w:val="0"/>
      <w:marBottom w:val="0"/>
      <w:divBdr>
        <w:top w:val="none" w:sz="0" w:space="0" w:color="auto"/>
        <w:left w:val="none" w:sz="0" w:space="0" w:color="auto"/>
        <w:bottom w:val="none" w:sz="0" w:space="0" w:color="auto"/>
        <w:right w:val="none" w:sz="0" w:space="0" w:color="auto"/>
      </w:divBdr>
    </w:div>
    <w:div w:id="140583955">
      <w:bodyDiv w:val="1"/>
      <w:marLeft w:val="0"/>
      <w:marRight w:val="0"/>
      <w:marTop w:val="0"/>
      <w:marBottom w:val="0"/>
      <w:divBdr>
        <w:top w:val="none" w:sz="0" w:space="0" w:color="auto"/>
        <w:left w:val="none" w:sz="0" w:space="0" w:color="auto"/>
        <w:bottom w:val="none" w:sz="0" w:space="0" w:color="auto"/>
        <w:right w:val="none" w:sz="0" w:space="0" w:color="auto"/>
      </w:divBdr>
    </w:div>
    <w:div w:id="204221172">
      <w:bodyDiv w:val="1"/>
      <w:marLeft w:val="0"/>
      <w:marRight w:val="0"/>
      <w:marTop w:val="0"/>
      <w:marBottom w:val="0"/>
      <w:divBdr>
        <w:top w:val="none" w:sz="0" w:space="0" w:color="auto"/>
        <w:left w:val="none" w:sz="0" w:space="0" w:color="auto"/>
        <w:bottom w:val="none" w:sz="0" w:space="0" w:color="auto"/>
        <w:right w:val="none" w:sz="0" w:space="0" w:color="auto"/>
      </w:divBdr>
    </w:div>
    <w:div w:id="273563509">
      <w:bodyDiv w:val="1"/>
      <w:marLeft w:val="0"/>
      <w:marRight w:val="0"/>
      <w:marTop w:val="0"/>
      <w:marBottom w:val="0"/>
      <w:divBdr>
        <w:top w:val="none" w:sz="0" w:space="0" w:color="auto"/>
        <w:left w:val="none" w:sz="0" w:space="0" w:color="auto"/>
        <w:bottom w:val="none" w:sz="0" w:space="0" w:color="auto"/>
        <w:right w:val="none" w:sz="0" w:space="0" w:color="auto"/>
      </w:divBdr>
    </w:div>
    <w:div w:id="336428308">
      <w:bodyDiv w:val="1"/>
      <w:marLeft w:val="0"/>
      <w:marRight w:val="0"/>
      <w:marTop w:val="0"/>
      <w:marBottom w:val="0"/>
      <w:divBdr>
        <w:top w:val="none" w:sz="0" w:space="0" w:color="auto"/>
        <w:left w:val="none" w:sz="0" w:space="0" w:color="auto"/>
        <w:bottom w:val="none" w:sz="0" w:space="0" w:color="auto"/>
        <w:right w:val="none" w:sz="0" w:space="0" w:color="auto"/>
      </w:divBdr>
    </w:div>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477301947">
      <w:bodyDiv w:val="1"/>
      <w:marLeft w:val="0"/>
      <w:marRight w:val="0"/>
      <w:marTop w:val="0"/>
      <w:marBottom w:val="0"/>
      <w:divBdr>
        <w:top w:val="none" w:sz="0" w:space="0" w:color="auto"/>
        <w:left w:val="none" w:sz="0" w:space="0" w:color="auto"/>
        <w:bottom w:val="none" w:sz="0" w:space="0" w:color="auto"/>
        <w:right w:val="none" w:sz="0" w:space="0" w:color="auto"/>
      </w:divBdr>
    </w:div>
    <w:div w:id="510224429">
      <w:bodyDiv w:val="1"/>
      <w:marLeft w:val="0"/>
      <w:marRight w:val="0"/>
      <w:marTop w:val="0"/>
      <w:marBottom w:val="0"/>
      <w:divBdr>
        <w:top w:val="none" w:sz="0" w:space="0" w:color="auto"/>
        <w:left w:val="none" w:sz="0" w:space="0" w:color="auto"/>
        <w:bottom w:val="none" w:sz="0" w:space="0" w:color="auto"/>
        <w:right w:val="none" w:sz="0" w:space="0" w:color="auto"/>
      </w:divBdr>
    </w:div>
    <w:div w:id="579632900">
      <w:bodyDiv w:val="1"/>
      <w:marLeft w:val="0"/>
      <w:marRight w:val="0"/>
      <w:marTop w:val="0"/>
      <w:marBottom w:val="0"/>
      <w:divBdr>
        <w:top w:val="none" w:sz="0" w:space="0" w:color="auto"/>
        <w:left w:val="none" w:sz="0" w:space="0" w:color="auto"/>
        <w:bottom w:val="none" w:sz="0" w:space="0" w:color="auto"/>
        <w:right w:val="none" w:sz="0" w:space="0" w:color="auto"/>
      </w:divBdr>
    </w:div>
    <w:div w:id="733773785">
      <w:bodyDiv w:val="1"/>
      <w:marLeft w:val="0"/>
      <w:marRight w:val="0"/>
      <w:marTop w:val="0"/>
      <w:marBottom w:val="0"/>
      <w:divBdr>
        <w:top w:val="none" w:sz="0" w:space="0" w:color="auto"/>
        <w:left w:val="none" w:sz="0" w:space="0" w:color="auto"/>
        <w:bottom w:val="none" w:sz="0" w:space="0" w:color="auto"/>
        <w:right w:val="none" w:sz="0" w:space="0" w:color="auto"/>
      </w:divBdr>
    </w:div>
    <w:div w:id="766343481">
      <w:bodyDiv w:val="1"/>
      <w:marLeft w:val="0"/>
      <w:marRight w:val="0"/>
      <w:marTop w:val="0"/>
      <w:marBottom w:val="0"/>
      <w:divBdr>
        <w:top w:val="none" w:sz="0" w:space="0" w:color="auto"/>
        <w:left w:val="none" w:sz="0" w:space="0" w:color="auto"/>
        <w:bottom w:val="none" w:sz="0" w:space="0" w:color="auto"/>
        <w:right w:val="none" w:sz="0" w:space="0" w:color="auto"/>
      </w:divBdr>
    </w:div>
    <w:div w:id="1237670993">
      <w:bodyDiv w:val="1"/>
      <w:marLeft w:val="0"/>
      <w:marRight w:val="0"/>
      <w:marTop w:val="0"/>
      <w:marBottom w:val="0"/>
      <w:divBdr>
        <w:top w:val="none" w:sz="0" w:space="0" w:color="auto"/>
        <w:left w:val="none" w:sz="0" w:space="0" w:color="auto"/>
        <w:bottom w:val="none" w:sz="0" w:space="0" w:color="auto"/>
        <w:right w:val="none" w:sz="0" w:space="0" w:color="auto"/>
      </w:divBdr>
    </w:div>
    <w:div w:id="1320887355">
      <w:bodyDiv w:val="1"/>
      <w:marLeft w:val="0"/>
      <w:marRight w:val="0"/>
      <w:marTop w:val="0"/>
      <w:marBottom w:val="0"/>
      <w:divBdr>
        <w:top w:val="none" w:sz="0" w:space="0" w:color="auto"/>
        <w:left w:val="none" w:sz="0" w:space="0" w:color="auto"/>
        <w:bottom w:val="none" w:sz="0" w:space="0" w:color="auto"/>
        <w:right w:val="none" w:sz="0" w:space="0" w:color="auto"/>
      </w:divBdr>
    </w:div>
    <w:div w:id="1349140850">
      <w:bodyDiv w:val="1"/>
      <w:marLeft w:val="0"/>
      <w:marRight w:val="0"/>
      <w:marTop w:val="0"/>
      <w:marBottom w:val="0"/>
      <w:divBdr>
        <w:top w:val="none" w:sz="0" w:space="0" w:color="auto"/>
        <w:left w:val="none" w:sz="0" w:space="0" w:color="auto"/>
        <w:bottom w:val="none" w:sz="0" w:space="0" w:color="auto"/>
        <w:right w:val="none" w:sz="0" w:space="0" w:color="auto"/>
      </w:divBdr>
    </w:div>
    <w:div w:id="1576207012">
      <w:bodyDiv w:val="1"/>
      <w:marLeft w:val="0"/>
      <w:marRight w:val="0"/>
      <w:marTop w:val="0"/>
      <w:marBottom w:val="0"/>
      <w:divBdr>
        <w:top w:val="none" w:sz="0" w:space="0" w:color="auto"/>
        <w:left w:val="none" w:sz="0" w:space="0" w:color="auto"/>
        <w:bottom w:val="none" w:sz="0" w:space="0" w:color="auto"/>
        <w:right w:val="none" w:sz="0" w:space="0" w:color="auto"/>
      </w:divBdr>
    </w:div>
    <w:div w:id="1599288103">
      <w:bodyDiv w:val="1"/>
      <w:marLeft w:val="0"/>
      <w:marRight w:val="0"/>
      <w:marTop w:val="0"/>
      <w:marBottom w:val="0"/>
      <w:divBdr>
        <w:top w:val="none" w:sz="0" w:space="0" w:color="auto"/>
        <w:left w:val="none" w:sz="0" w:space="0" w:color="auto"/>
        <w:bottom w:val="none" w:sz="0" w:space="0" w:color="auto"/>
        <w:right w:val="none" w:sz="0" w:space="0" w:color="auto"/>
      </w:divBdr>
    </w:div>
    <w:div w:id="1641689498">
      <w:bodyDiv w:val="1"/>
      <w:marLeft w:val="0"/>
      <w:marRight w:val="0"/>
      <w:marTop w:val="0"/>
      <w:marBottom w:val="0"/>
      <w:divBdr>
        <w:top w:val="none" w:sz="0" w:space="0" w:color="auto"/>
        <w:left w:val="none" w:sz="0" w:space="0" w:color="auto"/>
        <w:bottom w:val="none" w:sz="0" w:space="0" w:color="auto"/>
        <w:right w:val="none" w:sz="0" w:space="0" w:color="auto"/>
      </w:divBdr>
    </w:div>
    <w:div w:id="1716809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zakupki.gov.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yperlink" Target="http://www.bashtel.ru/zakupki/informatsiya/index.php?SECTION_ID=92" TargetMode="External"/><Relationship Id="rId3" Type="http://schemas.openxmlformats.org/officeDocument/2006/relationships/styles" Target="styles.xml"/><Relationship Id="rId21" Type="http://schemas.openxmlformats.org/officeDocument/2006/relationships/hyperlink" Target="mailto:security@bashtel.ru" TargetMode="External"/><Relationship Id="rId34" Type="http://schemas.openxmlformats.org/officeDocument/2006/relationships/hyperlink" Target="https://www.setonline.ru" TargetMode="External"/><Relationship Id="rId42" Type="http://schemas.openxmlformats.org/officeDocument/2006/relationships/hyperlink" Target="consultantplus://offline/ref=A040EB39CD11F250D04774D023161F91AFCDC35DF7E1BFE6557057AB0C7F19015D14DE1A43E1D600jBqEH" TargetMode="External"/><Relationship Id="rId47" Type="http://schemas.openxmlformats.org/officeDocument/2006/relationships/header" Target="header1.xml"/><Relationship Id="rId50"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s://www.setonline.ru" TargetMode="External"/><Relationship Id="rId25" Type="http://schemas.openxmlformats.org/officeDocument/2006/relationships/hyperlink" Target="http://www.bashtel.ru/zakupki/informatsiya/index.php?SECTION_ID=92" TargetMode="External"/><Relationship Id="rId33" Type="http://schemas.openxmlformats.org/officeDocument/2006/relationships/hyperlink" Target="mailto:f.fattahov@bashtel.ru" TargetMode="External"/><Relationship Id="rId38" Type="http://schemas.openxmlformats.org/officeDocument/2006/relationships/hyperlink" Target="http://www.bashtel.ru/zakupki/informatsiya/index.php?SECTION_ID=92" TargetMode="External"/><Relationship Id="rId46" Type="http://schemas.openxmlformats.org/officeDocument/2006/relationships/hyperlink" Target="consultantplus://offline/ref=A040EB39CD11F250D04774D023161F91ACC4C254F1EDBFE6557057AB0C7F19015D14DE1A43E1D706jBq7H" TargetMode="External"/><Relationship Id="rId2" Type="http://schemas.openxmlformats.org/officeDocument/2006/relationships/numbering" Target="numbering.xml"/><Relationship Id="rId16" Type="http://schemas.openxmlformats.org/officeDocument/2006/relationships/hyperlink" Target="mailto:f.fattahov@bashtel.ru" TargetMode="External"/><Relationship Id="rId20" Type="http://schemas.openxmlformats.org/officeDocument/2006/relationships/hyperlink" Target="https://www.setonline.ru" TargetMode="External"/><Relationship Id="rId29" Type="http://schemas.openxmlformats.org/officeDocument/2006/relationships/hyperlink" Target="http://www.bashtel.ru/zakupki/informatsiya/index.php?SECTION_ID=92" TargetMode="External"/><Relationship Id="rId41" Type="http://schemas.openxmlformats.org/officeDocument/2006/relationships/hyperlink" Target="consultantplus://offline/ref=A040EB39CD11F250D04774D023161F91AFCDC35DF7E1BFE6557057AB0C7F19015D14DE1A43E1D607jBqA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etonline.ru" TargetMode="External"/><Relationship Id="rId24" Type="http://schemas.openxmlformats.org/officeDocument/2006/relationships/hyperlink" Target="http://www.zakupki.gov.ru" TargetMode="External"/><Relationship Id="rId32" Type="http://schemas.openxmlformats.org/officeDocument/2006/relationships/hyperlink" Target="mailto:o.glushhenko@bashtel.ru" TargetMode="External"/><Relationship Id="rId37" Type="http://schemas.openxmlformats.org/officeDocument/2006/relationships/hyperlink" Target="http://www.bashtel.ru/zakupki/informatsiya/index.php?SECTION_ID=92" TargetMode="External"/><Relationship Id="rId40" Type="http://schemas.openxmlformats.org/officeDocument/2006/relationships/hyperlink" Target="http://www.bashtel.ru/zakupki/informatsiya/index.php?SECTION_ID=92" TargetMode="External"/><Relationship Id="rId45" Type="http://schemas.openxmlformats.org/officeDocument/2006/relationships/hyperlink" Target="consultantplus://offline/ref=A040EB39CD11F250D04774D023161F91ACC4C254F1EDBFE6557057AB0C7F19015D14DE1A43E1D706jBq9H" TargetMode="External"/><Relationship Id="rId53"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o.glushhenko@bashtel.ru" TargetMode="External"/><Relationship Id="rId23" Type="http://schemas.openxmlformats.org/officeDocument/2006/relationships/hyperlink" Target="file:///C:\Users\r.yapparova\AppData\Local\Microsoft\Windows\Temporary%20Internet%20Files\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28" Type="http://schemas.openxmlformats.org/officeDocument/2006/relationships/hyperlink" Target="http://www.bashtel.ru/zakupki/informatsiya/index.php?SECTION_ID=92" TargetMode="External"/><Relationship Id="rId36" Type="http://schemas.openxmlformats.org/officeDocument/2006/relationships/hyperlink" Target="http://www.bashtel.ru/zakupki/informatsiya/index.php?SECTION_ID=92" TargetMode="External"/><Relationship Id="rId49" Type="http://schemas.openxmlformats.org/officeDocument/2006/relationships/footer" Target="footer2.xml"/><Relationship Id="rId10" Type="http://schemas.openxmlformats.org/officeDocument/2006/relationships/image" Target="cid:image001.png@01D2463E.53C60A10" TargetMode="External"/><Relationship Id="rId19" Type="http://schemas.openxmlformats.org/officeDocument/2006/relationships/hyperlink" Target="http://www.bashtel.ru" TargetMode="External"/><Relationship Id="rId31" Type="http://schemas.openxmlformats.org/officeDocument/2006/relationships/hyperlink" Target="mailto:ouz@bashtel.ru" TargetMode="External"/><Relationship Id="rId44" Type="http://schemas.openxmlformats.org/officeDocument/2006/relationships/hyperlink" Target="consultantplus://offline/ref=A040EB39CD11F250D04774D023161F91AFCDC35DF7E1BFE6557057AB0C7F19015D14DE1A43E1D601jBqCH" TargetMode="External"/><Relationship Id="rId52" Type="http://schemas.microsoft.com/office/2011/relationships/people" Target="people.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ouz@bashtel.ru" TargetMode="External"/><Relationship Id="rId22" Type="http://schemas.openxmlformats.org/officeDocument/2006/relationships/hyperlink" Target="http://www.bashtel.ru/zakupki/informatsiya/index.php?SECTION_ID=92" TargetMode="External"/><Relationship Id="rId27" Type="http://schemas.openxmlformats.org/officeDocument/2006/relationships/hyperlink" Target="http://www.bashtel.ru/zakupki/informatsiya/index.php?SECTION_ID=92" TargetMode="External"/><Relationship Id="rId30" Type="http://schemas.openxmlformats.org/officeDocument/2006/relationships/hyperlink" Target="http://www.bashtel.ru" TargetMode="External"/><Relationship Id="rId35" Type="http://schemas.openxmlformats.org/officeDocument/2006/relationships/hyperlink" Target="https://www.setonline.ru" TargetMode="External"/><Relationship Id="rId43" Type="http://schemas.openxmlformats.org/officeDocument/2006/relationships/hyperlink" Target="consultantplus://offline/ref=A040EB39CD11F250D04774D023161F91AFCDC35DF7E1BFE6557057AB0C7F19015D14DE1A43E1D605jBqAH" TargetMode="External"/><Relationship Id="rId48" Type="http://schemas.openxmlformats.org/officeDocument/2006/relationships/footer" Target="footer1.xml"/><Relationship Id="rId8" Type="http://schemas.openxmlformats.org/officeDocument/2006/relationships/hyperlink" Target="http://www.bashtel.ru/" TargetMode="External"/><Relationship Id="rId51"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327703-0E5A-4557-9E77-C83A0D9B9B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1953</TotalTime>
  <Pages>58</Pages>
  <Words>20398</Words>
  <Characters>116270</Characters>
  <Application>Microsoft Office Word</Application>
  <DocSecurity>0</DocSecurity>
  <Lines>968</Lines>
  <Paragraphs>272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136396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Данилова Татьяна Владимировна</cp:lastModifiedBy>
  <cp:revision>108</cp:revision>
  <cp:lastPrinted>2017-12-04T05:56:00Z</cp:lastPrinted>
  <dcterms:created xsi:type="dcterms:W3CDTF">2017-03-01T06:33:00Z</dcterms:created>
  <dcterms:modified xsi:type="dcterms:W3CDTF">2017-12-04T05:57:00Z</dcterms:modified>
</cp:coreProperties>
</file>